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B5CEB" w14:paraId="6826F98A" w14:textId="77777777" w:rsidTr="003F1ECC">
        <w:trPr>
          <w:trHeight w:hRule="exact" w:val="2948"/>
        </w:trPr>
        <w:tc>
          <w:tcPr>
            <w:tcW w:w="11185" w:type="dxa"/>
            <w:shd w:val="clear" w:color="auto" w:fill="00AFAA"/>
            <w:vAlign w:val="center"/>
          </w:tcPr>
          <w:p w14:paraId="59CB5273" w14:textId="77777777" w:rsidR="00974E99" w:rsidRPr="00DB5CEB" w:rsidRDefault="00974E99" w:rsidP="009A1FCD">
            <w:pPr>
              <w:pStyle w:val="Documenttitle"/>
            </w:pPr>
            <w:r w:rsidRPr="00DB5CEB">
              <w:t xml:space="preserve">IALA </w:t>
            </w:r>
            <w:r w:rsidR="009A1FCD" w:rsidRPr="00DB5CEB">
              <w:t>Model Course</w:t>
            </w:r>
          </w:p>
        </w:tc>
      </w:tr>
    </w:tbl>
    <w:p w14:paraId="3A401553" w14:textId="77777777" w:rsidR="008972C3" w:rsidRPr="00DB5CEB" w:rsidRDefault="008972C3" w:rsidP="003274DB"/>
    <w:p w14:paraId="477EE419" w14:textId="77777777" w:rsidR="00D74AE1" w:rsidRPr="00DB5CEB" w:rsidRDefault="00D74AE1" w:rsidP="003274DB"/>
    <w:p w14:paraId="6A016FD7" w14:textId="77777777" w:rsidR="007B7FEC" w:rsidRPr="00AA1E75" w:rsidRDefault="00E86FC5" w:rsidP="007B7FEC">
      <w:pPr>
        <w:pStyle w:val="Documentnumber"/>
        <w:rPr>
          <w:sz w:val="48"/>
          <w:szCs w:val="48"/>
        </w:rPr>
      </w:pPr>
      <w:r w:rsidRPr="00AA1E75">
        <w:rPr>
          <w:sz w:val="48"/>
          <w:szCs w:val="48"/>
        </w:rPr>
        <w:t>E141/1</w:t>
      </w:r>
    </w:p>
    <w:p w14:paraId="542C865D" w14:textId="77777777" w:rsidR="007B7FEC" w:rsidRPr="00DB5CEB" w:rsidRDefault="007B7FEC" w:rsidP="003274DB"/>
    <w:p w14:paraId="4B2B6FE8" w14:textId="77777777" w:rsidR="00776004" w:rsidRPr="00AA1E75" w:rsidRDefault="00E86FC5" w:rsidP="005A080B">
      <w:pPr>
        <w:pStyle w:val="Subtitle"/>
        <w:rPr>
          <w:sz w:val="48"/>
          <w:szCs w:val="48"/>
        </w:rPr>
      </w:pPr>
      <w:r w:rsidRPr="00AA1E75">
        <w:rPr>
          <w:sz w:val="48"/>
          <w:szCs w:val="48"/>
        </w:rPr>
        <w:t>Level 1 Aids to Navigation Manager Training</w:t>
      </w:r>
    </w:p>
    <w:p w14:paraId="5C70F41E" w14:textId="77777777" w:rsidR="00D74AE1" w:rsidRPr="00DB5CEB" w:rsidRDefault="00D74AE1" w:rsidP="00D74AE1"/>
    <w:p w14:paraId="7451FEC2" w14:textId="77777777" w:rsidR="00082538" w:rsidRPr="00DB5CEB" w:rsidRDefault="00082538" w:rsidP="00D74AE1"/>
    <w:p w14:paraId="08A74CD8" w14:textId="77777777" w:rsidR="00082538" w:rsidRPr="00DB5CEB" w:rsidRDefault="00082538" w:rsidP="00D74AE1"/>
    <w:p w14:paraId="153BB165" w14:textId="77777777" w:rsidR="00082538" w:rsidRDefault="00082538" w:rsidP="00D74AE1"/>
    <w:p w14:paraId="2E1128A3" w14:textId="77777777" w:rsidR="00AA1E75" w:rsidRPr="00DB5CEB" w:rsidRDefault="00AA1E75" w:rsidP="00D74AE1"/>
    <w:p w14:paraId="6350D0DA" w14:textId="77777777" w:rsidR="00082538" w:rsidRPr="00DB5CEB" w:rsidRDefault="00082538" w:rsidP="00D74AE1"/>
    <w:p w14:paraId="2E691AA8" w14:textId="77777777" w:rsidR="00082538" w:rsidRPr="00DB5CEB" w:rsidRDefault="00082538" w:rsidP="00D74AE1"/>
    <w:p w14:paraId="1130623F" w14:textId="77777777" w:rsidR="00082538" w:rsidRPr="00DB5CEB" w:rsidRDefault="00082538" w:rsidP="00D74AE1"/>
    <w:p w14:paraId="0835BBBE" w14:textId="77777777" w:rsidR="00082538" w:rsidRPr="00DB5CEB" w:rsidRDefault="00082538" w:rsidP="00D74AE1"/>
    <w:p w14:paraId="10702BFD" w14:textId="77777777" w:rsidR="00082538" w:rsidRPr="00DB5CEB" w:rsidRDefault="00082538" w:rsidP="00D74AE1"/>
    <w:p w14:paraId="3A5432B9" w14:textId="77777777" w:rsidR="00082538" w:rsidRPr="00DB5CEB" w:rsidRDefault="00082538" w:rsidP="00D74AE1"/>
    <w:p w14:paraId="4B2AA452" w14:textId="77777777" w:rsidR="00082538" w:rsidRPr="00DB5CEB" w:rsidRDefault="00082538" w:rsidP="00D74AE1"/>
    <w:p w14:paraId="3DEEB1B6" w14:textId="77777777" w:rsidR="00082538" w:rsidRPr="00DB5CEB" w:rsidRDefault="00082538" w:rsidP="00D74AE1"/>
    <w:p w14:paraId="09245761" w14:textId="77777777" w:rsidR="00082538" w:rsidRPr="00DB5CEB" w:rsidRDefault="00082538" w:rsidP="00D74AE1"/>
    <w:p w14:paraId="5238E9EC" w14:textId="77777777" w:rsidR="00082538" w:rsidRPr="00DB5CEB" w:rsidRDefault="00082538" w:rsidP="00D74AE1"/>
    <w:p w14:paraId="6C72D9B9" w14:textId="77777777" w:rsidR="00082538" w:rsidRPr="00DB5CEB" w:rsidRDefault="00082538" w:rsidP="00D74AE1"/>
    <w:p w14:paraId="0D1789FE" w14:textId="77777777" w:rsidR="00082538" w:rsidRPr="00DB5CEB" w:rsidRDefault="00082538" w:rsidP="00D74AE1"/>
    <w:p w14:paraId="5B158B72" w14:textId="77777777" w:rsidR="00082538" w:rsidRPr="00DB5CEB" w:rsidRDefault="00082538" w:rsidP="00D74AE1"/>
    <w:p w14:paraId="64937AC4" w14:textId="77777777" w:rsidR="00082538" w:rsidRPr="00DB5CEB" w:rsidRDefault="00082538" w:rsidP="00D74AE1"/>
    <w:p w14:paraId="08D98FB1" w14:textId="77777777" w:rsidR="00082538" w:rsidRPr="00DB5CEB" w:rsidRDefault="00082538" w:rsidP="00D74AE1"/>
    <w:p w14:paraId="1D6A2EA7" w14:textId="77777777" w:rsidR="00082538" w:rsidRPr="00DB5CEB" w:rsidRDefault="00082538" w:rsidP="00D74AE1"/>
    <w:p w14:paraId="0D8C7CBC" w14:textId="77777777" w:rsidR="004F56EB" w:rsidRPr="00DB5CEB" w:rsidRDefault="004F56EB" w:rsidP="00D74AE1"/>
    <w:p w14:paraId="6199F763" w14:textId="77777777" w:rsidR="00DB5CEB" w:rsidRPr="00DB5CEB" w:rsidRDefault="00DB5CEB" w:rsidP="00D74AE1"/>
    <w:p w14:paraId="6AB4688E" w14:textId="77777777" w:rsidR="00082538" w:rsidRPr="00AA1E75" w:rsidRDefault="00082538" w:rsidP="00082538">
      <w:pPr>
        <w:pStyle w:val="Editionnumber"/>
        <w:rPr>
          <w:sz w:val="48"/>
          <w:szCs w:val="48"/>
        </w:rPr>
      </w:pPr>
      <w:r w:rsidRPr="00AA1E75">
        <w:rPr>
          <w:sz w:val="48"/>
          <w:szCs w:val="48"/>
        </w:rPr>
        <w:t>Edition 1.0</w:t>
      </w:r>
    </w:p>
    <w:p w14:paraId="261BF664" w14:textId="77777777" w:rsidR="00BC27F6" w:rsidRPr="00DB5CEB" w:rsidRDefault="00082538" w:rsidP="004F56EB">
      <w:pPr>
        <w:pStyle w:val="Documentdate"/>
      </w:pPr>
      <w:r w:rsidRPr="00DB5CEB">
        <w:lastRenderedPageBreak/>
        <w:t>December 2015</w:t>
      </w:r>
    </w:p>
    <w:p w14:paraId="19C815E6" w14:textId="77777777" w:rsidR="00082538" w:rsidRPr="00DB5CEB" w:rsidRDefault="00082538" w:rsidP="00D74AE1">
      <w:pPr>
        <w:sectPr w:rsidR="00082538" w:rsidRPr="00DB5CE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BFCDB8B" w14:textId="77777777" w:rsidR="00914E26" w:rsidRPr="00DB5CEB" w:rsidRDefault="00914E26" w:rsidP="00914E26">
      <w:pPr>
        <w:pStyle w:val="BodyText"/>
      </w:pPr>
      <w:r w:rsidRPr="00DB5CEB">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B5CEB" w14:paraId="60DC3E9C" w14:textId="77777777" w:rsidTr="005E4659">
        <w:tc>
          <w:tcPr>
            <w:tcW w:w="1908" w:type="dxa"/>
          </w:tcPr>
          <w:p w14:paraId="1E7F25CF" w14:textId="77777777" w:rsidR="00914E26" w:rsidRPr="00DB5CEB" w:rsidRDefault="00914E26" w:rsidP="00ED030E">
            <w:pPr>
              <w:pStyle w:val="Tableheading"/>
              <w:rPr>
                <w:lang w:val="en-GB"/>
              </w:rPr>
            </w:pPr>
            <w:r w:rsidRPr="00DB5CEB">
              <w:rPr>
                <w:lang w:val="en-GB"/>
              </w:rPr>
              <w:t>Date</w:t>
            </w:r>
          </w:p>
        </w:tc>
        <w:tc>
          <w:tcPr>
            <w:tcW w:w="3576" w:type="dxa"/>
          </w:tcPr>
          <w:p w14:paraId="0EDA4687" w14:textId="77777777" w:rsidR="00914E26" w:rsidRPr="00DB5CEB" w:rsidRDefault="00914E26" w:rsidP="00ED030E">
            <w:pPr>
              <w:pStyle w:val="Tableheading"/>
              <w:rPr>
                <w:lang w:val="en-GB"/>
              </w:rPr>
            </w:pPr>
            <w:r w:rsidRPr="00DB5CEB">
              <w:rPr>
                <w:lang w:val="en-GB"/>
              </w:rPr>
              <w:t>Page / Section Revised</w:t>
            </w:r>
          </w:p>
        </w:tc>
        <w:tc>
          <w:tcPr>
            <w:tcW w:w="5001" w:type="dxa"/>
          </w:tcPr>
          <w:p w14:paraId="66D051BA" w14:textId="77777777" w:rsidR="00914E26" w:rsidRPr="00DB5CEB" w:rsidRDefault="00914E26" w:rsidP="00ED030E">
            <w:pPr>
              <w:pStyle w:val="Tableheading"/>
              <w:rPr>
                <w:lang w:val="en-GB"/>
              </w:rPr>
            </w:pPr>
            <w:r w:rsidRPr="00DB5CEB">
              <w:rPr>
                <w:lang w:val="en-GB"/>
              </w:rPr>
              <w:t>Requirement for Revision</w:t>
            </w:r>
          </w:p>
        </w:tc>
      </w:tr>
      <w:tr w:rsidR="00873B26" w:rsidRPr="00DB5CEB" w14:paraId="52B09CD5" w14:textId="77777777" w:rsidTr="00873B26">
        <w:trPr>
          <w:trHeight w:val="851"/>
        </w:trPr>
        <w:tc>
          <w:tcPr>
            <w:tcW w:w="1908" w:type="dxa"/>
            <w:vAlign w:val="center"/>
          </w:tcPr>
          <w:p w14:paraId="7C5AD20A" w14:textId="77777777" w:rsidR="00873B26" w:rsidRPr="00DB5CEB" w:rsidRDefault="00873B26" w:rsidP="00914E26">
            <w:pPr>
              <w:pStyle w:val="Tabletext"/>
            </w:pPr>
            <w:r w:rsidRPr="00DB5CEB">
              <w:t>December 2015</w:t>
            </w:r>
          </w:p>
        </w:tc>
        <w:tc>
          <w:tcPr>
            <w:tcW w:w="3576" w:type="dxa"/>
            <w:vAlign w:val="center"/>
          </w:tcPr>
          <w:p w14:paraId="4338D500" w14:textId="77777777" w:rsidR="00873B26" w:rsidRPr="00DB5CEB" w:rsidRDefault="00873B26" w:rsidP="00873B26">
            <w:pPr>
              <w:pStyle w:val="Tabletext"/>
            </w:pPr>
            <w:r w:rsidRPr="00DB5CEB">
              <w:t>Part A - D</w:t>
            </w:r>
          </w:p>
          <w:p w14:paraId="76503524" w14:textId="77777777" w:rsidR="00873B26" w:rsidRPr="00DB5CEB" w:rsidRDefault="00873B26" w:rsidP="00873B26">
            <w:pPr>
              <w:pStyle w:val="Tabletext"/>
            </w:pPr>
          </w:p>
          <w:p w14:paraId="7E13A59A" w14:textId="77777777" w:rsidR="00873B26" w:rsidRPr="00DB5CEB" w:rsidRDefault="00873B26" w:rsidP="00873B26">
            <w:pPr>
              <w:pStyle w:val="Tabletext"/>
            </w:pPr>
            <w:r w:rsidRPr="00DB5CEB">
              <w:t>Part E</w:t>
            </w:r>
          </w:p>
        </w:tc>
        <w:tc>
          <w:tcPr>
            <w:tcW w:w="5001" w:type="dxa"/>
            <w:vAlign w:val="center"/>
          </w:tcPr>
          <w:p w14:paraId="52C50B24" w14:textId="77777777" w:rsidR="00873B26" w:rsidRPr="00DB5CEB" w:rsidRDefault="00873B26" w:rsidP="00873B26">
            <w:pPr>
              <w:pStyle w:val="Tabletext"/>
            </w:pPr>
            <w:r w:rsidRPr="00DB5CEB">
              <w:t xml:space="preserve">Review of course overview and instructions with minor amendments </w:t>
            </w:r>
          </w:p>
          <w:p w14:paraId="6C494A34" w14:textId="77777777" w:rsidR="00873B26" w:rsidRPr="00DB5CEB" w:rsidRDefault="00873B26" w:rsidP="00873B26">
            <w:pPr>
              <w:pStyle w:val="Tabletext"/>
            </w:pPr>
            <w:r w:rsidRPr="00DB5CEB">
              <w:t>Update of complete syllabus and references</w:t>
            </w:r>
          </w:p>
        </w:tc>
      </w:tr>
      <w:tr w:rsidR="00873B26" w:rsidRPr="00DB5CEB" w14:paraId="0F7858A1" w14:textId="77777777" w:rsidTr="005E4659">
        <w:trPr>
          <w:trHeight w:val="851"/>
        </w:trPr>
        <w:tc>
          <w:tcPr>
            <w:tcW w:w="1908" w:type="dxa"/>
            <w:vAlign w:val="center"/>
          </w:tcPr>
          <w:p w14:paraId="5C7D7F9A" w14:textId="77777777" w:rsidR="00873B26" w:rsidRPr="00DB5CEB" w:rsidRDefault="00873B26" w:rsidP="00914E26">
            <w:pPr>
              <w:pStyle w:val="Tabletext"/>
            </w:pPr>
          </w:p>
        </w:tc>
        <w:tc>
          <w:tcPr>
            <w:tcW w:w="3576" w:type="dxa"/>
            <w:vAlign w:val="center"/>
          </w:tcPr>
          <w:p w14:paraId="55952A2F" w14:textId="77777777" w:rsidR="00873B26" w:rsidRPr="00DB5CEB" w:rsidRDefault="00873B26" w:rsidP="00914E26">
            <w:pPr>
              <w:pStyle w:val="Tabletext"/>
            </w:pPr>
          </w:p>
        </w:tc>
        <w:tc>
          <w:tcPr>
            <w:tcW w:w="5001" w:type="dxa"/>
            <w:vAlign w:val="center"/>
          </w:tcPr>
          <w:p w14:paraId="568034D9" w14:textId="77777777" w:rsidR="00873B26" w:rsidRPr="00DB5CEB" w:rsidRDefault="00873B26" w:rsidP="00914E26">
            <w:pPr>
              <w:pStyle w:val="Tabletext"/>
            </w:pPr>
          </w:p>
        </w:tc>
      </w:tr>
      <w:tr w:rsidR="00873B26" w:rsidRPr="00DB5CEB" w14:paraId="05EC703D" w14:textId="77777777" w:rsidTr="005E4659">
        <w:trPr>
          <w:trHeight w:val="851"/>
        </w:trPr>
        <w:tc>
          <w:tcPr>
            <w:tcW w:w="1908" w:type="dxa"/>
            <w:vAlign w:val="center"/>
          </w:tcPr>
          <w:p w14:paraId="16ECCC44" w14:textId="77777777" w:rsidR="00873B26" w:rsidRPr="00DB5CEB" w:rsidRDefault="00873B26" w:rsidP="00914E26">
            <w:pPr>
              <w:pStyle w:val="Tabletext"/>
            </w:pPr>
          </w:p>
        </w:tc>
        <w:tc>
          <w:tcPr>
            <w:tcW w:w="3576" w:type="dxa"/>
            <w:vAlign w:val="center"/>
          </w:tcPr>
          <w:p w14:paraId="156513E3" w14:textId="77777777" w:rsidR="00873B26" w:rsidRPr="00DB5CEB" w:rsidRDefault="00873B26" w:rsidP="00914E26">
            <w:pPr>
              <w:pStyle w:val="Tabletext"/>
            </w:pPr>
          </w:p>
        </w:tc>
        <w:tc>
          <w:tcPr>
            <w:tcW w:w="5001" w:type="dxa"/>
            <w:vAlign w:val="center"/>
          </w:tcPr>
          <w:p w14:paraId="61B8B45E" w14:textId="77777777" w:rsidR="00873B26" w:rsidRPr="00DB5CEB" w:rsidRDefault="00873B26" w:rsidP="00914E26">
            <w:pPr>
              <w:pStyle w:val="Tabletext"/>
            </w:pPr>
          </w:p>
        </w:tc>
      </w:tr>
      <w:tr w:rsidR="00873B26" w:rsidRPr="00DB5CEB" w14:paraId="050CD570" w14:textId="77777777" w:rsidTr="005E4659">
        <w:trPr>
          <w:trHeight w:val="851"/>
        </w:trPr>
        <w:tc>
          <w:tcPr>
            <w:tcW w:w="1908" w:type="dxa"/>
            <w:vAlign w:val="center"/>
          </w:tcPr>
          <w:p w14:paraId="5A9A91D3" w14:textId="77777777" w:rsidR="00873B26" w:rsidRPr="00DB5CEB" w:rsidRDefault="00873B26" w:rsidP="00914E26">
            <w:pPr>
              <w:pStyle w:val="Tabletext"/>
            </w:pPr>
          </w:p>
        </w:tc>
        <w:tc>
          <w:tcPr>
            <w:tcW w:w="3576" w:type="dxa"/>
            <w:vAlign w:val="center"/>
          </w:tcPr>
          <w:p w14:paraId="76D9384C" w14:textId="77777777" w:rsidR="00873B26" w:rsidRPr="00DB5CEB" w:rsidRDefault="00873B26" w:rsidP="00914E26">
            <w:pPr>
              <w:pStyle w:val="Tabletext"/>
            </w:pPr>
          </w:p>
        </w:tc>
        <w:tc>
          <w:tcPr>
            <w:tcW w:w="5001" w:type="dxa"/>
            <w:vAlign w:val="center"/>
          </w:tcPr>
          <w:p w14:paraId="0651A3FD" w14:textId="77777777" w:rsidR="00873B26" w:rsidRPr="00DB5CEB" w:rsidRDefault="00873B26" w:rsidP="00914E26">
            <w:pPr>
              <w:pStyle w:val="Tabletext"/>
            </w:pPr>
          </w:p>
        </w:tc>
      </w:tr>
      <w:tr w:rsidR="00873B26" w:rsidRPr="00DB5CEB" w14:paraId="4BED4FB0" w14:textId="77777777" w:rsidTr="005E4659">
        <w:trPr>
          <w:trHeight w:val="851"/>
        </w:trPr>
        <w:tc>
          <w:tcPr>
            <w:tcW w:w="1908" w:type="dxa"/>
            <w:vAlign w:val="center"/>
          </w:tcPr>
          <w:p w14:paraId="5864E9D3" w14:textId="77777777" w:rsidR="00873B26" w:rsidRPr="00DB5CEB" w:rsidRDefault="00873B26" w:rsidP="00914E26">
            <w:pPr>
              <w:pStyle w:val="Tabletext"/>
            </w:pPr>
          </w:p>
        </w:tc>
        <w:tc>
          <w:tcPr>
            <w:tcW w:w="3576" w:type="dxa"/>
            <w:vAlign w:val="center"/>
          </w:tcPr>
          <w:p w14:paraId="326B3013" w14:textId="77777777" w:rsidR="00873B26" w:rsidRPr="00DB5CEB" w:rsidRDefault="00873B26" w:rsidP="00914E26">
            <w:pPr>
              <w:pStyle w:val="Tabletext"/>
            </w:pPr>
          </w:p>
        </w:tc>
        <w:tc>
          <w:tcPr>
            <w:tcW w:w="5001" w:type="dxa"/>
            <w:vAlign w:val="center"/>
          </w:tcPr>
          <w:p w14:paraId="55201C5F" w14:textId="77777777" w:rsidR="00873B26" w:rsidRPr="00DB5CEB" w:rsidRDefault="00873B26" w:rsidP="00914E26">
            <w:pPr>
              <w:pStyle w:val="Tabletext"/>
            </w:pPr>
          </w:p>
        </w:tc>
      </w:tr>
      <w:tr w:rsidR="00873B26" w:rsidRPr="00DB5CEB" w14:paraId="16CF6FDC" w14:textId="77777777" w:rsidTr="005E4659">
        <w:trPr>
          <w:trHeight w:val="851"/>
        </w:trPr>
        <w:tc>
          <w:tcPr>
            <w:tcW w:w="1908" w:type="dxa"/>
            <w:vAlign w:val="center"/>
          </w:tcPr>
          <w:p w14:paraId="6A16F158" w14:textId="77777777" w:rsidR="00873B26" w:rsidRPr="00DB5CEB" w:rsidRDefault="00873B26" w:rsidP="00914E26">
            <w:pPr>
              <w:pStyle w:val="Tabletext"/>
            </w:pPr>
          </w:p>
        </w:tc>
        <w:tc>
          <w:tcPr>
            <w:tcW w:w="3576" w:type="dxa"/>
            <w:vAlign w:val="center"/>
          </w:tcPr>
          <w:p w14:paraId="0D35B814" w14:textId="77777777" w:rsidR="00873B26" w:rsidRPr="00DB5CEB" w:rsidRDefault="00873B26" w:rsidP="00914E26">
            <w:pPr>
              <w:pStyle w:val="Tabletext"/>
            </w:pPr>
          </w:p>
        </w:tc>
        <w:tc>
          <w:tcPr>
            <w:tcW w:w="5001" w:type="dxa"/>
            <w:vAlign w:val="center"/>
          </w:tcPr>
          <w:p w14:paraId="60E39B73" w14:textId="77777777" w:rsidR="00873B26" w:rsidRPr="00DB5CEB" w:rsidRDefault="00873B26" w:rsidP="00914E26">
            <w:pPr>
              <w:pStyle w:val="Tabletext"/>
            </w:pPr>
          </w:p>
        </w:tc>
      </w:tr>
      <w:tr w:rsidR="00873B26" w:rsidRPr="00DB5CEB" w14:paraId="461F370A" w14:textId="77777777" w:rsidTr="005E4659">
        <w:trPr>
          <w:trHeight w:val="851"/>
        </w:trPr>
        <w:tc>
          <w:tcPr>
            <w:tcW w:w="1908" w:type="dxa"/>
            <w:vAlign w:val="center"/>
          </w:tcPr>
          <w:p w14:paraId="2F02FFAC" w14:textId="77777777" w:rsidR="00873B26" w:rsidRPr="00DB5CEB" w:rsidRDefault="00873B26" w:rsidP="00914E26">
            <w:pPr>
              <w:pStyle w:val="Tabletext"/>
            </w:pPr>
          </w:p>
        </w:tc>
        <w:tc>
          <w:tcPr>
            <w:tcW w:w="3576" w:type="dxa"/>
            <w:vAlign w:val="center"/>
          </w:tcPr>
          <w:p w14:paraId="21173E88" w14:textId="77777777" w:rsidR="00873B26" w:rsidRPr="00DB5CEB" w:rsidRDefault="00873B26" w:rsidP="00914E26">
            <w:pPr>
              <w:pStyle w:val="Tabletext"/>
            </w:pPr>
          </w:p>
        </w:tc>
        <w:tc>
          <w:tcPr>
            <w:tcW w:w="5001" w:type="dxa"/>
            <w:vAlign w:val="center"/>
          </w:tcPr>
          <w:p w14:paraId="13C6A11B" w14:textId="77777777" w:rsidR="00873B26" w:rsidRPr="00DB5CEB" w:rsidRDefault="00873B26" w:rsidP="00914E26">
            <w:pPr>
              <w:pStyle w:val="Tabletext"/>
            </w:pPr>
          </w:p>
        </w:tc>
      </w:tr>
    </w:tbl>
    <w:p w14:paraId="368F573F" w14:textId="77777777" w:rsidR="00914E26" w:rsidRDefault="00914E26" w:rsidP="00D74AE1"/>
    <w:p w14:paraId="3412D2D8" w14:textId="77777777" w:rsidR="006D0C75" w:rsidRPr="00DB5CEB" w:rsidRDefault="006D0C75" w:rsidP="00D74AE1"/>
    <w:p w14:paraId="512F82D5" w14:textId="77777777" w:rsidR="005E4659" w:rsidRPr="00DB5CEB" w:rsidRDefault="005E4659" w:rsidP="00914E26">
      <w:pPr>
        <w:spacing w:after="200" w:line="276" w:lineRule="auto"/>
        <w:sectPr w:rsidR="005E4659" w:rsidRPr="00DB5CEB" w:rsidSect="00F00376">
          <w:headerReference w:type="default" r:id="rId10"/>
          <w:footerReference w:type="default" r:id="rId11"/>
          <w:pgSz w:w="11906" w:h="16838" w:code="9"/>
          <w:pgMar w:top="567" w:right="794" w:bottom="567" w:left="907" w:header="567" w:footer="567" w:gutter="0"/>
          <w:cols w:space="708"/>
          <w:docGrid w:linePitch="360"/>
        </w:sectPr>
      </w:pPr>
    </w:p>
    <w:p w14:paraId="26BB0178" w14:textId="77777777" w:rsidR="00A3217B" w:rsidRDefault="004B444E">
      <w:pPr>
        <w:pStyle w:val="TOC1"/>
        <w:rPr>
          <w:rFonts w:eastAsiaTheme="minorEastAsia"/>
          <w:b w:val="0"/>
          <w:color w:val="auto"/>
          <w:sz w:val="24"/>
          <w:szCs w:val="24"/>
          <w:lang w:eastAsia="en-GB"/>
        </w:rPr>
      </w:pPr>
      <w:r>
        <w:rPr>
          <w:b w:val="0"/>
        </w:rPr>
        <w:lastRenderedPageBreak/>
        <w:fldChar w:fldCharType="begin"/>
      </w:r>
      <w:r>
        <w:rPr>
          <w:b w:val="0"/>
        </w:rPr>
        <w:instrText xml:space="preserve"> TOC \o "1-3" \t "Annex,1,Appendix,2,Part,1,MODULE,4" </w:instrText>
      </w:r>
      <w:r>
        <w:rPr>
          <w:b w:val="0"/>
        </w:rPr>
        <w:fldChar w:fldCharType="separate"/>
      </w:r>
      <w:r w:rsidR="00A3217B" w:rsidRPr="00426E71">
        <w:t>PART 1</w:t>
      </w:r>
      <w:r w:rsidR="00A3217B">
        <w:t xml:space="preserve"> - C</w:t>
      </w:r>
      <w:r w:rsidR="00A3217B" w:rsidRPr="00426E71">
        <w:t>OURSE OVERVIEW</w:t>
      </w:r>
      <w:r w:rsidR="00A3217B">
        <w:tab/>
      </w:r>
      <w:r w:rsidR="00A3217B">
        <w:fldChar w:fldCharType="begin"/>
      </w:r>
      <w:r w:rsidR="00A3217B">
        <w:instrText xml:space="preserve"> PAGEREF _Toc471895725 \h </w:instrText>
      </w:r>
      <w:r w:rsidR="00A3217B">
        <w:fldChar w:fldCharType="separate"/>
      </w:r>
      <w:r w:rsidR="00A3217B">
        <w:t>7</w:t>
      </w:r>
      <w:r w:rsidR="00A3217B">
        <w:fldChar w:fldCharType="end"/>
      </w:r>
    </w:p>
    <w:p w14:paraId="6F341522"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OVERVIEW</w:t>
      </w:r>
      <w:r>
        <w:tab/>
      </w:r>
      <w:r>
        <w:fldChar w:fldCharType="begin"/>
      </w:r>
      <w:r>
        <w:instrText xml:space="preserve"> PAGEREF _Toc471895726 \h </w:instrText>
      </w:r>
      <w:r>
        <w:fldChar w:fldCharType="separate"/>
      </w:r>
      <w:r>
        <w:t>7</w:t>
      </w:r>
      <w:r>
        <w:fldChar w:fldCharType="end"/>
      </w:r>
    </w:p>
    <w:p w14:paraId="3C1BB090"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PURPOSE OF THE MODEL COURSE</w:t>
      </w:r>
      <w:r>
        <w:tab/>
      </w:r>
      <w:r>
        <w:fldChar w:fldCharType="begin"/>
      </w:r>
      <w:r>
        <w:instrText xml:space="preserve"> PAGEREF _Toc471895727 \h </w:instrText>
      </w:r>
      <w:r>
        <w:fldChar w:fldCharType="separate"/>
      </w:r>
      <w:r>
        <w:t>7</w:t>
      </w:r>
      <w:r>
        <w:fldChar w:fldCharType="end"/>
      </w:r>
    </w:p>
    <w:p w14:paraId="0D515DDB"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USE OF THE MODEL COURSE</w:t>
      </w:r>
      <w:r>
        <w:tab/>
      </w:r>
      <w:r>
        <w:fldChar w:fldCharType="begin"/>
      </w:r>
      <w:r>
        <w:instrText xml:space="preserve"> PAGEREF _Toc471895728 \h </w:instrText>
      </w:r>
      <w:r>
        <w:fldChar w:fldCharType="separate"/>
      </w:r>
      <w:r>
        <w:t>7</w:t>
      </w:r>
      <w:r>
        <w:fldChar w:fldCharType="end"/>
      </w:r>
    </w:p>
    <w:p w14:paraId="058A505C"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ACRONYMS</w:t>
      </w:r>
      <w:r>
        <w:tab/>
      </w:r>
      <w:r>
        <w:fldChar w:fldCharType="begin"/>
      </w:r>
      <w:r>
        <w:instrText xml:space="preserve"> PAGEREF _Toc471895729 \h </w:instrText>
      </w:r>
      <w:r>
        <w:fldChar w:fldCharType="separate"/>
      </w:r>
      <w:r>
        <w:t>7</w:t>
      </w:r>
      <w:r>
        <w:fldChar w:fldCharType="end"/>
      </w:r>
    </w:p>
    <w:p w14:paraId="26399CEF"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rsidRPr="00426E71">
        <w:t>DEFINITIONS</w:t>
      </w:r>
      <w:r>
        <w:tab/>
      </w:r>
      <w:r>
        <w:fldChar w:fldCharType="begin"/>
      </w:r>
      <w:r>
        <w:instrText xml:space="preserve"> PAGEREF _Toc471895730 \h </w:instrText>
      </w:r>
      <w:r>
        <w:fldChar w:fldCharType="separate"/>
      </w:r>
      <w:r>
        <w:t>9</w:t>
      </w:r>
      <w:r>
        <w:fldChar w:fldCharType="end"/>
      </w:r>
    </w:p>
    <w:p w14:paraId="0B46498E" w14:textId="77777777" w:rsidR="00A3217B" w:rsidRDefault="00A3217B">
      <w:pPr>
        <w:pStyle w:val="TOC1"/>
        <w:rPr>
          <w:rFonts w:eastAsiaTheme="minorEastAsia"/>
          <w:b w:val="0"/>
          <w:color w:val="auto"/>
          <w:sz w:val="24"/>
          <w:szCs w:val="24"/>
          <w:lang w:eastAsia="en-GB"/>
        </w:rPr>
      </w:pPr>
      <w:r w:rsidRPr="00426E71">
        <w:t>PART 2</w:t>
      </w:r>
      <w:r>
        <w:t xml:space="preserve"> - DELIVERY OF THE MODEL COURSE</w:t>
      </w:r>
      <w:r>
        <w:tab/>
      </w:r>
      <w:r>
        <w:fldChar w:fldCharType="begin"/>
      </w:r>
      <w:r>
        <w:instrText xml:space="preserve"> PAGEREF _Toc471895731 \h </w:instrText>
      </w:r>
      <w:r>
        <w:fldChar w:fldCharType="separate"/>
      </w:r>
      <w:r>
        <w:t>10</w:t>
      </w:r>
      <w:r>
        <w:fldChar w:fldCharType="end"/>
      </w:r>
    </w:p>
    <w:p w14:paraId="22808010"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_Toc471895732 \h </w:instrText>
      </w:r>
      <w:r>
        <w:fldChar w:fldCharType="separate"/>
      </w:r>
      <w:r>
        <w:t>10</w:t>
      </w:r>
      <w:r>
        <w:fldChar w:fldCharType="end"/>
      </w:r>
    </w:p>
    <w:p w14:paraId="36BDB77C"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COURSE MODULES</w:t>
      </w:r>
      <w:r>
        <w:tab/>
      </w:r>
      <w:r>
        <w:fldChar w:fldCharType="begin"/>
      </w:r>
      <w:r>
        <w:instrText xml:space="preserve"> PAGEREF _Toc471895733 \h </w:instrText>
      </w:r>
      <w:r>
        <w:fldChar w:fldCharType="separate"/>
      </w:r>
      <w:r>
        <w:t>10</w:t>
      </w:r>
      <w:r>
        <w:fldChar w:fldCharType="end"/>
      </w:r>
    </w:p>
    <w:p w14:paraId="2734E970"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SUBJECT OUTLINE</w:t>
      </w:r>
      <w:r>
        <w:tab/>
      </w:r>
      <w:r>
        <w:fldChar w:fldCharType="begin"/>
      </w:r>
      <w:r>
        <w:instrText xml:space="preserve"> PAGEREF _Toc471895734 \h </w:instrText>
      </w:r>
      <w:r>
        <w:fldChar w:fldCharType="separate"/>
      </w:r>
      <w:r>
        <w:t>11</w:t>
      </w:r>
      <w:r>
        <w:fldChar w:fldCharType="end"/>
      </w:r>
    </w:p>
    <w:p w14:paraId="33EC3BEA"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w:t>
      </w:r>
      <w:r>
        <w:tab/>
      </w:r>
      <w:r>
        <w:fldChar w:fldCharType="begin"/>
      </w:r>
      <w:r>
        <w:instrText xml:space="preserve"> PAGEREF _Toc471895735 \h </w:instrText>
      </w:r>
      <w:r>
        <w:fldChar w:fldCharType="separate"/>
      </w:r>
      <w:r>
        <w:t>11</w:t>
      </w:r>
      <w:r>
        <w:fldChar w:fldCharType="end"/>
      </w:r>
    </w:p>
    <w:p w14:paraId="08C34BC4"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t>PRESENTATION</w:t>
      </w:r>
      <w:r>
        <w:tab/>
      </w:r>
      <w:r>
        <w:fldChar w:fldCharType="begin"/>
      </w:r>
      <w:r>
        <w:instrText xml:space="preserve"> PAGEREF _Toc471895736 \h </w:instrText>
      </w:r>
      <w:r>
        <w:fldChar w:fldCharType="separate"/>
      </w:r>
      <w:r>
        <w:t>11</w:t>
      </w:r>
      <w:r>
        <w:fldChar w:fldCharType="end"/>
      </w:r>
    </w:p>
    <w:p w14:paraId="473E43D1" w14:textId="77777777" w:rsidR="00A3217B" w:rsidRDefault="00A3217B">
      <w:pPr>
        <w:pStyle w:val="TOC1"/>
        <w:rPr>
          <w:rFonts w:eastAsiaTheme="minorEastAsia"/>
          <w:b w:val="0"/>
          <w:color w:val="auto"/>
          <w:sz w:val="24"/>
          <w:szCs w:val="24"/>
          <w:lang w:eastAsia="en-GB"/>
        </w:rPr>
      </w:pPr>
      <w:r w:rsidRPr="00426E71">
        <w:t>6.</w:t>
      </w:r>
      <w:r>
        <w:rPr>
          <w:rFonts w:eastAsiaTheme="minorEastAsia"/>
          <w:b w:val="0"/>
          <w:color w:val="auto"/>
          <w:sz w:val="24"/>
          <w:szCs w:val="24"/>
          <w:lang w:eastAsia="en-GB"/>
        </w:rPr>
        <w:tab/>
      </w:r>
      <w:r>
        <w:t>EVALUATION OR ASSESSMENT OF THE COURSE PARTICIPANTS</w:t>
      </w:r>
      <w:r>
        <w:tab/>
      </w:r>
      <w:r>
        <w:fldChar w:fldCharType="begin"/>
      </w:r>
      <w:r>
        <w:instrText xml:space="preserve"> PAGEREF _Toc471895737 \h </w:instrText>
      </w:r>
      <w:r>
        <w:fldChar w:fldCharType="separate"/>
      </w:r>
      <w:r>
        <w:t>12</w:t>
      </w:r>
      <w:r>
        <w:fldChar w:fldCharType="end"/>
      </w:r>
    </w:p>
    <w:p w14:paraId="3ABC89CF" w14:textId="77777777" w:rsidR="00A3217B" w:rsidRDefault="00A3217B">
      <w:pPr>
        <w:pStyle w:val="TOC1"/>
        <w:rPr>
          <w:rFonts w:eastAsiaTheme="minorEastAsia"/>
          <w:b w:val="0"/>
          <w:color w:val="auto"/>
          <w:sz w:val="24"/>
          <w:szCs w:val="24"/>
          <w:lang w:eastAsia="en-GB"/>
        </w:rPr>
      </w:pPr>
      <w:r w:rsidRPr="00426E71">
        <w:t>7.</w:t>
      </w:r>
      <w:r>
        <w:rPr>
          <w:rFonts w:eastAsiaTheme="minorEastAsia"/>
          <w:b w:val="0"/>
          <w:color w:val="auto"/>
          <w:sz w:val="24"/>
          <w:szCs w:val="24"/>
          <w:lang w:eastAsia="en-GB"/>
        </w:rPr>
        <w:tab/>
      </w:r>
      <w:r>
        <w:t>IMPLEMENTATION</w:t>
      </w:r>
      <w:r>
        <w:tab/>
      </w:r>
      <w:r>
        <w:fldChar w:fldCharType="begin"/>
      </w:r>
      <w:r>
        <w:instrText xml:space="preserve"> PAGEREF _Toc471895738 \h </w:instrText>
      </w:r>
      <w:r>
        <w:fldChar w:fldCharType="separate"/>
      </w:r>
      <w:r>
        <w:t>12</w:t>
      </w:r>
      <w:r>
        <w:fldChar w:fldCharType="end"/>
      </w:r>
    </w:p>
    <w:p w14:paraId="6DFF9EB7" w14:textId="77777777" w:rsidR="00A3217B" w:rsidRDefault="00A3217B">
      <w:pPr>
        <w:pStyle w:val="TOC1"/>
        <w:rPr>
          <w:rFonts w:eastAsiaTheme="minorEastAsia"/>
          <w:b w:val="0"/>
          <w:color w:val="auto"/>
          <w:sz w:val="24"/>
          <w:szCs w:val="24"/>
          <w:lang w:eastAsia="en-GB"/>
        </w:rPr>
      </w:pPr>
      <w:r w:rsidRPr="00426E71">
        <w:rPr>
          <w:lang w:eastAsia="de-DE"/>
        </w:rPr>
        <w:t>PART 3</w:t>
      </w:r>
      <w:r>
        <w:rPr>
          <w:lang w:eastAsia="de-DE"/>
        </w:rPr>
        <w:t xml:space="preserve"> - COURSE FRAMEWORK</w:t>
      </w:r>
      <w:r>
        <w:tab/>
      </w:r>
      <w:r>
        <w:fldChar w:fldCharType="begin"/>
      </w:r>
      <w:r>
        <w:instrText xml:space="preserve"> PAGEREF _Toc471895739 \h </w:instrText>
      </w:r>
      <w:r>
        <w:fldChar w:fldCharType="separate"/>
      </w:r>
      <w:r>
        <w:t>13</w:t>
      </w:r>
      <w:r>
        <w:fldChar w:fldCharType="end"/>
      </w:r>
    </w:p>
    <w:p w14:paraId="0278CE7E"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_Toc471895740 \h </w:instrText>
      </w:r>
      <w:r>
        <w:fldChar w:fldCharType="separate"/>
      </w:r>
      <w:r>
        <w:t>13</w:t>
      </w:r>
      <w:r>
        <w:fldChar w:fldCharType="end"/>
      </w:r>
    </w:p>
    <w:p w14:paraId="6F965C90"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ENTRY LEVEL REQUIREMENTS FOR A LEVEL 1 MANAGER</w:t>
      </w:r>
      <w:r>
        <w:tab/>
      </w:r>
      <w:r>
        <w:fldChar w:fldCharType="begin"/>
      </w:r>
      <w:r>
        <w:instrText xml:space="preserve"> PAGEREF _Toc471895741 \h </w:instrText>
      </w:r>
      <w:r>
        <w:fldChar w:fldCharType="separate"/>
      </w:r>
      <w:r>
        <w:t>13</w:t>
      </w:r>
      <w:r>
        <w:fldChar w:fldCharType="end"/>
      </w:r>
    </w:p>
    <w:p w14:paraId="7669E145"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COURSE INTAKE – LIMITATIONS</w:t>
      </w:r>
      <w:r>
        <w:tab/>
      </w:r>
      <w:r>
        <w:fldChar w:fldCharType="begin"/>
      </w:r>
      <w:r>
        <w:instrText xml:space="preserve"> PAGEREF _Toc471895742 \h </w:instrText>
      </w:r>
      <w:r>
        <w:fldChar w:fldCharType="separate"/>
      </w:r>
      <w:r>
        <w:t>13</w:t>
      </w:r>
      <w:r>
        <w:fldChar w:fldCharType="end"/>
      </w:r>
    </w:p>
    <w:p w14:paraId="56F406A1"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TRAINING STAFF REQUIREMENTS</w:t>
      </w:r>
      <w:r>
        <w:tab/>
      </w:r>
      <w:r>
        <w:fldChar w:fldCharType="begin"/>
      </w:r>
      <w:r>
        <w:instrText xml:space="preserve"> PAGEREF _Toc471895743 \h </w:instrText>
      </w:r>
      <w:r>
        <w:fldChar w:fldCharType="separate"/>
      </w:r>
      <w:r>
        <w:t>13</w:t>
      </w:r>
      <w:r>
        <w:fldChar w:fldCharType="end"/>
      </w:r>
    </w:p>
    <w:p w14:paraId="6AAF4459" w14:textId="77777777" w:rsidR="00A3217B" w:rsidRDefault="00A3217B">
      <w:pPr>
        <w:pStyle w:val="TOC2"/>
        <w:rPr>
          <w:rFonts w:eastAsiaTheme="minorEastAsia"/>
          <w:color w:val="auto"/>
          <w:sz w:val="24"/>
          <w:szCs w:val="24"/>
          <w:lang w:eastAsia="en-GB"/>
        </w:rPr>
      </w:pPr>
      <w:r w:rsidRPr="00426E71">
        <w:rPr>
          <w:lang w:eastAsia="de-DE"/>
        </w:rPr>
        <w:t>4.1.</w:t>
      </w:r>
      <w:r>
        <w:rPr>
          <w:rFonts w:eastAsiaTheme="minorEastAsia"/>
          <w:color w:val="auto"/>
          <w:sz w:val="24"/>
          <w:szCs w:val="24"/>
          <w:lang w:eastAsia="en-GB"/>
        </w:rPr>
        <w:tab/>
      </w:r>
      <w:r>
        <w:rPr>
          <w:lang w:eastAsia="de-DE"/>
        </w:rPr>
        <w:t>Course Instructors</w:t>
      </w:r>
      <w:r>
        <w:tab/>
      </w:r>
      <w:r>
        <w:fldChar w:fldCharType="begin"/>
      </w:r>
      <w:r>
        <w:instrText xml:space="preserve"> PAGEREF _Toc471895744 \h </w:instrText>
      </w:r>
      <w:r>
        <w:fldChar w:fldCharType="separate"/>
      </w:r>
      <w:r>
        <w:t>14</w:t>
      </w:r>
      <w:r>
        <w:fldChar w:fldCharType="end"/>
      </w:r>
    </w:p>
    <w:p w14:paraId="60DDFFD1" w14:textId="77777777" w:rsidR="00A3217B" w:rsidRDefault="00A3217B">
      <w:pPr>
        <w:pStyle w:val="TOC2"/>
        <w:rPr>
          <w:rFonts w:eastAsiaTheme="minorEastAsia"/>
          <w:color w:val="auto"/>
          <w:sz w:val="24"/>
          <w:szCs w:val="24"/>
          <w:lang w:eastAsia="en-GB"/>
        </w:rPr>
      </w:pPr>
      <w:r w:rsidRPr="00426E71">
        <w:rPr>
          <w:lang w:eastAsia="de-DE"/>
        </w:rPr>
        <w:t>4.2.</w:t>
      </w:r>
      <w:r>
        <w:rPr>
          <w:rFonts w:eastAsiaTheme="minorEastAsia"/>
          <w:color w:val="auto"/>
          <w:sz w:val="24"/>
          <w:szCs w:val="24"/>
          <w:lang w:eastAsia="en-GB"/>
        </w:rPr>
        <w:tab/>
      </w:r>
      <w:r>
        <w:rPr>
          <w:lang w:eastAsia="de-DE"/>
        </w:rPr>
        <w:t>Course Assessors</w:t>
      </w:r>
      <w:r>
        <w:tab/>
      </w:r>
      <w:r>
        <w:fldChar w:fldCharType="begin"/>
      </w:r>
      <w:r>
        <w:instrText xml:space="preserve"> PAGEREF _Toc471895745 \h </w:instrText>
      </w:r>
      <w:r>
        <w:fldChar w:fldCharType="separate"/>
      </w:r>
      <w:r>
        <w:t>14</w:t>
      </w:r>
      <w:r>
        <w:fldChar w:fldCharType="end"/>
      </w:r>
    </w:p>
    <w:p w14:paraId="3FABEDEF"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t>TEACHING FACILITIES AND EQUIPMENT</w:t>
      </w:r>
      <w:r>
        <w:tab/>
      </w:r>
      <w:r>
        <w:fldChar w:fldCharType="begin"/>
      </w:r>
      <w:r>
        <w:instrText xml:space="preserve"> PAGEREF _Toc471895746 \h </w:instrText>
      </w:r>
      <w:r>
        <w:fldChar w:fldCharType="separate"/>
      </w:r>
      <w:r>
        <w:t>14</w:t>
      </w:r>
      <w:r>
        <w:fldChar w:fldCharType="end"/>
      </w:r>
    </w:p>
    <w:p w14:paraId="41D3D113" w14:textId="77777777" w:rsidR="00A3217B" w:rsidRDefault="00A3217B">
      <w:pPr>
        <w:pStyle w:val="TOC1"/>
        <w:rPr>
          <w:rFonts w:eastAsiaTheme="minorEastAsia"/>
          <w:b w:val="0"/>
          <w:color w:val="auto"/>
          <w:sz w:val="24"/>
          <w:szCs w:val="24"/>
          <w:lang w:eastAsia="en-GB"/>
        </w:rPr>
      </w:pPr>
      <w:r w:rsidRPr="00426E71">
        <w:t>PART 4</w:t>
      </w:r>
      <w:r>
        <w:t xml:space="preserve"> - GUIDELINES FOR INSTRUCTORS</w:t>
      </w:r>
      <w:r>
        <w:tab/>
      </w:r>
      <w:r>
        <w:fldChar w:fldCharType="begin"/>
      </w:r>
      <w:r>
        <w:instrText xml:space="preserve"> PAGEREF _Toc471895747 \h </w:instrText>
      </w:r>
      <w:r>
        <w:fldChar w:fldCharType="separate"/>
      </w:r>
      <w:r>
        <w:t>15</w:t>
      </w:r>
      <w:r>
        <w:fldChar w:fldCharType="end"/>
      </w:r>
    </w:p>
    <w:p w14:paraId="7608AB47"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_Toc471895748 \h </w:instrText>
      </w:r>
      <w:r>
        <w:fldChar w:fldCharType="separate"/>
      </w:r>
      <w:r>
        <w:t>15</w:t>
      </w:r>
      <w:r>
        <w:fldChar w:fldCharType="end"/>
      </w:r>
    </w:p>
    <w:p w14:paraId="459FB9C7"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CURRICULUM</w:t>
      </w:r>
      <w:r>
        <w:tab/>
      </w:r>
      <w:r>
        <w:fldChar w:fldCharType="begin"/>
      </w:r>
      <w:r>
        <w:instrText xml:space="preserve"> PAGEREF _Toc471895749 \h </w:instrText>
      </w:r>
      <w:r>
        <w:fldChar w:fldCharType="separate"/>
      </w:r>
      <w:r>
        <w:t>15</w:t>
      </w:r>
      <w:r>
        <w:fldChar w:fldCharType="end"/>
      </w:r>
    </w:p>
    <w:p w14:paraId="1BA6F238"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EVALUATION AND ASSESSMENT</w:t>
      </w:r>
      <w:r>
        <w:tab/>
      </w:r>
      <w:r>
        <w:fldChar w:fldCharType="begin"/>
      </w:r>
      <w:r>
        <w:instrText xml:space="preserve"> PAGEREF _Toc471895750 \h </w:instrText>
      </w:r>
      <w:r>
        <w:fldChar w:fldCharType="separate"/>
      </w:r>
      <w:r>
        <w:t>17</w:t>
      </w:r>
      <w:r>
        <w:fldChar w:fldCharType="end"/>
      </w:r>
    </w:p>
    <w:p w14:paraId="6EA70989" w14:textId="77777777" w:rsidR="00A3217B" w:rsidRDefault="00A3217B">
      <w:pPr>
        <w:pStyle w:val="TOC1"/>
        <w:rPr>
          <w:rFonts w:eastAsiaTheme="minorEastAsia"/>
          <w:b w:val="0"/>
          <w:color w:val="auto"/>
          <w:sz w:val="24"/>
          <w:szCs w:val="24"/>
          <w:lang w:eastAsia="en-GB"/>
        </w:rPr>
      </w:pPr>
      <w:r w:rsidRPr="00426E71">
        <w:rPr>
          <w:lang w:eastAsia="en-GB"/>
        </w:rPr>
        <w:t>PART 5</w:t>
      </w:r>
      <w:r>
        <w:rPr>
          <w:lang w:eastAsia="en-GB"/>
        </w:rPr>
        <w:t xml:space="preserve"> - COURSE MODULES</w:t>
      </w:r>
      <w:r>
        <w:tab/>
      </w:r>
      <w:r>
        <w:fldChar w:fldCharType="begin"/>
      </w:r>
      <w:r>
        <w:instrText xml:space="preserve"> PAGEREF _Toc471895751 \h </w:instrText>
      </w:r>
      <w:r>
        <w:fldChar w:fldCharType="separate"/>
      </w:r>
      <w:r>
        <w:t>19</w:t>
      </w:r>
      <w:r>
        <w:fldChar w:fldCharType="end"/>
      </w:r>
    </w:p>
    <w:p w14:paraId="1925B9A5" w14:textId="77777777" w:rsidR="00A3217B" w:rsidRDefault="00A3217B">
      <w:pPr>
        <w:pStyle w:val="TOC4"/>
        <w:rPr>
          <w:rFonts w:eastAsiaTheme="minorEastAsia"/>
          <w:b w:val="0"/>
          <w:noProof/>
          <w:color w:val="auto"/>
          <w:sz w:val="24"/>
          <w:szCs w:val="24"/>
          <w:lang w:eastAsia="en-GB"/>
        </w:rPr>
      </w:pPr>
      <w:r>
        <w:rPr>
          <w:noProof/>
        </w:rPr>
        <w:t>MODULE 1</w:t>
      </w:r>
      <w:r>
        <w:rPr>
          <w:rFonts w:eastAsiaTheme="minorEastAsia"/>
          <w:b w:val="0"/>
          <w:noProof/>
          <w:color w:val="auto"/>
          <w:sz w:val="24"/>
          <w:szCs w:val="24"/>
          <w:lang w:eastAsia="en-GB"/>
        </w:rPr>
        <w:tab/>
      </w:r>
      <w:r>
        <w:rPr>
          <w:noProof/>
        </w:rPr>
        <w:t>INTERNATIONAL ORGANISATIONS AND LAW OF THE SEA</w:t>
      </w:r>
      <w:r>
        <w:rPr>
          <w:noProof/>
        </w:rPr>
        <w:tab/>
      </w:r>
      <w:r>
        <w:rPr>
          <w:noProof/>
        </w:rPr>
        <w:fldChar w:fldCharType="begin"/>
      </w:r>
      <w:r>
        <w:rPr>
          <w:noProof/>
        </w:rPr>
        <w:instrText xml:space="preserve"> PAGEREF _Toc471895752 \h </w:instrText>
      </w:r>
      <w:r>
        <w:rPr>
          <w:noProof/>
        </w:rPr>
      </w:r>
      <w:r>
        <w:rPr>
          <w:noProof/>
        </w:rPr>
        <w:fldChar w:fldCharType="separate"/>
      </w:r>
      <w:r>
        <w:rPr>
          <w:noProof/>
        </w:rPr>
        <w:t>20</w:t>
      </w:r>
      <w:r>
        <w:rPr>
          <w:noProof/>
        </w:rPr>
        <w:fldChar w:fldCharType="end"/>
      </w:r>
    </w:p>
    <w:p w14:paraId="574F9F92"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_Toc471895753 \h </w:instrText>
      </w:r>
      <w:r>
        <w:fldChar w:fldCharType="separate"/>
      </w:r>
      <w:r>
        <w:t>20</w:t>
      </w:r>
      <w:r>
        <w:fldChar w:fldCharType="end"/>
      </w:r>
    </w:p>
    <w:p w14:paraId="24A97976"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_Toc471895754 \h </w:instrText>
      </w:r>
      <w:r>
        <w:fldChar w:fldCharType="separate"/>
      </w:r>
      <w:r>
        <w:t>20</w:t>
      </w:r>
      <w:r>
        <w:fldChar w:fldCharType="end"/>
      </w:r>
    </w:p>
    <w:p w14:paraId="14A55A0B"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_Toc471895755 \h </w:instrText>
      </w:r>
      <w:r>
        <w:fldChar w:fldCharType="separate"/>
      </w:r>
      <w:r>
        <w:t>20</w:t>
      </w:r>
      <w:r>
        <w:fldChar w:fldCharType="end"/>
      </w:r>
    </w:p>
    <w:p w14:paraId="267C17FD"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 of Module 1</w:t>
      </w:r>
      <w:r>
        <w:tab/>
      </w:r>
      <w:r>
        <w:fldChar w:fldCharType="begin"/>
      </w:r>
      <w:r>
        <w:instrText xml:space="preserve"> PAGEREF _Toc471895756 \h </w:instrText>
      </w:r>
      <w:r>
        <w:fldChar w:fldCharType="separate"/>
      </w:r>
      <w:r>
        <w:t>20</w:t>
      </w:r>
      <w:r>
        <w:fldChar w:fldCharType="end"/>
      </w:r>
    </w:p>
    <w:p w14:paraId="01B0FD09"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 1 – INTERNATIONAL ORGANISATIONS AND LAW OF THE SEA</w:t>
      </w:r>
      <w:r>
        <w:tab/>
      </w:r>
      <w:r>
        <w:fldChar w:fldCharType="begin"/>
      </w:r>
      <w:r>
        <w:instrText xml:space="preserve"> PAGEREF _Toc471895757 \h </w:instrText>
      </w:r>
      <w:r>
        <w:fldChar w:fldCharType="separate"/>
      </w:r>
      <w:r>
        <w:t>21</w:t>
      </w:r>
      <w:r>
        <w:fldChar w:fldCharType="end"/>
      </w:r>
    </w:p>
    <w:p w14:paraId="7DE7F79D" w14:textId="77777777" w:rsidR="00A3217B" w:rsidRDefault="00A3217B">
      <w:pPr>
        <w:pStyle w:val="TOC4"/>
        <w:rPr>
          <w:rFonts w:eastAsiaTheme="minorEastAsia"/>
          <w:b w:val="0"/>
          <w:noProof/>
          <w:color w:val="auto"/>
          <w:sz w:val="24"/>
          <w:szCs w:val="24"/>
          <w:lang w:eastAsia="en-GB"/>
        </w:rPr>
      </w:pPr>
      <w:r>
        <w:rPr>
          <w:noProof/>
        </w:rPr>
        <w:t>MODULE 2A</w:t>
      </w:r>
      <w:r>
        <w:rPr>
          <w:rFonts w:eastAsiaTheme="minorEastAsia"/>
          <w:b w:val="0"/>
          <w:noProof/>
          <w:color w:val="auto"/>
          <w:sz w:val="24"/>
          <w:szCs w:val="24"/>
          <w:lang w:eastAsia="en-GB"/>
        </w:rPr>
        <w:tab/>
      </w:r>
      <w:r>
        <w:rPr>
          <w:noProof/>
        </w:rPr>
        <w:t>NAUTICAL KNOWLEDGE (GENERAL)</w:t>
      </w:r>
      <w:r>
        <w:rPr>
          <w:noProof/>
        </w:rPr>
        <w:tab/>
      </w:r>
      <w:r>
        <w:rPr>
          <w:noProof/>
        </w:rPr>
        <w:fldChar w:fldCharType="begin"/>
      </w:r>
      <w:r>
        <w:rPr>
          <w:noProof/>
        </w:rPr>
        <w:instrText xml:space="preserve"> PAGEREF _Toc471895758 \h </w:instrText>
      </w:r>
      <w:r>
        <w:rPr>
          <w:noProof/>
        </w:rPr>
      </w:r>
      <w:r>
        <w:rPr>
          <w:noProof/>
        </w:rPr>
        <w:fldChar w:fldCharType="separate"/>
      </w:r>
      <w:r>
        <w:rPr>
          <w:noProof/>
        </w:rPr>
        <w:t>23</w:t>
      </w:r>
      <w:r>
        <w:rPr>
          <w:noProof/>
        </w:rPr>
        <w:fldChar w:fldCharType="end"/>
      </w:r>
    </w:p>
    <w:p w14:paraId="47134ED4" w14:textId="77777777" w:rsidR="00A3217B" w:rsidRDefault="00A3217B">
      <w:pPr>
        <w:pStyle w:val="TOC4"/>
        <w:rPr>
          <w:rFonts w:eastAsiaTheme="minorEastAsia"/>
          <w:b w:val="0"/>
          <w:noProof/>
          <w:color w:val="auto"/>
          <w:sz w:val="24"/>
          <w:szCs w:val="24"/>
          <w:lang w:eastAsia="en-GB"/>
        </w:rPr>
      </w:pPr>
      <w:r>
        <w:rPr>
          <w:noProof/>
        </w:rPr>
        <w:t>MODULE 2B</w:t>
      </w:r>
      <w:r>
        <w:rPr>
          <w:rFonts w:eastAsiaTheme="minorEastAsia"/>
          <w:b w:val="0"/>
          <w:noProof/>
          <w:color w:val="auto"/>
          <w:sz w:val="24"/>
          <w:szCs w:val="24"/>
          <w:lang w:eastAsia="en-GB"/>
        </w:rPr>
        <w:tab/>
      </w:r>
      <w:r>
        <w:rPr>
          <w:noProof/>
        </w:rPr>
        <w:t>POSITION; NAVIGATION; TIMING AND METEOROLOGY</w:t>
      </w:r>
      <w:r>
        <w:rPr>
          <w:noProof/>
        </w:rPr>
        <w:tab/>
      </w:r>
      <w:r>
        <w:rPr>
          <w:noProof/>
        </w:rPr>
        <w:fldChar w:fldCharType="begin"/>
      </w:r>
      <w:r>
        <w:rPr>
          <w:noProof/>
        </w:rPr>
        <w:instrText xml:space="preserve"> PAGEREF _Toc471895759 \h </w:instrText>
      </w:r>
      <w:r>
        <w:rPr>
          <w:noProof/>
        </w:rPr>
      </w:r>
      <w:r>
        <w:rPr>
          <w:noProof/>
        </w:rPr>
        <w:fldChar w:fldCharType="separate"/>
      </w:r>
      <w:r>
        <w:rPr>
          <w:noProof/>
        </w:rPr>
        <w:t>23</w:t>
      </w:r>
      <w:r>
        <w:rPr>
          <w:noProof/>
        </w:rPr>
        <w:fldChar w:fldCharType="end"/>
      </w:r>
    </w:p>
    <w:p w14:paraId="4AC3F11C" w14:textId="77777777" w:rsidR="00A3217B" w:rsidRDefault="00A3217B">
      <w:pPr>
        <w:pStyle w:val="TOC1"/>
        <w:rPr>
          <w:rFonts w:eastAsiaTheme="minorEastAsia"/>
          <w:b w:val="0"/>
          <w:color w:val="auto"/>
          <w:sz w:val="24"/>
          <w:szCs w:val="24"/>
          <w:lang w:eastAsia="en-GB"/>
        </w:rPr>
      </w:pPr>
      <w:r w:rsidRPr="00426E71">
        <w:lastRenderedPageBreak/>
        <w:t>1.</w:t>
      </w:r>
      <w:r>
        <w:rPr>
          <w:rFonts w:eastAsiaTheme="minorEastAsia"/>
          <w:b w:val="0"/>
          <w:color w:val="auto"/>
          <w:sz w:val="24"/>
          <w:szCs w:val="24"/>
          <w:lang w:eastAsia="en-GB"/>
        </w:rPr>
        <w:tab/>
      </w:r>
      <w:r>
        <w:t>INTRODUCTION</w:t>
      </w:r>
      <w:r>
        <w:tab/>
      </w:r>
      <w:r>
        <w:fldChar w:fldCharType="begin"/>
      </w:r>
      <w:r>
        <w:instrText xml:space="preserve"> PAGEREF _Toc471895760 \h </w:instrText>
      </w:r>
      <w:r>
        <w:fldChar w:fldCharType="separate"/>
      </w:r>
      <w:r>
        <w:t>23</w:t>
      </w:r>
      <w:r>
        <w:fldChar w:fldCharType="end"/>
      </w:r>
    </w:p>
    <w:p w14:paraId="5A058DB2"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_Toc471895761 \h </w:instrText>
      </w:r>
      <w:r>
        <w:fldChar w:fldCharType="separate"/>
      </w:r>
      <w:r>
        <w:t>23</w:t>
      </w:r>
      <w:r>
        <w:fldChar w:fldCharType="end"/>
      </w:r>
    </w:p>
    <w:p w14:paraId="2219CD4B"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_Toc471895762 \h </w:instrText>
      </w:r>
      <w:r>
        <w:fldChar w:fldCharType="separate"/>
      </w:r>
      <w:r>
        <w:t>23</w:t>
      </w:r>
      <w:r>
        <w:fldChar w:fldCharType="end"/>
      </w:r>
    </w:p>
    <w:p w14:paraId="52E571BD"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w:t>
      </w:r>
      <w:r>
        <w:tab/>
      </w:r>
      <w:r>
        <w:fldChar w:fldCharType="begin"/>
      </w:r>
      <w:r>
        <w:instrText xml:space="preserve"> PAGEREF _Toc471895763 \h </w:instrText>
      </w:r>
      <w:r>
        <w:fldChar w:fldCharType="separate"/>
      </w:r>
      <w:r>
        <w:t>23</w:t>
      </w:r>
      <w:r>
        <w:fldChar w:fldCharType="end"/>
      </w:r>
    </w:p>
    <w:p w14:paraId="4749420A"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 2A NAUTICAL KNOWLEDGE (GENERAL)</w:t>
      </w:r>
      <w:r>
        <w:tab/>
      </w:r>
      <w:r>
        <w:fldChar w:fldCharType="begin"/>
      </w:r>
      <w:r>
        <w:instrText xml:space="preserve"> PAGEREF _Toc471895764 \h </w:instrText>
      </w:r>
      <w:r>
        <w:fldChar w:fldCharType="separate"/>
      </w:r>
      <w:r>
        <w:t>24</w:t>
      </w:r>
      <w:r>
        <w:fldChar w:fldCharType="end"/>
      </w:r>
    </w:p>
    <w:p w14:paraId="6077666D"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 FOR MODULE 2B - POSITION; NAVIGATION; TIMING AND METEOROLOGY</w:t>
      </w:r>
      <w:r>
        <w:tab/>
      </w:r>
      <w:r>
        <w:fldChar w:fldCharType="begin"/>
      </w:r>
      <w:r>
        <w:instrText xml:space="preserve"> PAGEREF _Toc471895765 \h </w:instrText>
      </w:r>
      <w:r>
        <w:fldChar w:fldCharType="separate"/>
      </w:r>
      <w:r>
        <w:t>26</w:t>
      </w:r>
      <w:r>
        <w:fldChar w:fldCharType="end"/>
      </w:r>
    </w:p>
    <w:p w14:paraId="5FA159E8" w14:textId="77777777" w:rsidR="00A3217B" w:rsidRDefault="00A3217B">
      <w:pPr>
        <w:pStyle w:val="TOC4"/>
        <w:rPr>
          <w:rFonts w:eastAsiaTheme="minorEastAsia"/>
          <w:b w:val="0"/>
          <w:noProof/>
          <w:color w:val="auto"/>
          <w:sz w:val="24"/>
          <w:szCs w:val="24"/>
          <w:lang w:eastAsia="en-GB"/>
        </w:rPr>
      </w:pPr>
      <w:r>
        <w:rPr>
          <w:noProof/>
        </w:rPr>
        <w:t>MODULE 3A</w:t>
      </w:r>
      <w:r>
        <w:rPr>
          <w:rFonts w:eastAsiaTheme="minorEastAsia"/>
          <w:b w:val="0"/>
          <w:noProof/>
          <w:color w:val="auto"/>
          <w:sz w:val="24"/>
          <w:szCs w:val="24"/>
          <w:lang w:eastAsia="en-GB"/>
        </w:rPr>
        <w:tab/>
      </w:r>
      <w:r>
        <w:rPr>
          <w:noProof/>
        </w:rPr>
        <w:t>AtoN PROVISION, DESIGN AND MANAGEMENT</w:t>
      </w:r>
      <w:r>
        <w:rPr>
          <w:noProof/>
        </w:rPr>
        <w:tab/>
      </w:r>
      <w:r>
        <w:rPr>
          <w:noProof/>
        </w:rPr>
        <w:fldChar w:fldCharType="begin"/>
      </w:r>
      <w:r>
        <w:rPr>
          <w:noProof/>
        </w:rPr>
        <w:instrText xml:space="preserve"> PAGEREF _Toc471895766 \h </w:instrText>
      </w:r>
      <w:r>
        <w:rPr>
          <w:noProof/>
        </w:rPr>
      </w:r>
      <w:r>
        <w:rPr>
          <w:noProof/>
        </w:rPr>
        <w:fldChar w:fldCharType="separate"/>
      </w:r>
      <w:r>
        <w:rPr>
          <w:noProof/>
        </w:rPr>
        <w:t>28</w:t>
      </w:r>
      <w:r>
        <w:rPr>
          <w:noProof/>
        </w:rPr>
        <w:fldChar w:fldCharType="end"/>
      </w:r>
    </w:p>
    <w:p w14:paraId="4C031237" w14:textId="77777777" w:rsidR="00A3217B" w:rsidRDefault="00A3217B">
      <w:pPr>
        <w:pStyle w:val="TOC4"/>
        <w:rPr>
          <w:rFonts w:eastAsiaTheme="minorEastAsia"/>
          <w:b w:val="0"/>
          <w:noProof/>
          <w:color w:val="auto"/>
          <w:sz w:val="24"/>
          <w:szCs w:val="24"/>
          <w:lang w:eastAsia="en-GB"/>
        </w:rPr>
      </w:pPr>
      <w:r>
        <w:rPr>
          <w:noProof/>
        </w:rPr>
        <w:t>MODULE 3B</w:t>
      </w:r>
      <w:r>
        <w:rPr>
          <w:rFonts w:eastAsiaTheme="minorEastAsia"/>
          <w:b w:val="0"/>
          <w:noProof/>
          <w:color w:val="auto"/>
          <w:sz w:val="24"/>
          <w:szCs w:val="24"/>
          <w:lang w:eastAsia="en-GB"/>
        </w:rPr>
        <w:tab/>
      </w:r>
      <w:r>
        <w:rPr>
          <w:noProof/>
        </w:rPr>
        <w:t>MAINTENANCE; CONTRACTS; ENVIRONMENTAL MATTERS; HISTORIC LIGHTHOUSES AND HUMAN RESOURCE ISSUES</w:t>
      </w:r>
      <w:r>
        <w:rPr>
          <w:noProof/>
        </w:rPr>
        <w:tab/>
      </w:r>
      <w:r>
        <w:rPr>
          <w:noProof/>
        </w:rPr>
        <w:fldChar w:fldCharType="begin"/>
      </w:r>
      <w:r>
        <w:rPr>
          <w:noProof/>
        </w:rPr>
        <w:instrText xml:space="preserve"> PAGEREF _Toc471895767 \h </w:instrText>
      </w:r>
      <w:r>
        <w:rPr>
          <w:noProof/>
        </w:rPr>
      </w:r>
      <w:r>
        <w:rPr>
          <w:noProof/>
        </w:rPr>
        <w:fldChar w:fldCharType="separate"/>
      </w:r>
      <w:r>
        <w:rPr>
          <w:noProof/>
        </w:rPr>
        <w:t>28</w:t>
      </w:r>
      <w:r>
        <w:rPr>
          <w:noProof/>
        </w:rPr>
        <w:fldChar w:fldCharType="end"/>
      </w:r>
    </w:p>
    <w:p w14:paraId="2CDEA844"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_Toc471895768 \h </w:instrText>
      </w:r>
      <w:r>
        <w:fldChar w:fldCharType="separate"/>
      </w:r>
      <w:r>
        <w:t>28</w:t>
      </w:r>
      <w:r>
        <w:fldChar w:fldCharType="end"/>
      </w:r>
    </w:p>
    <w:p w14:paraId="74E9FBD6"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_Toc471895769 \h </w:instrText>
      </w:r>
      <w:r>
        <w:fldChar w:fldCharType="separate"/>
      </w:r>
      <w:r>
        <w:t>28</w:t>
      </w:r>
      <w:r>
        <w:fldChar w:fldCharType="end"/>
      </w:r>
    </w:p>
    <w:p w14:paraId="4F6F375A"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_Toc471895770 \h </w:instrText>
      </w:r>
      <w:r>
        <w:fldChar w:fldCharType="separate"/>
      </w:r>
      <w:r>
        <w:t>28</w:t>
      </w:r>
      <w:r>
        <w:fldChar w:fldCharType="end"/>
      </w:r>
    </w:p>
    <w:p w14:paraId="78AB6636"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w:t>
      </w:r>
      <w:r>
        <w:tab/>
      </w:r>
      <w:r>
        <w:fldChar w:fldCharType="begin"/>
      </w:r>
      <w:r>
        <w:instrText xml:space="preserve"> PAGEREF _Toc471895771 \h </w:instrText>
      </w:r>
      <w:r>
        <w:fldChar w:fldCharType="separate"/>
      </w:r>
      <w:r>
        <w:t>28</w:t>
      </w:r>
      <w:r>
        <w:fldChar w:fldCharType="end"/>
      </w:r>
    </w:p>
    <w:p w14:paraId="627D22BF"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 3A - AtoN PROVISION, DESIGN AND MANAGEMENT</w:t>
      </w:r>
      <w:r>
        <w:tab/>
      </w:r>
      <w:r>
        <w:fldChar w:fldCharType="begin"/>
      </w:r>
      <w:r>
        <w:instrText xml:space="preserve"> PAGEREF _Toc471895772 \h </w:instrText>
      </w:r>
      <w:r>
        <w:fldChar w:fldCharType="separate"/>
      </w:r>
      <w:r>
        <w:t>29</w:t>
      </w:r>
      <w:r>
        <w:fldChar w:fldCharType="end"/>
      </w:r>
    </w:p>
    <w:p w14:paraId="75AAE069"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 FOR MODULE 3B - MAINTENANCE; CONTRACTS; ENVIRONMENTAL MATTERS; HISTORIC LIGHTHOUSES AND HUMAN RESOURCE ISSUES</w:t>
      </w:r>
      <w:r>
        <w:tab/>
      </w:r>
      <w:r>
        <w:fldChar w:fldCharType="begin"/>
      </w:r>
      <w:r>
        <w:instrText xml:space="preserve"> PAGEREF _Toc471895773 \h </w:instrText>
      </w:r>
      <w:r>
        <w:fldChar w:fldCharType="separate"/>
      </w:r>
      <w:r>
        <w:t>31</w:t>
      </w:r>
      <w:r>
        <w:fldChar w:fldCharType="end"/>
      </w:r>
    </w:p>
    <w:p w14:paraId="377012FB" w14:textId="77777777" w:rsidR="00A3217B" w:rsidRDefault="00A3217B">
      <w:pPr>
        <w:pStyle w:val="TOC4"/>
        <w:rPr>
          <w:rFonts w:eastAsiaTheme="minorEastAsia"/>
          <w:b w:val="0"/>
          <w:noProof/>
          <w:color w:val="auto"/>
          <w:sz w:val="24"/>
          <w:szCs w:val="24"/>
          <w:lang w:eastAsia="en-GB"/>
        </w:rPr>
      </w:pPr>
      <w:r>
        <w:rPr>
          <w:noProof/>
        </w:rPr>
        <w:t>MODULE 4A</w:t>
      </w:r>
      <w:r>
        <w:rPr>
          <w:rFonts w:eastAsiaTheme="minorEastAsia"/>
          <w:b w:val="0"/>
          <w:noProof/>
          <w:color w:val="auto"/>
          <w:sz w:val="24"/>
          <w:szCs w:val="24"/>
          <w:lang w:eastAsia="en-GB"/>
        </w:rPr>
        <w:tab/>
      </w:r>
      <w:r>
        <w:rPr>
          <w:noProof/>
        </w:rPr>
        <w:t>TECHNICAL FUNCTIONS – VISUAL AtoN</w:t>
      </w:r>
      <w:r>
        <w:rPr>
          <w:noProof/>
        </w:rPr>
        <w:tab/>
      </w:r>
      <w:r>
        <w:rPr>
          <w:noProof/>
        </w:rPr>
        <w:fldChar w:fldCharType="begin"/>
      </w:r>
      <w:r>
        <w:rPr>
          <w:noProof/>
        </w:rPr>
        <w:instrText xml:space="preserve"> PAGEREF _Toc471895774 \h </w:instrText>
      </w:r>
      <w:r>
        <w:rPr>
          <w:noProof/>
        </w:rPr>
      </w:r>
      <w:r>
        <w:rPr>
          <w:noProof/>
        </w:rPr>
        <w:fldChar w:fldCharType="separate"/>
      </w:r>
      <w:r>
        <w:rPr>
          <w:noProof/>
        </w:rPr>
        <w:t>33</w:t>
      </w:r>
      <w:r>
        <w:rPr>
          <w:noProof/>
        </w:rPr>
        <w:fldChar w:fldCharType="end"/>
      </w:r>
    </w:p>
    <w:p w14:paraId="61950451" w14:textId="77777777" w:rsidR="00A3217B" w:rsidRDefault="00A3217B">
      <w:pPr>
        <w:pStyle w:val="TOC4"/>
        <w:rPr>
          <w:rFonts w:eastAsiaTheme="minorEastAsia"/>
          <w:b w:val="0"/>
          <w:noProof/>
          <w:color w:val="auto"/>
          <w:sz w:val="24"/>
          <w:szCs w:val="24"/>
          <w:lang w:eastAsia="en-GB"/>
        </w:rPr>
      </w:pPr>
      <w:r>
        <w:rPr>
          <w:noProof/>
        </w:rPr>
        <w:t>MODULE 4B</w:t>
      </w:r>
      <w:r>
        <w:rPr>
          <w:rFonts w:eastAsiaTheme="minorEastAsia"/>
          <w:b w:val="0"/>
          <w:noProof/>
          <w:color w:val="auto"/>
          <w:sz w:val="24"/>
          <w:szCs w:val="24"/>
          <w:lang w:eastAsia="en-GB"/>
        </w:rPr>
        <w:tab/>
      </w:r>
      <w:r>
        <w:rPr>
          <w:noProof/>
        </w:rPr>
        <w:t>TECHNICAL FUNCTIONS – RADIO AtoN</w:t>
      </w:r>
      <w:r>
        <w:rPr>
          <w:noProof/>
        </w:rPr>
        <w:tab/>
      </w:r>
      <w:r>
        <w:rPr>
          <w:noProof/>
        </w:rPr>
        <w:fldChar w:fldCharType="begin"/>
      </w:r>
      <w:r>
        <w:rPr>
          <w:noProof/>
        </w:rPr>
        <w:instrText xml:space="preserve"> PAGEREF _Toc471895775 \h </w:instrText>
      </w:r>
      <w:r>
        <w:rPr>
          <w:noProof/>
        </w:rPr>
      </w:r>
      <w:r>
        <w:rPr>
          <w:noProof/>
        </w:rPr>
        <w:fldChar w:fldCharType="separate"/>
      </w:r>
      <w:r>
        <w:rPr>
          <w:noProof/>
        </w:rPr>
        <w:t>33</w:t>
      </w:r>
      <w:r>
        <w:rPr>
          <w:noProof/>
        </w:rPr>
        <w:fldChar w:fldCharType="end"/>
      </w:r>
    </w:p>
    <w:p w14:paraId="2CD38F2A" w14:textId="77777777" w:rsidR="00A3217B" w:rsidRDefault="00A3217B">
      <w:pPr>
        <w:pStyle w:val="TOC4"/>
        <w:rPr>
          <w:rFonts w:eastAsiaTheme="minorEastAsia"/>
          <w:b w:val="0"/>
          <w:noProof/>
          <w:color w:val="auto"/>
          <w:sz w:val="24"/>
          <w:szCs w:val="24"/>
          <w:lang w:eastAsia="en-GB"/>
        </w:rPr>
      </w:pPr>
      <w:r>
        <w:rPr>
          <w:noProof/>
        </w:rPr>
        <w:t>MODULE 4C</w:t>
      </w:r>
      <w:r>
        <w:rPr>
          <w:rFonts w:eastAsiaTheme="minorEastAsia"/>
          <w:b w:val="0"/>
          <w:noProof/>
          <w:color w:val="auto"/>
          <w:sz w:val="24"/>
          <w:szCs w:val="24"/>
          <w:lang w:eastAsia="en-GB"/>
        </w:rPr>
        <w:tab/>
      </w:r>
      <w:r>
        <w:rPr>
          <w:noProof/>
        </w:rPr>
        <w:t>VTS and ROUTEING MEASURES</w:t>
      </w:r>
      <w:r>
        <w:rPr>
          <w:noProof/>
        </w:rPr>
        <w:tab/>
      </w:r>
      <w:r>
        <w:rPr>
          <w:noProof/>
        </w:rPr>
        <w:fldChar w:fldCharType="begin"/>
      </w:r>
      <w:r>
        <w:rPr>
          <w:noProof/>
        </w:rPr>
        <w:instrText xml:space="preserve"> PAGEREF _Toc471895776 \h </w:instrText>
      </w:r>
      <w:r>
        <w:rPr>
          <w:noProof/>
        </w:rPr>
      </w:r>
      <w:r>
        <w:rPr>
          <w:noProof/>
        </w:rPr>
        <w:fldChar w:fldCharType="separate"/>
      </w:r>
      <w:r>
        <w:rPr>
          <w:noProof/>
        </w:rPr>
        <w:t>33</w:t>
      </w:r>
      <w:r>
        <w:rPr>
          <w:noProof/>
        </w:rPr>
        <w:fldChar w:fldCharType="end"/>
      </w:r>
    </w:p>
    <w:p w14:paraId="4B27FBC6" w14:textId="77777777" w:rsidR="00A3217B" w:rsidRDefault="00A3217B">
      <w:pPr>
        <w:pStyle w:val="TOC4"/>
        <w:rPr>
          <w:rFonts w:eastAsiaTheme="minorEastAsia"/>
          <w:b w:val="0"/>
          <w:noProof/>
          <w:color w:val="auto"/>
          <w:sz w:val="24"/>
          <w:szCs w:val="24"/>
          <w:lang w:eastAsia="en-GB"/>
        </w:rPr>
      </w:pPr>
      <w:r>
        <w:rPr>
          <w:noProof/>
        </w:rPr>
        <w:t>MODULE 4C</w:t>
      </w:r>
      <w:r>
        <w:rPr>
          <w:rFonts w:eastAsiaTheme="minorEastAsia"/>
          <w:b w:val="0"/>
          <w:noProof/>
          <w:color w:val="auto"/>
          <w:sz w:val="24"/>
          <w:szCs w:val="24"/>
          <w:lang w:eastAsia="en-GB"/>
        </w:rPr>
        <w:tab/>
      </w:r>
      <w:r>
        <w:rPr>
          <w:noProof/>
        </w:rPr>
        <w:t>SOUND SIGNALS; COMMUNICATIONS; e-NAVIGATION; TIDE GAUGES; STRUCTURES; REMOTE MONITORING AND CONTROL</w:t>
      </w:r>
      <w:r>
        <w:rPr>
          <w:noProof/>
        </w:rPr>
        <w:tab/>
      </w:r>
      <w:r>
        <w:rPr>
          <w:noProof/>
        </w:rPr>
        <w:fldChar w:fldCharType="begin"/>
      </w:r>
      <w:r>
        <w:rPr>
          <w:noProof/>
        </w:rPr>
        <w:instrText xml:space="preserve"> PAGEREF _Toc471895777 \h </w:instrText>
      </w:r>
      <w:r>
        <w:rPr>
          <w:noProof/>
        </w:rPr>
      </w:r>
      <w:r>
        <w:rPr>
          <w:noProof/>
        </w:rPr>
        <w:fldChar w:fldCharType="separate"/>
      </w:r>
      <w:r>
        <w:rPr>
          <w:noProof/>
        </w:rPr>
        <w:t>33</w:t>
      </w:r>
      <w:r>
        <w:rPr>
          <w:noProof/>
        </w:rPr>
        <w:fldChar w:fldCharType="end"/>
      </w:r>
    </w:p>
    <w:p w14:paraId="57F2B9A3"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_Toc471895778 \h </w:instrText>
      </w:r>
      <w:r>
        <w:fldChar w:fldCharType="separate"/>
      </w:r>
      <w:r>
        <w:t>33</w:t>
      </w:r>
      <w:r>
        <w:fldChar w:fldCharType="end"/>
      </w:r>
    </w:p>
    <w:p w14:paraId="15C892D6"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_Toc471895779 \h </w:instrText>
      </w:r>
      <w:r>
        <w:fldChar w:fldCharType="separate"/>
      </w:r>
      <w:r>
        <w:t>33</w:t>
      </w:r>
      <w:r>
        <w:fldChar w:fldCharType="end"/>
      </w:r>
    </w:p>
    <w:p w14:paraId="4AB5CF71"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w:t>
      </w:r>
      <w:r w:rsidRPr="00426E71">
        <w:t>pe</w:t>
      </w:r>
      <w:r>
        <w:tab/>
      </w:r>
      <w:r>
        <w:fldChar w:fldCharType="begin"/>
      </w:r>
      <w:r>
        <w:instrText xml:space="preserve"> PAGEREF _Toc471895780 \h </w:instrText>
      </w:r>
      <w:r>
        <w:fldChar w:fldCharType="separate"/>
      </w:r>
      <w:r>
        <w:t>33</w:t>
      </w:r>
      <w:r>
        <w:fldChar w:fldCharType="end"/>
      </w:r>
    </w:p>
    <w:p w14:paraId="3BE408A1"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w:t>
      </w:r>
      <w:r>
        <w:tab/>
      </w:r>
      <w:r>
        <w:fldChar w:fldCharType="begin"/>
      </w:r>
      <w:r>
        <w:instrText xml:space="preserve"> PAGEREF _Toc471895781 \h </w:instrText>
      </w:r>
      <w:r>
        <w:fldChar w:fldCharType="separate"/>
      </w:r>
      <w:r>
        <w:t>33</w:t>
      </w:r>
      <w:r>
        <w:fldChar w:fldCharType="end"/>
      </w:r>
    </w:p>
    <w:p w14:paraId="362BD584"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MODULES 4A; 4B – TECHNICAL FUNCTIONS – VISUAL and RADIO AIDS TO NAVIGATION</w:t>
      </w:r>
      <w:r>
        <w:tab/>
      </w:r>
      <w:r>
        <w:fldChar w:fldCharType="begin"/>
      </w:r>
      <w:r>
        <w:instrText xml:space="preserve"> PAGEREF _Toc471895782 \h </w:instrText>
      </w:r>
      <w:r>
        <w:fldChar w:fldCharType="separate"/>
      </w:r>
      <w:r>
        <w:t>35</w:t>
      </w:r>
      <w:r>
        <w:fldChar w:fldCharType="end"/>
      </w:r>
    </w:p>
    <w:p w14:paraId="4AAAF84D"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 FOR MODULE 4C – VESSEL TRAFFIC SERVICES; MANAGEMENT AND TRAFFIC ROUTEING</w:t>
      </w:r>
      <w:r>
        <w:tab/>
      </w:r>
      <w:r>
        <w:fldChar w:fldCharType="begin"/>
      </w:r>
      <w:r>
        <w:instrText xml:space="preserve"> PAGEREF _Toc471895783 \h </w:instrText>
      </w:r>
      <w:r>
        <w:fldChar w:fldCharType="separate"/>
      </w:r>
      <w:r>
        <w:t>38</w:t>
      </w:r>
      <w:r>
        <w:fldChar w:fldCharType="end"/>
      </w:r>
    </w:p>
    <w:p w14:paraId="1C048987"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t xml:space="preserve">DETAILED TEACHING SYLLABUS FOR MODULE 4D – SOUND SIGNALS; COMMUNICATIONS; </w:t>
      </w:r>
      <w:r w:rsidRPr="00426E71">
        <w:t>e</w:t>
      </w:r>
      <w:r>
        <w:t>-NAVIGATION; TIDE GAUGES; STRUCTURES; REMOTE MONITORING AND CONTROL</w:t>
      </w:r>
      <w:r>
        <w:tab/>
      </w:r>
      <w:r>
        <w:fldChar w:fldCharType="begin"/>
      </w:r>
      <w:r>
        <w:instrText xml:space="preserve"> PAGEREF _Toc471895784 \h </w:instrText>
      </w:r>
      <w:r>
        <w:fldChar w:fldCharType="separate"/>
      </w:r>
      <w:r>
        <w:t>39</w:t>
      </w:r>
      <w:r>
        <w:fldChar w:fldCharType="end"/>
      </w:r>
    </w:p>
    <w:p w14:paraId="751CB491" w14:textId="77777777" w:rsidR="00A3217B" w:rsidRDefault="00A3217B">
      <w:pPr>
        <w:pStyle w:val="TOC4"/>
        <w:rPr>
          <w:rFonts w:eastAsiaTheme="minorEastAsia"/>
          <w:b w:val="0"/>
          <w:noProof/>
          <w:color w:val="auto"/>
          <w:sz w:val="24"/>
          <w:szCs w:val="24"/>
          <w:lang w:eastAsia="en-GB"/>
        </w:rPr>
      </w:pPr>
      <w:r>
        <w:rPr>
          <w:noProof/>
        </w:rPr>
        <w:t>MODULE 5</w:t>
      </w:r>
      <w:r>
        <w:rPr>
          <w:rFonts w:eastAsiaTheme="minorEastAsia"/>
          <w:b w:val="0"/>
          <w:noProof/>
          <w:color w:val="auto"/>
          <w:sz w:val="24"/>
          <w:szCs w:val="24"/>
          <w:lang w:eastAsia="en-GB"/>
        </w:rPr>
        <w:tab/>
      </w:r>
      <w:r>
        <w:rPr>
          <w:noProof/>
        </w:rPr>
        <w:t>POWER SUPPLY</w:t>
      </w:r>
      <w:r>
        <w:rPr>
          <w:noProof/>
        </w:rPr>
        <w:tab/>
      </w:r>
      <w:r>
        <w:rPr>
          <w:noProof/>
        </w:rPr>
        <w:fldChar w:fldCharType="begin"/>
      </w:r>
      <w:r>
        <w:rPr>
          <w:noProof/>
        </w:rPr>
        <w:instrText xml:space="preserve"> PAGEREF _Toc471895785 \h </w:instrText>
      </w:r>
      <w:r>
        <w:rPr>
          <w:noProof/>
        </w:rPr>
      </w:r>
      <w:r>
        <w:rPr>
          <w:noProof/>
        </w:rPr>
        <w:fldChar w:fldCharType="separate"/>
      </w:r>
      <w:r>
        <w:rPr>
          <w:noProof/>
        </w:rPr>
        <w:t>41</w:t>
      </w:r>
      <w:r>
        <w:rPr>
          <w:noProof/>
        </w:rPr>
        <w:fldChar w:fldCharType="end"/>
      </w:r>
    </w:p>
    <w:p w14:paraId="6948052D"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_Toc471895786 \h </w:instrText>
      </w:r>
      <w:r>
        <w:fldChar w:fldCharType="separate"/>
      </w:r>
      <w:r>
        <w:t>41</w:t>
      </w:r>
      <w:r>
        <w:fldChar w:fldCharType="end"/>
      </w:r>
    </w:p>
    <w:p w14:paraId="0AFB7BC6"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_Toc471895787 \h </w:instrText>
      </w:r>
      <w:r>
        <w:fldChar w:fldCharType="separate"/>
      </w:r>
      <w:r>
        <w:t>41</w:t>
      </w:r>
      <w:r>
        <w:fldChar w:fldCharType="end"/>
      </w:r>
    </w:p>
    <w:p w14:paraId="6CC80809"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_Toc471895788 \h </w:instrText>
      </w:r>
      <w:r>
        <w:fldChar w:fldCharType="separate"/>
      </w:r>
      <w:r>
        <w:t>41</w:t>
      </w:r>
      <w:r>
        <w:fldChar w:fldCharType="end"/>
      </w:r>
    </w:p>
    <w:p w14:paraId="50E92872"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w:t>
      </w:r>
      <w:r>
        <w:tab/>
      </w:r>
      <w:r>
        <w:fldChar w:fldCharType="begin"/>
      </w:r>
      <w:r>
        <w:instrText xml:space="preserve"> PAGEREF _Toc471895789 \h </w:instrText>
      </w:r>
      <w:r>
        <w:fldChar w:fldCharType="separate"/>
      </w:r>
      <w:r>
        <w:t>41</w:t>
      </w:r>
      <w:r>
        <w:fldChar w:fldCharType="end"/>
      </w:r>
    </w:p>
    <w:p w14:paraId="1BC17BE7" w14:textId="77777777" w:rsidR="00A3217B" w:rsidRDefault="00A3217B">
      <w:pPr>
        <w:pStyle w:val="TOC1"/>
        <w:rPr>
          <w:rFonts w:eastAsiaTheme="minorEastAsia"/>
          <w:b w:val="0"/>
          <w:color w:val="auto"/>
          <w:sz w:val="24"/>
          <w:szCs w:val="24"/>
          <w:lang w:eastAsia="en-GB"/>
        </w:rPr>
      </w:pPr>
      <w:r w:rsidRPr="00426E71">
        <w:lastRenderedPageBreak/>
        <w:t>3.</w:t>
      </w:r>
      <w:r>
        <w:rPr>
          <w:rFonts w:eastAsiaTheme="minorEastAsia"/>
          <w:b w:val="0"/>
          <w:color w:val="auto"/>
          <w:sz w:val="24"/>
          <w:szCs w:val="24"/>
          <w:lang w:eastAsia="en-GB"/>
        </w:rPr>
        <w:tab/>
      </w:r>
      <w:r>
        <w:t>DETAILED TEACHING SYLLABUS FOR MODULE 5 – POWER SUPPLY</w:t>
      </w:r>
      <w:r>
        <w:tab/>
      </w:r>
      <w:r>
        <w:fldChar w:fldCharType="begin"/>
      </w:r>
      <w:r>
        <w:instrText xml:space="preserve"> PAGEREF _Toc471895790 \h </w:instrText>
      </w:r>
      <w:r>
        <w:fldChar w:fldCharType="separate"/>
      </w:r>
      <w:r>
        <w:t>42</w:t>
      </w:r>
      <w:r>
        <w:fldChar w:fldCharType="end"/>
      </w:r>
    </w:p>
    <w:p w14:paraId="68BB0244" w14:textId="77777777" w:rsidR="00A3217B" w:rsidRDefault="00A3217B">
      <w:pPr>
        <w:pStyle w:val="TOC1"/>
        <w:tabs>
          <w:tab w:val="left" w:pos="1134"/>
        </w:tabs>
        <w:rPr>
          <w:rFonts w:eastAsiaTheme="minorEastAsia"/>
          <w:b w:val="0"/>
          <w:color w:val="auto"/>
          <w:sz w:val="24"/>
          <w:szCs w:val="24"/>
          <w:lang w:eastAsia="en-GB"/>
        </w:rPr>
      </w:pPr>
      <w:r w:rsidRPr="00426E71">
        <w:rPr>
          <w:u w:color="407EC9"/>
        </w:rPr>
        <w:t>ANNEX A</w:t>
      </w:r>
      <w:r>
        <w:rPr>
          <w:rFonts w:eastAsiaTheme="minorEastAsia"/>
          <w:b w:val="0"/>
          <w:color w:val="auto"/>
          <w:sz w:val="24"/>
          <w:szCs w:val="24"/>
          <w:lang w:eastAsia="en-GB"/>
        </w:rPr>
        <w:tab/>
      </w:r>
      <w:r w:rsidRPr="00426E71">
        <w:t>TRAINING NEEDS ANALYSIS – EXAMPLE FORMAT</w:t>
      </w:r>
      <w:r>
        <w:tab/>
      </w:r>
      <w:r>
        <w:fldChar w:fldCharType="begin"/>
      </w:r>
      <w:r>
        <w:instrText xml:space="preserve"> PAGEREF _Toc471895791 \h </w:instrText>
      </w:r>
      <w:r>
        <w:fldChar w:fldCharType="separate"/>
      </w:r>
      <w:r>
        <w:t>43</w:t>
      </w:r>
      <w:r>
        <w:fldChar w:fldCharType="end"/>
      </w:r>
    </w:p>
    <w:p w14:paraId="6952D121" w14:textId="77777777" w:rsidR="0078486B" w:rsidRPr="00DB5CEB" w:rsidRDefault="004B444E" w:rsidP="00DE2040">
      <w:pPr>
        <w:pStyle w:val="ListofFigures"/>
        <w:rPr>
          <w:color w:val="00558C" w:themeColor="accent1"/>
          <w:sz w:val="22"/>
        </w:rPr>
      </w:pPr>
      <w:r>
        <w:rPr>
          <w:b w:val="0"/>
          <w:color w:val="00558C" w:themeColor="accent1"/>
          <w:sz w:val="22"/>
          <w:szCs w:val="22"/>
        </w:rPr>
        <w:fldChar w:fldCharType="end"/>
      </w:r>
      <w:r w:rsidR="002F265A" w:rsidRPr="00DB5CEB">
        <w:t>List of Tables</w:t>
      </w:r>
    </w:p>
    <w:p w14:paraId="292DC471" w14:textId="77777777" w:rsidR="00A3217B" w:rsidRDefault="00A72ED7">
      <w:pPr>
        <w:pStyle w:val="TableofFigures"/>
        <w:rPr>
          <w:rFonts w:eastAsiaTheme="minorEastAsia"/>
          <w:i w:val="0"/>
          <w:noProof/>
          <w:sz w:val="24"/>
          <w:szCs w:val="24"/>
          <w:lang w:eastAsia="en-GB"/>
        </w:rPr>
      </w:pPr>
      <w:r w:rsidRPr="00DB5CEB">
        <w:rPr>
          <w:b/>
          <w:color w:val="00558C" w:themeColor="accent1"/>
        </w:rPr>
        <w:fldChar w:fldCharType="begin"/>
      </w:r>
      <w:r w:rsidRPr="00DB5CEB">
        <w:instrText xml:space="preserve"> TOC \t "Table caption" \c </w:instrText>
      </w:r>
      <w:r w:rsidRPr="00DB5CEB">
        <w:rPr>
          <w:b/>
          <w:color w:val="00558C" w:themeColor="accent1"/>
        </w:rPr>
        <w:fldChar w:fldCharType="separate"/>
      </w:r>
      <w:r w:rsidR="00A3217B">
        <w:rPr>
          <w:noProof/>
        </w:rPr>
        <w:t>Table 1</w:t>
      </w:r>
      <w:r w:rsidR="00A3217B">
        <w:rPr>
          <w:rFonts w:eastAsiaTheme="minorEastAsia"/>
          <w:i w:val="0"/>
          <w:noProof/>
          <w:sz w:val="24"/>
          <w:szCs w:val="24"/>
          <w:lang w:eastAsia="en-GB"/>
        </w:rPr>
        <w:tab/>
      </w:r>
      <w:r w:rsidR="00A3217B">
        <w:rPr>
          <w:noProof/>
        </w:rPr>
        <w:t>Levels of Competence</w:t>
      </w:r>
      <w:r w:rsidR="00A3217B">
        <w:rPr>
          <w:noProof/>
        </w:rPr>
        <w:tab/>
      </w:r>
      <w:r w:rsidR="00A3217B">
        <w:rPr>
          <w:noProof/>
        </w:rPr>
        <w:fldChar w:fldCharType="begin"/>
      </w:r>
      <w:r w:rsidR="00A3217B">
        <w:rPr>
          <w:noProof/>
        </w:rPr>
        <w:instrText xml:space="preserve"> PAGEREF _Toc471895792 \h </w:instrText>
      </w:r>
      <w:r w:rsidR="00A3217B">
        <w:rPr>
          <w:noProof/>
        </w:rPr>
      </w:r>
      <w:r w:rsidR="00A3217B">
        <w:rPr>
          <w:noProof/>
        </w:rPr>
        <w:fldChar w:fldCharType="separate"/>
      </w:r>
      <w:r w:rsidR="00A3217B">
        <w:rPr>
          <w:noProof/>
        </w:rPr>
        <w:t>11</w:t>
      </w:r>
      <w:r w:rsidR="00A3217B">
        <w:rPr>
          <w:noProof/>
        </w:rPr>
        <w:fldChar w:fldCharType="end"/>
      </w:r>
    </w:p>
    <w:p w14:paraId="5BD5FAA4" w14:textId="77777777" w:rsidR="00A3217B" w:rsidRDefault="00A3217B">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Example Course Outline Planning Programme</w:t>
      </w:r>
      <w:r>
        <w:rPr>
          <w:noProof/>
        </w:rPr>
        <w:tab/>
      </w:r>
      <w:r>
        <w:rPr>
          <w:noProof/>
        </w:rPr>
        <w:fldChar w:fldCharType="begin"/>
      </w:r>
      <w:r>
        <w:rPr>
          <w:noProof/>
        </w:rPr>
        <w:instrText xml:space="preserve"> PAGEREF _Toc471895793 \h </w:instrText>
      </w:r>
      <w:r>
        <w:rPr>
          <w:noProof/>
        </w:rPr>
      </w:r>
      <w:r>
        <w:rPr>
          <w:noProof/>
        </w:rPr>
        <w:fldChar w:fldCharType="separate"/>
      </w:r>
      <w:r>
        <w:rPr>
          <w:noProof/>
        </w:rPr>
        <w:t>16</w:t>
      </w:r>
      <w:r>
        <w:rPr>
          <w:noProof/>
        </w:rPr>
        <w:fldChar w:fldCharType="end"/>
      </w:r>
    </w:p>
    <w:p w14:paraId="3AFD4C61" w14:textId="77777777" w:rsidR="00A3217B" w:rsidRDefault="00A3217B">
      <w:pPr>
        <w:pStyle w:val="TableofFigures"/>
        <w:rPr>
          <w:rFonts w:eastAsiaTheme="minorEastAsia"/>
          <w:i w:val="0"/>
          <w:noProof/>
          <w:sz w:val="24"/>
          <w:szCs w:val="24"/>
          <w:lang w:eastAsia="en-GB"/>
        </w:rPr>
      </w:pPr>
      <w:r>
        <w:rPr>
          <w:noProof/>
        </w:rPr>
        <w:t>Table 3</w:t>
      </w:r>
      <w:r>
        <w:rPr>
          <w:rFonts w:eastAsiaTheme="minorEastAsia"/>
          <w:i w:val="0"/>
          <w:noProof/>
          <w:sz w:val="24"/>
          <w:szCs w:val="24"/>
          <w:lang w:eastAsia="en-GB"/>
        </w:rPr>
        <w:tab/>
      </w:r>
      <w:r>
        <w:rPr>
          <w:noProof/>
        </w:rPr>
        <w:t>Model Course Outline</w:t>
      </w:r>
      <w:r>
        <w:rPr>
          <w:noProof/>
        </w:rPr>
        <w:tab/>
      </w:r>
      <w:r>
        <w:rPr>
          <w:noProof/>
        </w:rPr>
        <w:fldChar w:fldCharType="begin"/>
      </w:r>
      <w:r>
        <w:rPr>
          <w:noProof/>
        </w:rPr>
        <w:instrText xml:space="preserve"> PAGEREF _Toc471895794 \h </w:instrText>
      </w:r>
      <w:r>
        <w:rPr>
          <w:noProof/>
        </w:rPr>
      </w:r>
      <w:r>
        <w:rPr>
          <w:noProof/>
        </w:rPr>
        <w:fldChar w:fldCharType="separate"/>
      </w:r>
      <w:r>
        <w:rPr>
          <w:noProof/>
        </w:rPr>
        <w:t>19</w:t>
      </w:r>
      <w:r>
        <w:rPr>
          <w:noProof/>
        </w:rPr>
        <w:fldChar w:fldCharType="end"/>
      </w:r>
    </w:p>
    <w:p w14:paraId="2268072C" w14:textId="77777777" w:rsidR="00A3217B" w:rsidRDefault="00A3217B">
      <w:pPr>
        <w:pStyle w:val="TableofFigures"/>
        <w:rPr>
          <w:rFonts w:eastAsiaTheme="minorEastAsia"/>
          <w:i w:val="0"/>
          <w:noProof/>
          <w:sz w:val="24"/>
          <w:szCs w:val="24"/>
          <w:lang w:eastAsia="en-GB"/>
        </w:rPr>
      </w:pPr>
      <w:r>
        <w:rPr>
          <w:noProof/>
        </w:rPr>
        <w:t>Table 4</w:t>
      </w:r>
      <w:r>
        <w:rPr>
          <w:rFonts w:eastAsiaTheme="minorEastAsia"/>
          <w:i w:val="0"/>
          <w:noProof/>
          <w:sz w:val="24"/>
          <w:szCs w:val="24"/>
          <w:lang w:eastAsia="en-GB"/>
        </w:rPr>
        <w:tab/>
      </w:r>
      <w:r>
        <w:rPr>
          <w:noProof/>
        </w:rPr>
        <w:t>Detailed Teaching Syllabus Module 1</w:t>
      </w:r>
      <w:r>
        <w:rPr>
          <w:noProof/>
        </w:rPr>
        <w:tab/>
      </w:r>
      <w:r>
        <w:rPr>
          <w:noProof/>
        </w:rPr>
        <w:fldChar w:fldCharType="begin"/>
      </w:r>
      <w:r>
        <w:rPr>
          <w:noProof/>
        </w:rPr>
        <w:instrText xml:space="preserve"> PAGEREF _Toc471895795 \h </w:instrText>
      </w:r>
      <w:r>
        <w:rPr>
          <w:noProof/>
        </w:rPr>
      </w:r>
      <w:r>
        <w:rPr>
          <w:noProof/>
        </w:rPr>
        <w:fldChar w:fldCharType="separate"/>
      </w:r>
      <w:r>
        <w:rPr>
          <w:noProof/>
        </w:rPr>
        <w:t>21</w:t>
      </w:r>
      <w:r>
        <w:rPr>
          <w:noProof/>
        </w:rPr>
        <w:fldChar w:fldCharType="end"/>
      </w:r>
    </w:p>
    <w:p w14:paraId="0BE7E5F9" w14:textId="77777777" w:rsidR="00A3217B" w:rsidRDefault="00A3217B">
      <w:pPr>
        <w:pStyle w:val="TableofFigures"/>
        <w:rPr>
          <w:rFonts w:eastAsiaTheme="minorEastAsia"/>
          <w:i w:val="0"/>
          <w:noProof/>
          <w:sz w:val="24"/>
          <w:szCs w:val="24"/>
          <w:lang w:eastAsia="en-GB"/>
        </w:rPr>
      </w:pPr>
      <w:r>
        <w:rPr>
          <w:noProof/>
        </w:rPr>
        <w:t>Table 5</w:t>
      </w:r>
      <w:r>
        <w:rPr>
          <w:rFonts w:eastAsiaTheme="minorEastAsia"/>
          <w:i w:val="0"/>
          <w:noProof/>
          <w:sz w:val="24"/>
          <w:szCs w:val="24"/>
          <w:lang w:eastAsia="en-GB"/>
        </w:rPr>
        <w:tab/>
      </w:r>
      <w:r>
        <w:rPr>
          <w:noProof/>
        </w:rPr>
        <w:t>Detailed Teaching Syllabus Module 2A</w:t>
      </w:r>
      <w:r>
        <w:rPr>
          <w:noProof/>
        </w:rPr>
        <w:tab/>
      </w:r>
      <w:r>
        <w:rPr>
          <w:noProof/>
        </w:rPr>
        <w:fldChar w:fldCharType="begin"/>
      </w:r>
      <w:r>
        <w:rPr>
          <w:noProof/>
        </w:rPr>
        <w:instrText xml:space="preserve"> PAGEREF _Toc471895796 \h </w:instrText>
      </w:r>
      <w:r>
        <w:rPr>
          <w:noProof/>
        </w:rPr>
      </w:r>
      <w:r>
        <w:rPr>
          <w:noProof/>
        </w:rPr>
        <w:fldChar w:fldCharType="separate"/>
      </w:r>
      <w:r>
        <w:rPr>
          <w:noProof/>
        </w:rPr>
        <w:t>24</w:t>
      </w:r>
      <w:r>
        <w:rPr>
          <w:noProof/>
        </w:rPr>
        <w:fldChar w:fldCharType="end"/>
      </w:r>
    </w:p>
    <w:p w14:paraId="5A6E43C4" w14:textId="77777777" w:rsidR="00A3217B" w:rsidRDefault="00A3217B">
      <w:pPr>
        <w:pStyle w:val="TableofFigures"/>
        <w:rPr>
          <w:rFonts w:eastAsiaTheme="minorEastAsia"/>
          <w:i w:val="0"/>
          <w:noProof/>
          <w:sz w:val="24"/>
          <w:szCs w:val="24"/>
          <w:lang w:eastAsia="en-GB"/>
        </w:rPr>
      </w:pPr>
      <w:r>
        <w:rPr>
          <w:noProof/>
        </w:rPr>
        <w:t>Table 6</w:t>
      </w:r>
      <w:r>
        <w:rPr>
          <w:rFonts w:eastAsiaTheme="minorEastAsia"/>
          <w:i w:val="0"/>
          <w:noProof/>
          <w:sz w:val="24"/>
          <w:szCs w:val="24"/>
          <w:lang w:eastAsia="en-GB"/>
        </w:rPr>
        <w:tab/>
      </w:r>
      <w:r>
        <w:rPr>
          <w:noProof/>
        </w:rPr>
        <w:t>Detailed Teaching Syllabus for Module 2B</w:t>
      </w:r>
      <w:r>
        <w:rPr>
          <w:noProof/>
        </w:rPr>
        <w:tab/>
      </w:r>
      <w:r>
        <w:rPr>
          <w:noProof/>
        </w:rPr>
        <w:fldChar w:fldCharType="begin"/>
      </w:r>
      <w:r>
        <w:rPr>
          <w:noProof/>
        </w:rPr>
        <w:instrText xml:space="preserve"> PAGEREF _Toc471895797 \h </w:instrText>
      </w:r>
      <w:r>
        <w:rPr>
          <w:noProof/>
        </w:rPr>
      </w:r>
      <w:r>
        <w:rPr>
          <w:noProof/>
        </w:rPr>
        <w:fldChar w:fldCharType="separate"/>
      </w:r>
      <w:r>
        <w:rPr>
          <w:noProof/>
        </w:rPr>
        <w:t>26</w:t>
      </w:r>
      <w:r>
        <w:rPr>
          <w:noProof/>
        </w:rPr>
        <w:fldChar w:fldCharType="end"/>
      </w:r>
    </w:p>
    <w:p w14:paraId="532AACE4" w14:textId="77777777" w:rsidR="00A3217B" w:rsidRDefault="00A3217B">
      <w:pPr>
        <w:pStyle w:val="TableofFigures"/>
        <w:rPr>
          <w:rFonts w:eastAsiaTheme="minorEastAsia"/>
          <w:i w:val="0"/>
          <w:noProof/>
          <w:sz w:val="24"/>
          <w:szCs w:val="24"/>
          <w:lang w:eastAsia="en-GB"/>
        </w:rPr>
      </w:pPr>
      <w:r>
        <w:rPr>
          <w:noProof/>
        </w:rPr>
        <w:t>Table 7</w:t>
      </w:r>
      <w:r>
        <w:rPr>
          <w:rFonts w:eastAsiaTheme="minorEastAsia"/>
          <w:i w:val="0"/>
          <w:noProof/>
          <w:sz w:val="24"/>
          <w:szCs w:val="24"/>
          <w:lang w:eastAsia="en-GB"/>
        </w:rPr>
        <w:tab/>
      </w:r>
      <w:r>
        <w:rPr>
          <w:noProof/>
        </w:rPr>
        <w:t>Detailed Teaching Syllabus for Module 3A</w:t>
      </w:r>
      <w:r>
        <w:rPr>
          <w:noProof/>
        </w:rPr>
        <w:tab/>
      </w:r>
      <w:r>
        <w:rPr>
          <w:noProof/>
        </w:rPr>
        <w:fldChar w:fldCharType="begin"/>
      </w:r>
      <w:r>
        <w:rPr>
          <w:noProof/>
        </w:rPr>
        <w:instrText xml:space="preserve"> PAGEREF _Toc471895798 \h </w:instrText>
      </w:r>
      <w:r>
        <w:rPr>
          <w:noProof/>
        </w:rPr>
      </w:r>
      <w:r>
        <w:rPr>
          <w:noProof/>
        </w:rPr>
        <w:fldChar w:fldCharType="separate"/>
      </w:r>
      <w:r>
        <w:rPr>
          <w:noProof/>
        </w:rPr>
        <w:t>29</w:t>
      </w:r>
      <w:r>
        <w:rPr>
          <w:noProof/>
        </w:rPr>
        <w:fldChar w:fldCharType="end"/>
      </w:r>
    </w:p>
    <w:p w14:paraId="273775E1" w14:textId="77777777" w:rsidR="00A3217B" w:rsidRDefault="00A3217B">
      <w:pPr>
        <w:pStyle w:val="TableofFigures"/>
        <w:rPr>
          <w:rFonts w:eastAsiaTheme="minorEastAsia"/>
          <w:i w:val="0"/>
          <w:noProof/>
          <w:sz w:val="24"/>
          <w:szCs w:val="24"/>
          <w:lang w:eastAsia="en-GB"/>
        </w:rPr>
      </w:pPr>
      <w:r>
        <w:rPr>
          <w:noProof/>
        </w:rPr>
        <w:t>Table 8</w:t>
      </w:r>
      <w:r>
        <w:rPr>
          <w:rFonts w:eastAsiaTheme="minorEastAsia"/>
          <w:i w:val="0"/>
          <w:noProof/>
          <w:sz w:val="24"/>
          <w:szCs w:val="24"/>
          <w:lang w:eastAsia="en-GB"/>
        </w:rPr>
        <w:tab/>
      </w:r>
      <w:r>
        <w:rPr>
          <w:noProof/>
        </w:rPr>
        <w:t>Detailed Teaching Syllabus for Module 3B</w:t>
      </w:r>
      <w:r>
        <w:rPr>
          <w:noProof/>
        </w:rPr>
        <w:tab/>
      </w:r>
      <w:r>
        <w:rPr>
          <w:noProof/>
        </w:rPr>
        <w:fldChar w:fldCharType="begin"/>
      </w:r>
      <w:r>
        <w:rPr>
          <w:noProof/>
        </w:rPr>
        <w:instrText xml:space="preserve"> PAGEREF _Toc471895799 \h </w:instrText>
      </w:r>
      <w:r>
        <w:rPr>
          <w:noProof/>
        </w:rPr>
      </w:r>
      <w:r>
        <w:rPr>
          <w:noProof/>
        </w:rPr>
        <w:fldChar w:fldCharType="separate"/>
      </w:r>
      <w:r>
        <w:rPr>
          <w:noProof/>
        </w:rPr>
        <w:t>31</w:t>
      </w:r>
      <w:r>
        <w:rPr>
          <w:noProof/>
        </w:rPr>
        <w:fldChar w:fldCharType="end"/>
      </w:r>
    </w:p>
    <w:p w14:paraId="15B2046B" w14:textId="77777777" w:rsidR="00A3217B" w:rsidRDefault="00A3217B">
      <w:pPr>
        <w:pStyle w:val="TableofFigures"/>
        <w:rPr>
          <w:rFonts w:eastAsiaTheme="minorEastAsia"/>
          <w:i w:val="0"/>
          <w:noProof/>
          <w:sz w:val="24"/>
          <w:szCs w:val="24"/>
          <w:lang w:eastAsia="en-GB"/>
        </w:rPr>
      </w:pPr>
      <w:r>
        <w:rPr>
          <w:noProof/>
        </w:rPr>
        <w:t>Table 9</w:t>
      </w:r>
      <w:r>
        <w:rPr>
          <w:rFonts w:eastAsiaTheme="minorEastAsia"/>
          <w:i w:val="0"/>
          <w:noProof/>
          <w:sz w:val="24"/>
          <w:szCs w:val="24"/>
          <w:lang w:eastAsia="en-GB"/>
        </w:rPr>
        <w:tab/>
      </w:r>
      <w:r>
        <w:rPr>
          <w:noProof/>
        </w:rPr>
        <w:t>Detailed Teaching Syllabus for Module 4A</w:t>
      </w:r>
      <w:r>
        <w:rPr>
          <w:noProof/>
        </w:rPr>
        <w:tab/>
      </w:r>
      <w:r>
        <w:rPr>
          <w:noProof/>
        </w:rPr>
        <w:fldChar w:fldCharType="begin"/>
      </w:r>
      <w:r>
        <w:rPr>
          <w:noProof/>
        </w:rPr>
        <w:instrText xml:space="preserve"> PAGEREF _Toc471895800 \h </w:instrText>
      </w:r>
      <w:r>
        <w:rPr>
          <w:noProof/>
        </w:rPr>
      </w:r>
      <w:r>
        <w:rPr>
          <w:noProof/>
        </w:rPr>
        <w:fldChar w:fldCharType="separate"/>
      </w:r>
      <w:r>
        <w:rPr>
          <w:noProof/>
        </w:rPr>
        <w:t>35</w:t>
      </w:r>
      <w:r>
        <w:rPr>
          <w:noProof/>
        </w:rPr>
        <w:fldChar w:fldCharType="end"/>
      </w:r>
    </w:p>
    <w:p w14:paraId="696041E1" w14:textId="77777777" w:rsidR="00A3217B" w:rsidRDefault="00A3217B">
      <w:pPr>
        <w:pStyle w:val="TableofFigures"/>
        <w:rPr>
          <w:rFonts w:eastAsiaTheme="minorEastAsia"/>
          <w:i w:val="0"/>
          <w:noProof/>
          <w:sz w:val="24"/>
          <w:szCs w:val="24"/>
          <w:lang w:eastAsia="en-GB"/>
        </w:rPr>
      </w:pPr>
      <w:r w:rsidRPr="00CD1338">
        <w:rPr>
          <w:rFonts w:cs="Arial"/>
          <w:noProof/>
        </w:rPr>
        <w:t>Table 10</w:t>
      </w:r>
      <w:r>
        <w:rPr>
          <w:rFonts w:eastAsiaTheme="minorEastAsia"/>
          <w:i w:val="0"/>
          <w:noProof/>
          <w:sz w:val="24"/>
          <w:szCs w:val="24"/>
          <w:lang w:eastAsia="en-GB"/>
        </w:rPr>
        <w:tab/>
      </w:r>
      <w:r>
        <w:rPr>
          <w:noProof/>
        </w:rPr>
        <w:t>Detailed Teaching Syllabus for Module 4B</w:t>
      </w:r>
      <w:r>
        <w:rPr>
          <w:noProof/>
        </w:rPr>
        <w:tab/>
      </w:r>
      <w:r>
        <w:rPr>
          <w:noProof/>
        </w:rPr>
        <w:fldChar w:fldCharType="begin"/>
      </w:r>
      <w:r>
        <w:rPr>
          <w:noProof/>
        </w:rPr>
        <w:instrText xml:space="preserve"> PAGEREF _Toc471895801 \h </w:instrText>
      </w:r>
      <w:r>
        <w:rPr>
          <w:noProof/>
        </w:rPr>
      </w:r>
      <w:r>
        <w:rPr>
          <w:noProof/>
        </w:rPr>
        <w:fldChar w:fldCharType="separate"/>
      </w:r>
      <w:r>
        <w:rPr>
          <w:noProof/>
        </w:rPr>
        <w:t>37</w:t>
      </w:r>
      <w:r>
        <w:rPr>
          <w:noProof/>
        </w:rPr>
        <w:fldChar w:fldCharType="end"/>
      </w:r>
    </w:p>
    <w:p w14:paraId="2CCC39BE" w14:textId="77777777" w:rsidR="00A3217B" w:rsidRDefault="00A3217B">
      <w:pPr>
        <w:pStyle w:val="TableofFigures"/>
        <w:rPr>
          <w:rFonts w:eastAsiaTheme="minorEastAsia"/>
          <w:i w:val="0"/>
          <w:noProof/>
          <w:sz w:val="24"/>
          <w:szCs w:val="24"/>
          <w:lang w:eastAsia="en-GB"/>
        </w:rPr>
      </w:pPr>
      <w:r>
        <w:rPr>
          <w:noProof/>
        </w:rPr>
        <w:t>Table 11</w:t>
      </w:r>
      <w:r>
        <w:rPr>
          <w:rFonts w:eastAsiaTheme="minorEastAsia"/>
          <w:i w:val="0"/>
          <w:noProof/>
          <w:sz w:val="24"/>
          <w:szCs w:val="24"/>
          <w:lang w:eastAsia="en-GB"/>
        </w:rPr>
        <w:tab/>
      </w:r>
      <w:r>
        <w:rPr>
          <w:noProof/>
        </w:rPr>
        <w:t>Detailed Teaching Syllabus for Module 4C</w:t>
      </w:r>
      <w:r>
        <w:rPr>
          <w:noProof/>
        </w:rPr>
        <w:tab/>
      </w:r>
      <w:r>
        <w:rPr>
          <w:noProof/>
        </w:rPr>
        <w:fldChar w:fldCharType="begin"/>
      </w:r>
      <w:r>
        <w:rPr>
          <w:noProof/>
        </w:rPr>
        <w:instrText xml:space="preserve"> PAGEREF _Toc471895802 \h </w:instrText>
      </w:r>
      <w:r>
        <w:rPr>
          <w:noProof/>
        </w:rPr>
      </w:r>
      <w:r>
        <w:rPr>
          <w:noProof/>
        </w:rPr>
        <w:fldChar w:fldCharType="separate"/>
      </w:r>
      <w:r>
        <w:rPr>
          <w:noProof/>
        </w:rPr>
        <w:t>38</w:t>
      </w:r>
      <w:r>
        <w:rPr>
          <w:noProof/>
        </w:rPr>
        <w:fldChar w:fldCharType="end"/>
      </w:r>
    </w:p>
    <w:p w14:paraId="31D0022B" w14:textId="77777777" w:rsidR="00A3217B" w:rsidRDefault="00A3217B">
      <w:pPr>
        <w:pStyle w:val="TableofFigures"/>
        <w:rPr>
          <w:rFonts w:eastAsiaTheme="minorEastAsia"/>
          <w:i w:val="0"/>
          <w:noProof/>
          <w:sz w:val="24"/>
          <w:szCs w:val="24"/>
          <w:lang w:eastAsia="en-GB"/>
        </w:rPr>
      </w:pPr>
      <w:r>
        <w:rPr>
          <w:noProof/>
        </w:rPr>
        <w:t>Table 12</w:t>
      </w:r>
      <w:r>
        <w:rPr>
          <w:rFonts w:eastAsiaTheme="minorEastAsia"/>
          <w:i w:val="0"/>
          <w:noProof/>
          <w:sz w:val="24"/>
          <w:szCs w:val="24"/>
          <w:lang w:eastAsia="en-GB"/>
        </w:rPr>
        <w:tab/>
      </w:r>
      <w:r>
        <w:rPr>
          <w:noProof/>
        </w:rPr>
        <w:t>Detailed Teaching Syllabus for Module 4D</w:t>
      </w:r>
      <w:r>
        <w:rPr>
          <w:noProof/>
        </w:rPr>
        <w:tab/>
      </w:r>
      <w:r>
        <w:rPr>
          <w:noProof/>
        </w:rPr>
        <w:fldChar w:fldCharType="begin"/>
      </w:r>
      <w:r>
        <w:rPr>
          <w:noProof/>
        </w:rPr>
        <w:instrText xml:space="preserve"> PAGEREF _Toc471895803 \h </w:instrText>
      </w:r>
      <w:r>
        <w:rPr>
          <w:noProof/>
        </w:rPr>
      </w:r>
      <w:r>
        <w:rPr>
          <w:noProof/>
        </w:rPr>
        <w:fldChar w:fldCharType="separate"/>
      </w:r>
      <w:r>
        <w:rPr>
          <w:noProof/>
        </w:rPr>
        <w:t>39</w:t>
      </w:r>
      <w:r>
        <w:rPr>
          <w:noProof/>
        </w:rPr>
        <w:fldChar w:fldCharType="end"/>
      </w:r>
    </w:p>
    <w:p w14:paraId="13F004CA" w14:textId="77777777" w:rsidR="00A3217B" w:rsidRDefault="00A3217B">
      <w:pPr>
        <w:pStyle w:val="TableofFigures"/>
        <w:rPr>
          <w:rFonts w:eastAsiaTheme="minorEastAsia"/>
          <w:i w:val="0"/>
          <w:noProof/>
          <w:sz w:val="24"/>
          <w:szCs w:val="24"/>
          <w:lang w:eastAsia="en-GB"/>
        </w:rPr>
      </w:pPr>
      <w:r>
        <w:rPr>
          <w:noProof/>
        </w:rPr>
        <w:t>Table 13</w:t>
      </w:r>
      <w:r>
        <w:rPr>
          <w:rFonts w:eastAsiaTheme="minorEastAsia"/>
          <w:i w:val="0"/>
          <w:noProof/>
          <w:sz w:val="24"/>
          <w:szCs w:val="24"/>
          <w:lang w:eastAsia="en-GB"/>
        </w:rPr>
        <w:tab/>
      </w:r>
      <w:r>
        <w:rPr>
          <w:noProof/>
        </w:rPr>
        <w:t>Detailed Teaching Syllabus for Module 5</w:t>
      </w:r>
      <w:r>
        <w:rPr>
          <w:noProof/>
        </w:rPr>
        <w:tab/>
      </w:r>
      <w:r>
        <w:rPr>
          <w:noProof/>
        </w:rPr>
        <w:fldChar w:fldCharType="begin"/>
      </w:r>
      <w:r>
        <w:rPr>
          <w:noProof/>
        </w:rPr>
        <w:instrText xml:space="preserve"> PAGEREF _Toc471895804 \h </w:instrText>
      </w:r>
      <w:r>
        <w:rPr>
          <w:noProof/>
        </w:rPr>
      </w:r>
      <w:r>
        <w:rPr>
          <w:noProof/>
        </w:rPr>
        <w:fldChar w:fldCharType="separate"/>
      </w:r>
      <w:r>
        <w:rPr>
          <w:noProof/>
        </w:rPr>
        <w:t>42</w:t>
      </w:r>
      <w:r>
        <w:rPr>
          <w:noProof/>
        </w:rPr>
        <w:fldChar w:fldCharType="end"/>
      </w:r>
    </w:p>
    <w:p w14:paraId="79F472B3" w14:textId="77777777" w:rsidR="00A3217B" w:rsidRDefault="00A3217B">
      <w:pPr>
        <w:pStyle w:val="TableofFigures"/>
        <w:rPr>
          <w:rFonts w:eastAsiaTheme="minorEastAsia"/>
          <w:i w:val="0"/>
          <w:noProof/>
          <w:sz w:val="24"/>
          <w:szCs w:val="24"/>
          <w:lang w:eastAsia="en-GB"/>
        </w:rPr>
      </w:pPr>
      <w:r>
        <w:rPr>
          <w:noProof/>
        </w:rPr>
        <w:t>Table 14</w:t>
      </w:r>
      <w:r>
        <w:rPr>
          <w:rFonts w:eastAsiaTheme="minorEastAsia"/>
          <w:i w:val="0"/>
          <w:noProof/>
          <w:sz w:val="24"/>
          <w:szCs w:val="24"/>
          <w:lang w:eastAsia="en-GB"/>
        </w:rPr>
        <w:tab/>
      </w:r>
      <w:r>
        <w:rPr>
          <w:noProof/>
        </w:rPr>
        <w:t>Example of Participant Training Needs</w:t>
      </w:r>
      <w:r>
        <w:rPr>
          <w:noProof/>
        </w:rPr>
        <w:tab/>
      </w:r>
      <w:r>
        <w:rPr>
          <w:noProof/>
        </w:rPr>
        <w:fldChar w:fldCharType="begin"/>
      </w:r>
      <w:r>
        <w:rPr>
          <w:noProof/>
        </w:rPr>
        <w:instrText xml:space="preserve"> PAGEREF _Toc471895805 \h </w:instrText>
      </w:r>
      <w:r>
        <w:rPr>
          <w:noProof/>
        </w:rPr>
      </w:r>
      <w:r>
        <w:rPr>
          <w:noProof/>
        </w:rPr>
        <w:fldChar w:fldCharType="separate"/>
      </w:r>
      <w:r>
        <w:rPr>
          <w:noProof/>
        </w:rPr>
        <w:t>44</w:t>
      </w:r>
      <w:r>
        <w:rPr>
          <w:noProof/>
        </w:rPr>
        <w:fldChar w:fldCharType="end"/>
      </w:r>
    </w:p>
    <w:p w14:paraId="31E13B82" w14:textId="77777777" w:rsidR="00DE2040" w:rsidRPr="00DB5CEB" w:rsidRDefault="00A72ED7" w:rsidP="00C86248">
      <w:r w:rsidRPr="00DB5CEB">
        <w:fldChar w:fldCharType="end"/>
      </w:r>
    </w:p>
    <w:p w14:paraId="28B4B515" w14:textId="77777777" w:rsidR="00DE2040" w:rsidRPr="00DB5CEB" w:rsidRDefault="00DE2040" w:rsidP="00C86248"/>
    <w:p w14:paraId="3793ABB7" w14:textId="77777777" w:rsidR="00EB6F3C" w:rsidRPr="00DB5CEB" w:rsidRDefault="00EB6F3C" w:rsidP="003274DB"/>
    <w:p w14:paraId="372F5117" w14:textId="77777777" w:rsidR="00790277" w:rsidRPr="00DB5CEB" w:rsidRDefault="00790277" w:rsidP="003274DB">
      <w:pPr>
        <w:sectPr w:rsidR="00790277" w:rsidRPr="00DB5CEB" w:rsidSect="00292085">
          <w:headerReference w:type="default" r:id="rId12"/>
          <w:pgSz w:w="11906" w:h="16838" w:code="9"/>
          <w:pgMar w:top="567" w:right="794" w:bottom="567" w:left="907" w:header="567" w:footer="567" w:gutter="0"/>
          <w:cols w:space="708"/>
          <w:docGrid w:linePitch="360"/>
        </w:sectPr>
      </w:pPr>
    </w:p>
    <w:p w14:paraId="2D46AF61" w14:textId="77777777" w:rsidR="00A457E6" w:rsidRPr="00DB5CEB" w:rsidRDefault="00A457E6" w:rsidP="00A457E6">
      <w:pPr>
        <w:pStyle w:val="Forward"/>
      </w:pPr>
      <w:bookmarkStart w:id="0" w:name="_Toc419881195"/>
      <w:r w:rsidRPr="00DB5CEB">
        <w:lastRenderedPageBreak/>
        <w:t>FOREWORD</w:t>
      </w:r>
      <w:bookmarkEnd w:id="0"/>
    </w:p>
    <w:p w14:paraId="0BC2F5C8" w14:textId="77777777" w:rsidR="00A457E6" w:rsidRPr="00DB5CEB" w:rsidRDefault="00A457E6" w:rsidP="00A457E6">
      <w:pPr>
        <w:pStyle w:val="BodyText"/>
      </w:pPr>
      <w:bookmarkStart w:id="1" w:name="_Toc419881196"/>
      <w:r w:rsidRPr="00DB5CEB">
        <w:t>The International Association of Marine Aids to Navigation and Lighthouse Authorities (IALA) recognises that training in all aspects of the management of Aids to Navigation (AtoN) service delivery is critical to the consistent provision of that AtoN service.</w:t>
      </w:r>
      <w:bookmarkEnd w:id="1"/>
    </w:p>
    <w:p w14:paraId="515BAF74" w14:textId="77777777" w:rsidR="00A457E6" w:rsidRPr="00DB5CEB" w:rsidRDefault="00A457E6" w:rsidP="00A457E6">
      <w:pPr>
        <w:pStyle w:val="BodyText"/>
      </w:pPr>
      <w:r w:rsidRPr="00DB5CEB">
        <w:t>Taking into account that under the SOLAS Convention, Chapter V,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14:paraId="4566DF04" w14:textId="77777777" w:rsidR="00A457E6" w:rsidRPr="00DB5CEB" w:rsidRDefault="00A457E6" w:rsidP="00A457E6">
      <w:pPr>
        <w:pStyle w:val="BodyText"/>
      </w:pPr>
      <w:r w:rsidRPr="00DB5CEB">
        <w:t xml:space="preserve">IALA Committees working closely with the IALA World Wide Academy (The Academy) have developed a series of model courses for AtoN personnel having E-141 Level 1 management functions.  This model course on Level 1 Aids to Navigation Manager Training should be read in conjunction with IALA Recommendation E- 141 on Standards for Training and Certification of AtoN Personnel. </w:t>
      </w:r>
      <w:r w:rsidR="00183217">
        <w:t xml:space="preserve"> </w:t>
      </w:r>
      <w:r w:rsidRPr="00DB5CEB">
        <w:t>Mindful of the desire to harmonise the delivery of its published model courses, IALA has developed Guidelines for the accreditation and approval process for both AtoN personnel training (Guideline 1100) and Vessel Traffic Service training (Guideline 1014).</w:t>
      </w:r>
    </w:p>
    <w:p w14:paraId="1686692F" w14:textId="77777777" w:rsidR="00A457E6" w:rsidRPr="00DB5CEB" w:rsidRDefault="00A457E6" w:rsidP="00A457E6">
      <w:pPr>
        <w:pStyle w:val="BodyText"/>
      </w:pPr>
      <w:r w:rsidRPr="00DB5CEB">
        <w:t xml:space="preserve">This model course is intended to provide national members and other appropriate authorities charged with the provision of AtoN services with specific guidance on the training of AtoN managers. </w:t>
      </w:r>
      <w:r w:rsidR="00394D11">
        <w:t xml:space="preserve"> </w:t>
      </w:r>
      <w:r w:rsidRPr="00DB5CEB">
        <w:t>It is intended to be delivered by The Academy or a Training Organisation accredited by a national Competent Authority</w:t>
      </w:r>
      <w:r w:rsidRPr="00DB5CEB">
        <w:rPr>
          <w:rStyle w:val="FootnoteReference"/>
        </w:rPr>
        <w:footnoteReference w:id="1"/>
      </w:r>
      <w:r w:rsidRPr="00DB5CEB">
        <w:t xml:space="preserve">. </w:t>
      </w:r>
      <w:r w:rsidR="00365C96">
        <w:t xml:space="preserve"> </w:t>
      </w:r>
      <w:r w:rsidRPr="00DB5CEB">
        <w:t>Assistance in implementing this and other model courses may be obtained from the IALA World Wide Academy at the following address:</w:t>
      </w:r>
    </w:p>
    <w:p w14:paraId="3D7DE38D" w14:textId="77777777" w:rsidR="00A457E6" w:rsidRPr="00DB5CEB" w:rsidRDefault="00A457E6" w:rsidP="00A457E6">
      <w:pPr>
        <w:pStyle w:val="BodyText"/>
      </w:pPr>
    </w:p>
    <w:p w14:paraId="218F69E6" w14:textId="77777777" w:rsidR="00A457E6" w:rsidRPr="00DB5CEB" w:rsidRDefault="00A457E6" w:rsidP="00A457E6">
      <w:pPr>
        <w:pStyle w:val="BodyText"/>
      </w:pPr>
    </w:p>
    <w:p w14:paraId="15DE4F95" w14:textId="77777777" w:rsidR="00A457E6" w:rsidRPr="00394D11" w:rsidRDefault="00A457E6" w:rsidP="00A457E6">
      <w:pPr>
        <w:tabs>
          <w:tab w:val="left" w:pos="6237"/>
        </w:tabs>
        <w:rPr>
          <w:sz w:val="22"/>
          <w:lang w:eastAsia="de-DE"/>
        </w:rPr>
      </w:pPr>
      <w:r w:rsidRPr="00394D11">
        <w:rPr>
          <w:sz w:val="22"/>
          <w:lang w:eastAsia="de-DE"/>
        </w:rPr>
        <w:t xml:space="preserve">The </w:t>
      </w:r>
      <w:r w:rsidR="003A4046" w:rsidRPr="00394D11">
        <w:rPr>
          <w:sz w:val="22"/>
          <w:lang w:eastAsia="de-DE"/>
        </w:rPr>
        <w:t>Secretary-General</w:t>
      </w:r>
    </w:p>
    <w:p w14:paraId="0C9FD55C" w14:textId="77777777" w:rsidR="00A457E6" w:rsidRPr="00394D11" w:rsidRDefault="003A4046" w:rsidP="00A457E6">
      <w:pPr>
        <w:tabs>
          <w:tab w:val="left" w:pos="6237"/>
        </w:tabs>
        <w:rPr>
          <w:sz w:val="22"/>
          <w:lang w:eastAsia="de-DE"/>
        </w:rPr>
      </w:pPr>
      <w:r w:rsidRPr="00394D11">
        <w:rPr>
          <w:sz w:val="22"/>
          <w:lang w:eastAsia="de-DE"/>
        </w:rPr>
        <w:t>IALA</w:t>
      </w:r>
      <w:r w:rsidR="00A457E6" w:rsidRPr="00394D11">
        <w:rPr>
          <w:sz w:val="22"/>
          <w:lang w:eastAsia="de-DE"/>
        </w:rPr>
        <w:tab/>
        <w:t>Tel:</w:t>
      </w:r>
      <w:r w:rsidR="00A457E6" w:rsidRPr="00394D11">
        <w:rPr>
          <w:sz w:val="22"/>
          <w:lang w:eastAsia="de-DE"/>
        </w:rPr>
        <w:tab/>
        <w:t>(+) 33 1 34 51 70 01</w:t>
      </w:r>
    </w:p>
    <w:p w14:paraId="6AC8CFCF" w14:textId="77777777" w:rsidR="00A457E6" w:rsidRPr="00394D11" w:rsidRDefault="00A457E6" w:rsidP="00A457E6">
      <w:pPr>
        <w:tabs>
          <w:tab w:val="left" w:pos="6237"/>
        </w:tabs>
        <w:rPr>
          <w:sz w:val="22"/>
          <w:lang w:eastAsia="de-DE"/>
        </w:rPr>
      </w:pPr>
      <w:r w:rsidRPr="00394D11">
        <w:rPr>
          <w:sz w:val="22"/>
          <w:lang w:eastAsia="de-DE"/>
        </w:rPr>
        <w:t>10 rue des Gaudines, 78100</w:t>
      </w:r>
      <w:r w:rsidRPr="00394D11">
        <w:rPr>
          <w:sz w:val="22"/>
          <w:lang w:eastAsia="de-DE"/>
        </w:rPr>
        <w:tab/>
        <w:t>Fax:</w:t>
      </w:r>
      <w:r w:rsidRPr="00394D11">
        <w:rPr>
          <w:sz w:val="22"/>
          <w:lang w:eastAsia="de-DE"/>
        </w:rPr>
        <w:tab/>
        <w:t>(+) 33 1 34 51 82 05</w:t>
      </w:r>
    </w:p>
    <w:p w14:paraId="34D92A8A" w14:textId="77777777" w:rsidR="00A457E6" w:rsidRPr="00394D11" w:rsidRDefault="00A457E6" w:rsidP="00A457E6">
      <w:pPr>
        <w:tabs>
          <w:tab w:val="left" w:pos="6237"/>
        </w:tabs>
        <w:rPr>
          <w:sz w:val="22"/>
        </w:rPr>
      </w:pPr>
      <w:r w:rsidRPr="00394D11">
        <w:rPr>
          <w:sz w:val="22"/>
          <w:lang w:eastAsia="de-DE"/>
        </w:rPr>
        <w:t>Saint Germain-en-Laye</w:t>
      </w:r>
      <w:r w:rsidRPr="00394D11">
        <w:rPr>
          <w:sz w:val="22"/>
          <w:lang w:eastAsia="de-DE"/>
        </w:rPr>
        <w:tab/>
        <w:t>e-mail:</w:t>
      </w:r>
      <w:r w:rsidRPr="00394D11">
        <w:rPr>
          <w:sz w:val="22"/>
          <w:lang w:eastAsia="de-DE"/>
        </w:rPr>
        <w:tab/>
      </w:r>
      <w:hyperlink r:id="rId13" w:history="1">
        <w:r w:rsidRPr="00394D11">
          <w:rPr>
            <w:rStyle w:val="Hyperlink"/>
            <w:rFonts w:eastAsia="Calibri"/>
            <w:sz w:val="22"/>
          </w:rPr>
          <w:t>academy@iala-aism.org</w:t>
        </w:r>
      </w:hyperlink>
    </w:p>
    <w:p w14:paraId="0A41D12B" w14:textId="77777777" w:rsidR="00A457E6" w:rsidRPr="003B6175" w:rsidRDefault="00A457E6" w:rsidP="003B6175">
      <w:pPr>
        <w:tabs>
          <w:tab w:val="left" w:pos="6237"/>
        </w:tabs>
        <w:rPr>
          <w:sz w:val="22"/>
        </w:rPr>
      </w:pPr>
      <w:r w:rsidRPr="00394D11">
        <w:rPr>
          <w:sz w:val="22"/>
          <w:lang w:eastAsia="de-DE"/>
        </w:rPr>
        <w:t>France</w:t>
      </w:r>
      <w:r w:rsidRPr="00394D11">
        <w:rPr>
          <w:sz w:val="22"/>
          <w:lang w:eastAsia="de-DE"/>
        </w:rPr>
        <w:tab/>
        <w:t>Internet:</w:t>
      </w:r>
      <w:r w:rsidRPr="00394D11">
        <w:rPr>
          <w:sz w:val="22"/>
          <w:lang w:eastAsia="de-DE"/>
        </w:rPr>
        <w:tab/>
      </w:r>
      <w:hyperlink r:id="rId14" w:history="1">
        <w:r w:rsidRPr="00394D11">
          <w:rPr>
            <w:rStyle w:val="Hyperlink"/>
            <w:rFonts w:cs="Arial"/>
            <w:sz w:val="22"/>
            <w:lang w:eastAsia="de-DE"/>
          </w:rPr>
          <w:t>www.iala-aism.org</w:t>
        </w:r>
      </w:hyperlink>
    </w:p>
    <w:p w14:paraId="1A021AB7" w14:textId="77777777" w:rsidR="00A457E6" w:rsidRPr="00DB5CEB" w:rsidRDefault="00A457E6" w:rsidP="00A457E6">
      <w:pPr>
        <w:spacing w:after="200" w:line="276" w:lineRule="auto"/>
        <w:rPr>
          <w:rFonts w:asciiTheme="majorHAnsi" w:eastAsiaTheme="majorEastAsia" w:hAnsiTheme="majorHAnsi" w:cstheme="majorBidi"/>
          <w:b/>
          <w:bCs/>
          <w:caps/>
          <w:color w:val="00AFAA"/>
          <w:sz w:val="28"/>
          <w:szCs w:val="24"/>
        </w:rPr>
      </w:pPr>
      <w:r w:rsidRPr="00DB5CEB">
        <w:br w:type="page"/>
      </w:r>
    </w:p>
    <w:p w14:paraId="5DC7ABE1" w14:textId="77777777" w:rsidR="00A457E6" w:rsidRPr="00DB5CEB" w:rsidRDefault="004F56EB" w:rsidP="004F56EB">
      <w:pPr>
        <w:pStyle w:val="Part"/>
      </w:pPr>
      <w:bookmarkStart w:id="2" w:name="_Toc442608009"/>
      <w:r w:rsidRPr="00DB5CEB">
        <w:lastRenderedPageBreak/>
        <w:t xml:space="preserve"> </w:t>
      </w:r>
      <w:bookmarkStart w:id="3" w:name="_Toc471895725"/>
      <w:r w:rsidRPr="00DB5CEB">
        <w:t xml:space="preserve">- </w:t>
      </w:r>
      <w:r w:rsidR="00A457E6" w:rsidRPr="00DB5CEB">
        <w:t>C</w:t>
      </w:r>
      <w:r w:rsidR="00DB5CEB" w:rsidRPr="00DB5CEB">
        <w:rPr>
          <w:caps w:val="0"/>
        </w:rPr>
        <w:t>OURSE OVERVIEW</w:t>
      </w:r>
      <w:bookmarkEnd w:id="2"/>
      <w:bookmarkEnd w:id="3"/>
    </w:p>
    <w:p w14:paraId="5019C8EE" w14:textId="77777777" w:rsidR="00A457E6" w:rsidRPr="00DB5CEB" w:rsidRDefault="00A457E6" w:rsidP="004F56EB">
      <w:pPr>
        <w:pStyle w:val="Heading1"/>
      </w:pPr>
      <w:bookmarkStart w:id="4" w:name="_Toc442608010"/>
      <w:bookmarkStart w:id="5" w:name="_Toc471895726"/>
      <w:r w:rsidRPr="00DB5CEB">
        <w:t>OVERVIEW</w:t>
      </w:r>
      <w:bookmarkEnd w:id="4"/>
      <w:bookmarkEnd w:id="5"/>
    </w:p>
    <w:p w14:paraId="083E2569" w14:textId="77777777" w:rsidR="00A457E6" w:rsidRPr="00DB5CEB" w:rsidRDefault="00A457E6" w:rsidP="00A457E6">
      <w:pPr>
        <w:pStyle w:val="Heading1separatationline"/>
        <w:rPr>
          <w:sz w:val="28"/>
          <w:szCs w:val="28"/>
        </w:rPr>
      </w:pPr>
    </w:p>
    <w:p w14:paraId="532DE38B" w14:textId="77777777" w:rsidR="00A457E6" w:rsidRPr="00DB5CEB" w:rsidRDefault="00A457E6" w:rsidP="00A457E6">
      <w:pPr>
        <w:pStyle w:val="BodyText"/>
      </w:pPr>
      <w:bookmarkStart w:id="6" w:name="_Toc434514864"/>
      <w:r w:rsidRPr="00DB5CEB">
        <w:t>IALA recommends that Training Organisations and other training providers utilise model courses concerned with the provision of AtoN services, including VTS, in accordance with IALA Recommendation E-141.</w:t>
      </w:r>
    </w:p>
    <w:p w14:paraId="227F2064" w14:textId="77777777" w:rsidR="00A457E6" w:rsidRPr="00DB5CEB" w:rsidRDefault="00A457E6" w:rsidP="004F56EB">
      <w:pPr>
        <w:pStyle w:val="Heading1"/>
      </w:pPr>
      <w:bookmarkStart w:id="7" w:name="_Toc419881199"/>
      <w:bookmarkStart w:id="8" w:name="_Toc442608011"/>
      <w:bookmarkStart w:id="9" w:name="_Toc471895727"/>
      <w:r w:rsidRPr="00DB5CEB">
        <w:t>PURPOSE OF THE MODEL COURSE</w:t>
      </w:r>
      <w:bookmarkEnd w:id="7"/>
      <w:bookmarkEnd w:id="8"/>
      <w:bookmarkEnd w:id="9"/>
    </w:p>
    <w:p w14:paraId="020A6E74" w14:textId="77777777" w:rsidR="00A457E6" w:rsidRPr="00DB5CEB" w:rsidRDefault="00A457E6" w:rsidP="00A457E6">
      <w:pPr>
        <w:pStyle w:val="Heading1separatationline"/>
      </w:pPr>
    </w:p>
    <w:p w14:paraId="653C0E9D" w14:textId="77777777" w:rsidR="00A457E6" w:rsidRPr="00DB5CEB" w:rsidRDefault="00A457E6" w:rsidP="00A457E6">
      <w:pPr>
        <w:pStyle w:val="BodyText"/>
      </w:pPr>
      <w:r w:rsidRPr="00DB5CEB">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14:paraId="4C0978E6" w14:textId="77777777" w:rsidR="00A457E6" w:rsidRPr="00DB5CEB" w:rsidRDefault="00A457E6" w:rsidP="00A457E6">
      <w:pPr>
        <w:pStyle w:val="BodyText"/>
      </w:pPr>
      <w:r w:rsidRPr="00DB5CEB">
        <w:t>The knowledge, skills and dedication of model course instructors are the key elements enabling those being trained (the participants) to acquire the necessary level of competence; that is the ability to perform defined tasks or duties effectively.  It is not the intention of this model course programme to restrict instructors in the manner in which they deliver their lectures, particularly as the cultural backgrounds of the participants may vary considerably from country to country.</w:t>
      </w:r>
    </w:p>
    <w:p w14:paraId="226FF48F" w14:textId="77777777" w:rsidR="00A457E6" w:rsidRPr="00DB5CEB" w:rsidRDefault="00A457E6" w:rsidP="003313C9">
      <w:pPr>
        <w:pStyle w:val="Heading1"/>
      </w:pPr>
      <w:bookmarkStart w:id="10" w:name="_Toc419881200"/>
      <w:bookmarkStart w:id="11" w:name="_Toc442608012"/>
      <w:bookmarkStart w:id="12" w:name="_Toc471895728"/>
      <w:r w:rsidRPr="00DB5CEB">
        <w:t>USE OF THE MODEL COURSE</w:t>
      </w:r>
      <w:bookmarkEnd w:id="10"/>
      <w:bookmarkEnd w:id="11"/>
      <w:bookmarkEnd w:id="12"/>
    </w:p>
    <w:p w14:paraId="3C05E618" w14:textId="77777777" w:rsidR="003313C9" w:rsidRPr="00DB5CEB" w:rsidRDefault="003313C9" w:rsidP="003313C9">
      <w:pPr>
        <w:pStyle w:val="Heading1separatationline"/>
      </w:pPr>
    </w:p>
    <w:p w14:paraId="4958FFE2" w14:textId="77777777" w:rsidR="00A457E6" w:rsidRPr="00DB5CEB" w:rsidRDefault="00A457E6" w:rsidP="00A457E6">
      <w:pPr>
        <w:pStyle w:val="BodyText"/>
      </w:pPr>
      <w:r w:rsidRPr="00DB5CEB">
        <w:t>The complete course comprises five modules; some of them divided into two or more parts.  Each module covers a specific subject or area of knowledge in which AtoN managers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Manual</w:t>
      </w:r>
      <w:r w:rsidRPr="00DB5CEB">
        <w:rPr>
          <w:rStyle w:val="FootnoteReference"/>
        </w:rPr>
        <w:footnoteReference w:id="2"/>
      </w:r>
      <w:r w:rsidRPr="00DB5CEB">
        <w:t>.</w:t>
      </w:r>
    </w:p>
    <w:p w14:paraId="765D60C8" w14:textId="77777777" w:rsidR="00A457E6" w:rsidRPr="00DB5CEB" w:rsidRDefault="00A457E6" w:rsidP="00A457E6">
      <w:pPr>
        <w:pStyle w:val="BodyText"/>
      </w:pPr>
      <w:r w:rsidRPr="00DB5CEB">
        <w:t>To use the model course, a Training Organisation is advised to adopt a Training Management System which analyses the detailed syllabus and determines the entry standard for participants undertaking the training</w:t>
      </w:r>
      <w:r w:rsidRPr="00DB5CEB">
        <w:rPr>
          <w:rStyle w:val="FootnoteReference"/>
        </w:rPr>
        <w:footnoteReference w:id="3"/>
      </w:r>
      <w:r w:rsidRPr="00DB5CEB">
        <w:t>.  Additional foundation training in some areas may be required to bring participants to a common entry level.  Similarly, some participants with existing competencies may not require to attend each lecture.  An example template for training needs analysis is at Annex A.</w:t>
      </w:r>
    </w:p>
    <w:p w14:paraId="7756D722" w14:textId="77777777" w:rsidR="00A457E6" w:rsidRDefault="00A457E6" w:rsidP="00A457E6">
      <w:pPr>
        <w:pStyle w:val="BodyText"/>
      </w:pPr>
      <w:r w:rsidRPr="00DB5CEB">
        <w:t>Because the majority of IALA publications are written in English, it is envisaged that this model course will be delivered primarily using the English language.  However, some National Members have developed this course to be delivered in their own languages.</w:t>
      </w:r>
      <w:r w:rsidR="00183217">
        <w:t xml:space="preserve"> </w:t>
      </w:r>
      <w:r w:rsidRPr="00DB5CEB">
        <w:t xml:space="preserve"> In either case, explanations and clarifications can be presented in other regional languages if required with additional time allocated during lesson planning.</w:t>
      </w:r>
    </w:p>
    <w:p w14:paraId="59882491" w14:textId="77777777" w:rsidR="00C4713C" w:rsidRDefault="00C4713C" w:rsidP="00C4713C">
      <w:pPr>
        <w:pStyle w:val="Heading1"/>
      </w:pPr>
      <w:bookmarkStart w:id="13" w:name="_Toc471895729"/>
      <w:r>
        <w:t>ACRONYMS</w:t>
      </w:r>
      <w:bookmarkEnd w:id="13"/>
    </w:p>
    <w:p w14:paraId="56EFBA32" w14:textId="77777777" w:rsidR="00C4713C" w:rsidRDefault="00C4713C" w:rsidP="00C4713C">
      <w:pPr>
        <w:pStyle w:val="Heading1separatationline"/>
      </w:pPr>
    </w:p>
    <w:p w14:paraId="45C7031B" w14:textId="77777777" w:rsidR="00C4713C" w:rsidRPr="00BD378B" w:rsidRDefault="00C4713C" w:rsidP="00C4713C">
      <w:pPr>
        <w:pStyle w:val="BodyText"/>
        <w:ind w:left="1418" w:hanging="1418"/>
        <w:rPr>
          <w:rFonts w:cs="Arial"/>
        </w:rPr>
      </w:pPr>
      <w:r w:rsidRPr="00BD378B">
        <w:rPr>
          <w:rFonts w:cs="Arial"/>
        </w:rPr>
        <w:t>AIS</w:t>
      </w:r>
      <w:r w:rsidRPr="00BD378B">
        <w:rPr>
          <w:rFonts w:cs="Arial"/>
        </w:rPr>
        <w:tab/>
        <w:t>Automatic Identification System</w:t>
      </w:r>
    </w:p>
    <w:p w14:paraId="7ECEEEB5" w14:textId="77777777" w:rsidR="00C4713C" w:rsidRPr="00BD378B" w:rsidRDefault="00C4713C" w:rsidP="00C4713C">
      <w:pPr>
        <w:pStyle w:val="BodyText"/>
        <w:ind w:left="1418" w:hanging="1418"/>
        <w:rPr>
          <w:rFonts w:cs="Arial"/>
        </w:rPr>
      </w:pPr>
      <w:r w:rsidRPr="00BD378B">
        <w:rPr>
          <w:rFonts w:cs="Arial"/>
        </w:rPr>
        <w:t>APL</w:t>
      </w:r>
      <w:r w:rsidRPr="00BD378B">
        <w:rPr>
          <w:rFonts w:cs="Arial"/>
        </w:rPr>
        <w:tab/>
        <w:t>Accredited Prior Learning</w:t>
      </w:r>
    </w:p>
    <w:p w14:paraId="63A89607" w14:textId="77777777" w:rsidR="00C4713C" w:rsidRPr="00BD378B" w:rsidRDefault="00C4713C" w:rsidP="00C4713C">
      <w:pPr>
        <w:pStyle w:val="BodyText"/>
        <w:ind w:left="1418" w:hanging="1418"/>
      </w:pPr>
      <w:r w:rsidRPr="00BD378B">
        <w:rPr>
          <w:rFonts w:cs="Arial"/>
        </w:rPr>
        <w:t>ATO</w:t>
      </w:r>
      <w:r w:rsidRPr="00BD378B">
        <w:rPr>
          <w:rFonts w:cs="Arial"/>
        </w:rPr>
        <w:tab/>
        <w:t>Accredited Training O</w:t>
      </w:r>
      <w:r w:rsidR="00CF3418" w:rsidRPr="00BD378B">
        <w:rPr>
          <w:rFonts w:cs="Arial"/>
        </w:rPr>
        <w:t>r</w:t>
      </w:r>
      <w:r w:rsidRPr="00BD378B">
        <w:rPr>
          <w:rFonts w:cs="Arial"/>
        </w:rPr>
        <w:t>ganisation</w:t>
      </w:r>
    </w:p>
    <w:p w14:paraId="5590898C" w14:textId="77777777" w:rsidR="00C4713C" w:rsidRPr="00BD378B" w:rsidRDefault="00C4713C" w:rsidP="00C4713C">
      <w:pPr>
        <w:pStyle w:val="BodyText"/>
        <w:ind w:left="1418" w:hanging="1418"/>
      </w:pPr>
      <w:r w:rsidRPr="00BD378B">
        <w:t>AtoN</w:t>
      </w:r>
      <w:r w:rsidRPr="00BD378B">
        <w:tab/>
      </w:r>
      <w:r w:rsidRPr="00BD378B">
        <w:rPr>
          <w:rFonts w:cs="Arial"/>
        </w:rPr>
        <w:t>Aid(s) to Navigation</w:t>
      </w:r>
    </w:p>
    <w:p w14:paraId="24F99521" w14:textId="77777777" w:rsidR="00C4713C" w:rsidRPr="00BD378B" w:rsidRDefault="00C4713C" w:rsidP="00C4713C">
      <w:pPr>
        <w:pStyle w:val="BodyText"/>
        <w:ind w:left="1418" w:hanging="1418"/>
      </w:pPr>
      <w:r w:rsidRPr="00BD378B">
        <w:lastRenderedPageBreak/>
        <w:t>GL</w:t>
      </w:r>
      <w:r w:rsidRPr="00BD378B">
        <w:tab/>
        <w:t>Guideline (IALA)</w:t>
      </w:r>
    </w:p>
    <w:p w14:paraId="15DAE197" w14:textId="77777777" w:rsidR="00BD378B" w:rsidRPr="00BD378B" w:rsidRDefault="00BD378B" w:rsidP="00C4713C">
      <w:pPr>
        <w:pStyle w:val="BodyText"/>
        <w:ind w:left="1418" w:hanging="1418"/>
      </w:pPr>
      <w:r w:rsidRPr="00BD378B">
        <w:t>GMDSS</w:t>
      </w:r>
      <w:r w:rsidRPr="00BD378B">
        <w:tab/>
      </w:r>
      <w:r w:rsidR="00975E1F" w:rsidRPr="002B6385">
        <w:t>Global Maritime Distress and Safety System</w:t>
      </w:r>
    </w:p>
    <w:p w14:paraId="090D2617" w14:textId="77777777" w:rsidR="00C4713C" w:rsidRPr="00BD378B" w:rsidRDefault="00C4713C" w:rsidP="00C4713C">
      <w:pPr>
        <w:pStyle w:val="BodyText"/>
        <w:ind w:left="1418" w:hanging="1418"/>
      </w:pPr>
      <w:r w:rsidRPr="00BD378B">
        <w:t>GNSS</w:t>
      </w:r>
      <w:r w:rsidRPr="00BD378B">
        <w:tab/>
        <w:t>Global Navigation Satellite System</w:t>
      </w:r>
    </w:p>
    <w:p w14:paraId="587AF7BA" w14:textId="77777777" w:rsidR="00C4713C" w:rsidRPr="00BD378B" w:rsidRDefault="00C4713C" w:rsidP="00C4713C">
      <w:pPr>
        <w:pStyle w:val="BodyText"/>
        <w:ind w:left="1418" w:hanging="1418"/>
      </w:pPr>
      <w:r w:rsidRPr="00BD378B">
        <w:t>GPS</w:t>
      </w:r>
      <w:r w:rsidRPr="00BD378B">
        <w:tab/>
        <w:t>Global Positioning System</w:t>
      </w:r>
    </w:p>
    <w:p w14:paraId="007E7D54" w14:textId="77777777" w:rsidR="00C4713C" w:rsidRPr="00BD378B" w:rsidRDefault="00C4713C" w:rsidP="00C4713C">
      <w:pPr>
        <w:pStyle w:val="BodyText"/>
        <w:ind w:left="1418" w:hanging="1418"/>
      </w:pPr>
      <w:r w:rsidRPr="00BD378B">
        <w:t>HR</w:t>
      </w:r>
      <w:r w:rsidRPr="00BD378B">
        <w:tab/>
        <w:t>Human Resources</w:t>
      </w:r>
    </w:p>
    <w:p w14:paraId="0F9AC26E" w14:textId="77777777" w:rsidR="00C4713C" w:rsidRPr="00BD378B" w:rsidRDefault="00C4713C" w:rsidP="00C4713C">
      <w:pPr>
        <w:pStyle w:val="BodyText"/>
        <w:ind w:left="1418" w:hanging="1418"/>
      </w:pPr>
      <w:r w:rsidRPr="00BD378B">
        <w:t>IALA</w:t>
      </w:r>
      <w:r w:rsidRPr="00BD378B">
        <w:tab/>
        <w:t>International Association of Marine Aids to Navigation and Lighthouse Authorities</w:t>
      </w:r>
    </w:p>
    <w:p w14:paraId="3F21B14E" w14:textId="77777777" w:rsidR="00C4713C" w:rsidRPr="00BD378B" w:rsidRDefault="00C4713C" w:rsidP="00C4713C">
      <w:pPr>
        <w:pStyle w:val="BodyText"/>
        <w:ind w:left="1418" w:hanging="1418"/>
      </w:pPr>
      <w:r w:rsidRPr="00BD378B">
        <w:t>IALA-Net</w:t>
      </w:r>
      <w:r w:rsidRPr="00BD378B">
        <w:tab/>
        <w:t xml:space="preserve">A </w:t>
      </w:r>
      <w:r w:rsidRPr="00BD378B">
        <w:rPr>
          <w:lang w:val="en-US"/>
        </w:rPr>
        <w:t>global government to government maritime data network</w:t>
      </w:r>
      <w:r w:rsidR="00BD378B" w:rsidRPr="00BD378B">
        <w:rPr>
          <w:lang w:val="en-US"/>
        </w:rPr>
        <w:t xml:space="preserve"> hosted by IALA</w:t>
      </w:r>
    </w:p>
    <w:p w14:paraId="0A9BDD49" w14:textId="77777777" w:rsidR="00C4713C" w:rsidRPr="00BD378B" w:rsidRDefault="00C4713C" w:rsidP="00C4713C">
      <w:pPr>
        <w:pStyle w:val="BodyText"/>
        <w:ind w:left="1418" w:hanging="1418"/>
      </w:pPr>
      <w:r w:rsidRPr="00BD378B">
        <w:t>IEC</w:t>
      </w:r>
      <w:r w:rsidRPr="00BD378B">
        <w:tab/>
      </w:r>
      <w:r w:rsidRPr="00BD378B">
        <w:rPr>
          <w:rFonts w:cs="Arial"/>
          <w:bCs/>
          <w:color w:val="575757"/>
        </w:rPr>
        <w:t>International Electrotechnical Commission</w:t>
      </w:r>
    </w:p>
    <w:p w14:paraId="1884F085" w14:textId="77777777" w:rsidR="00C4713C" w:rsidRPr="00BD378B" w:rsidRDefault="00C4713C" w:rsidP="00C4713C">
      <w:pPr>
        <w:pStyle w:val="BodyText"/>
        <w:ind w:left="1418" w:hanging="1418"/>
      </w:pPr>
      <w:r w:rsidRPr="00BD378B">
        <w:t>IHO</w:t>
      </w:r>
      <w:r w:rsidRPr="00BD378B">
        <w:tab/>
        <w:t>International Hydrographic Organization</w:t>
      </w:r>
    </w:p>
    <w:p w14:paraId="3F0BDE3B" w14:textId="77777777" w:rsidR="00C4713C" w:rsidRPr="00BD378B" w:rsidRDefault="00C4713C" w:rsidP="00C4713C">
      <w:pPr>
        <w:pStyle w:val="BodyText"/>
        <w:ind w:left="1418" w:hanging="1418"/>
      </w:pPr>
      <w:r w:rsidRPr="00BD378B">
        <w:t>ILO</w:t>
      </w:r>
      <w:r w:rsidRPr="00BD378B">
        <w:tab/>
        <w:t>International Labour Organization</w:t>
      </w:r>
    </w:p>
    <w:p w14:paraId="455954F3" w14:textId="77777777" w:rsidR="00C4713C" w:rsidRPr="00BD378B" w:rsidRDefault="00C4713C" w:rsidP="00C4713C">
      <w:pPr>
        <w:pStyle w:val="BodyText"/>
        <w:ind w:left="1418" w:hanging="1418"/>
      </w:pPr>
      <w:r w:rsidRPr="00BD378B">
        <w:t>IMO</w:t>
      </w:r>
      <w:r w:rsidRPr="00BD378B">
        <w:tab/>
        <w:t>International Maritime Organization</w:t>
      </w:r>
    </w:p>
    <w:p w14:paraId="0F1CCE1D" w14:textId="77777777" w:rsidR="00CF3418" w:rsidRPr="00BD378B" w:rsidRDefault="00CF3418" w:rsidP="00C4713C">
      <w:pPr>
        <w:pStyle w:val="BodyText"/>
        <w:ind w:left="1418" w:hanging="1418"/>
      </w:pPr>
      <w:r w:rsidRPr="00BD378B">
        <w:t>INT</w:t>
      </w:r>
      <w:r w:rsidRPr="00BD378B">
        <w:tab/>
        <w:t>International (chart)</w:t>
      </w:r>
    </w:p>
    <w:p w14:paraId="5F1BEE39" w14:textId="77777777" w:rsidR="00C4713C" w:rsidRPr="00BD378B" w:rsidRDefault="00C4713C" w:rsidP="00C4713C">
      <w:pPr>
        <w:pStyle w:val="BodyText"/>
        <w:ind w:left="1418" w:hanging="1418"/>
      </w:pPr>
      <w:r w:rsidRPr="00BD378B">
        <w:t>ISO</w:t>
      </w:r>
      <w:r w:rsidRPr="00BD378B">
        <w:tab/>
        <w:t>International Organization for Standards</w:t>
      </w:r>
    </w:p>
    <w:p w14:paraId="4D8EE9AE" w14:textId="77777777" w:rsidR="00C4713C" w:rsidRPr="00BD378B" w:rsidRDefault="00C4713C" w:rsidP="00C4713C">
      <w:pPr>
        <w:pStyle w:val="BodyText"/>
        <w:ind w:left="1418" w:hanging="1418"/>
      </w:pPr>
      <w:r w:rsidRPr="00BD378B">
        <w:t>ITU</w:t>
      </w:r>
      <w:r w:rsidRPr="00BD378B">
        <w:tab/>
        <w:t>International Telecommunication Union</w:t>
      </w:r>
    </w:p>
    <w:p w14:paraId="7EA7A467" w14:textId="77777777" w:rsidR="00C4713C" w:rsidRPr="00BD378B" w:rsidRDefault="00C4713C" w:rsidP="00C4713C">
      <w:pPr>
        <w:pStyle w:val="BodyText"/>
        <w:ind w:left="1418" w:hanging="1418"/>
      </w:pPr>
      <w:r w:rsidRPr="00BD378B">
        <w:t>IWRAP</w:t>
      </w:r>
      <w:r w:rsidRPr="00BD378B">
        <w:tab/>
        <w:t>IALA Waterways Risk Assessment Program</w:t>
      </w:r>
    </w:p>
    <w:p w14:paraId="005B0EB7" w14:textId="77777777" w:rsidR="00C4713C" w:rsidRPr="00BD378B" w:rsidRDefault="00C4713C" w:rsidP="00C4713C">
      <w:pPr>
        <w:pStyle w:val="BodyText"/>
        <w:ind w:left="1418" w:hanging="1418"/>
      </w:pPr>
      <w:r w:rsidRPr="00BD378B">
        <w:t>LRIT</w:t>
      </w:r>
      <w:r w:rsidRPr="00BD378B">
        <w:tab/>
        <w:t>Long Range Information &amp; Tracking</w:t>
      </w:r>
    </w:p>
    <w:p w14:paraId="4050295E" w14:textId="77777777" w:rsidR="00C4713C" w:rsidRPr="00BD378B" w:rsidRDefault="00C4713C" w:rsidP="00C4713C">
      <w:pPr>
        <w:pStyle w:val="BodyText"/>
        <w:ind w:left="1418" w:hanging="1418"/>
      </w:pPr>
      <w:r w:rsidRPr="00BD378B">
        <w:t>MARPOL</w:t>
      </w:r>
      <w:r w:rsidRPr="00BD378B">
        <w:tab/>
        <w:t>International Convention for the prevention of pollution from ships 1973 (as amended)</w:t>
      </w:r>
    </w:p>
    <w:p w14:paraId="5E4FDF67" w14:textId="77777777" w:rsidR="00C4713C" w:rsidRPr="00BD378B" w:rsidRDefault="00C4713C" w:rsidP="00C4713C">
      <w:pPr>
        <w:pStyle w:val="BodyText"/>
        <w:ind w:left="1418" w:hanging="1418"/>
      </w:pPr>
      <w:r w:rsidRPr="00BD378B">
        <w:t>MBS</w:t>
      </w:r>
      <w:r w:rsidRPr="00BD378B">
        <w:tab/>
        <w:t>IALA Maritime Buoyage System</w:t>
      </w:r>
    </w:p>
    <w:p w14:paraId="393A5BFE" w14:textId="77777777" w:rsidR="00C4713C" w:rsidRPr="00BD378B" w:rsidRDefault="00CF3418" w:rsidP="00BD378B">
      <w:pPr>
        <w:pStyle w:val="BodyText"/>
        <w:ind w:left="1418" w:hanging="1418"/>
      </w:pPr>
      <w:r w:rsidRPr="00BD378B">
        <w:t>MMSI</w:t>
      </w:r>
      <w:r w:rsidRPr="00BD378B">
        <w:tab/>
      </w:r>
      <w:r w:rsidR="00975E1F" w:rsidRPr="00124FF6">
        <w:t>Maritime Mobile Service Identity</w:t>
      </w:r>
    </w:p>
    <w:p w14:paraId="0EE7F67E" w14:textId="77777777" w:rsidR="00C4713C" w:rsidRPr="00BD378B" w:rsidRDefault="00C4713C" w:rsidP="00C4713C">
      <w:pPr>
        <w:pStyle w:val="BodyText"/>
        <w:ind w:left="1418" w:hanging="1418"/>
      </w:pPr>
      <w:r w:rsidRPr="00BD378B">
        <w:t>NAVPLAN</w:t>
      </w:r>
      <w:r w:rsidRPr="00BD378B">
        <w:tab/>
        <w:t>Navigation Plan</w:t>
      </w:r>
    </w:p>
    <w:p w14:paraId="73E803BB" w14:textId="77777777" w:rsidR="00CF3418" w:rsidRPr="00BD378B" w:rsidRDefault="00CF3418" w:rsidP="00C4713C">
      <w:pPr>
        <w:pStyle w:val="BodyText"/>
        <w:ind w:left="1418" w:hanging="1418"/>
      </w:pPr>
      <w:r w:rsidRPr="00BD378B">
        <w:t>NAVTEX</w:t>
      </w:r>
      <w:r w:rsidRPr="00BD378B">
        <w:tab/>
      </w:r>
      <w:r w:rsidR="00975E1F" w:rsidRPr="002B6385">
        <w:t>Navigational Telex</w:t>
      </w:r>
    </w:p>
    <w:p w14:paraId="26E41379" w14:textId="77777777" w:rsidR="00C4713C" w:rsidRPr="00BD378B" w:rsidRDefault="00C4713C" w:rsidP="00C4713C">
      <w:pPr>
        <w:pStyle w:val="BodyText"/>
        <w:ind w:left="1418" w:hanging="1418"/>
      </w:pPr>
      <w:r w:rsidRPr="00BD378B">
        <w:t>NAVWARN</w:t>
      </w:r>
      <w:r w:rsidRPr="00BD378B">
        <w:tab/>
        <w:t>Navigation Warning(s)</w:t>
      </w:r>
    </w:p>
    <w:p w14:paraId="16CBCA39" w14:textId="77777777" w:rsidR="00CF3418" w:rsidRPr="00BD378B" w:rsidRDefault="00CF3418" w:rsidP="00C4713C">
      <w:pPr>
        <w:pStyle w:val="BodyText"/>
        <w:ind w:left="1418" w:hanging="1418"/>
      </w:pPr>
      <w:r w:rsidRPr="00BD378B">
        <w:t>NT</w:t>
      </w:r>
      <w:r w:rsidRPr="00BD378B">
        <w:tab/>
        <w:t>New Technology (radar)</w:t>
      </w:r>
    </w:p>
    <w:p w14:paraId="2319A834" w14:textId="77777777" w:rsidR="00C4713C" w:rsidRPr="00BD378B" w:rsidRDefault="00C4713C" w:rsidP="00C4713C">
      <w:pPr>
        <w:pStyle w:val="BodyText"/>
        <w:ind w:left="1418" w:hanging="1418"/>
      </w:pPr>
      <w:r w:rsidRPr="00BD378B">
        <w:t>PAWSA</w:t>
      </w:r>
      <w:r w:rsidRPr="00BD378B">
        <w:tab/>
        <w:t>Ports and Waterways Safety Assessment tool</w:t>
      </w:r>
    </w:p>
    <w:p w14:paraId="2A568EE9" w14:textId="77777777" w:rsidR="00CF3418" w:rsidRPr="00BD378B" w:rsidRDefault="00CF3418" w:rsidP="00C4713C">
      <w:pPr>
        <w:pStyle w:val="BodyText"/>
        <w:ind w:left="1418" w:hanging="1418"/>
      </w:pPr>
      <w:r w:rsidRPr="00BD378B">
        <w:t>PDL</w:t>
      </w:r>
      <w:r w:rsidRPr="00BD378B">
        <w:tab/>
        <w:t>Precision Direction Light(s)</w:t>
      </w:r>
    </w:p>
    <w:p w14:paraId="55B54713" w14:textId="77777777" w:rsidR="00C4713C" w:rsidRPr="00BD378B" w:rsidRDefault="00C4713C" w:rsidP="00C4713C">
      <w:pPr>
        <w:pStyle w:val="BodyText"/>
        <w:ind w:left="1418" w:hanging="1418"/>
      </w:pPr>
      <w:r w:rsidRPr="00BD378B">
        <w:t>PIANC</w:t>
      </w:r>
      <w:r w:rsidRPr="00BD378B">
        <w:tab/>
      </w:r>
      <w:r w:rsidR="00975E1F" w:rsidRPr="00975E1F">
        <w:rPr>
          <w:bCs/>
          <w:iCs/>
          <w:lang w:val="en-US"/>
        </w:rPr>
        <w:t>The World Association for Waterborne Transport Infrastructure</w:t>
      </w:r>
    </w:p>
    <w:p w14:paraId="26749A37" w14:textId="77777777" w:rsidR="00C4713C" w:rsidRPr="00BD378B" w:rsidRDefault="00C4713C" w:rsidP="00C4713C">
      <w:pPr>
        <w:pStyle w:val="BodyText"/>
        <w:ind w:left="1418" w:hanging="1418"/>
      </w:pPr>
      <w:r w:rsidRPr="00BD378B">
        <w:t>Rec</w:t>
      </w:r>
      <w:r w:rsidRPr="00BD378B">
        <w:tab/>
        <w:t>Recommendation(s) (IALA)</w:t>
      </w:r>
    </w:p>
    <w:p w14:paraId="624D028D" w14:textId="77777777" w:rsidR="00C4713C" w:rsidRPr="00BD378B" w:rsidRDefault="00C4713C" w:rsidP="00C4713C">
      <w:pPr>
        <w:pStyle w:val="BodyText"/>
        <w:ind w:left="1418" w:hanging="1418"/>
      </w:pPr>
      <w:r w:rsidRPr="00BD378B">
        <w:t>SOLAS</w:t>
      </w:r>
      <w:r w:rsidRPr="00BD378B">
        <w:tab/>
      </w:r>
      <w:r w:rsidRPr="00BD378B">
        <w:rPr>
          <w:rFonts w:cs="Arial"/>
          <w:bCs/>
          <w:color w:val="000000" w:themeColor="text1"/>
        </w:rPr>
        <w:t>International Convention for the Safety of Life at Sea (SOLAS), 1974 (as amended)</w:t>
      </w:r>
    </w:p>
    <w:p w14:paraId="3F67BB82" w14:textId="77777777" w:rsidR="00C4713C" w:rsidRPr="00BD378B" w:rsidRDefault="00C4713C" w:rsidP="00C4713C">
      <w:pPr>
        <w:pStyle w:val="BodyText"/>
        <w:ind w:left="1418" w:hanging="1418"/>
      </w:pPr>
      <w:r w:rsidRPr="00BD378B">
        <w:t>UNCLOS</w:t>
      </w:r>
      <w:r w:rsidRPr="00BD378B">
        <w:tab/>
      </w:r>
      <w:r w:rsidRPr="00BD378B">
        <w:rPr>
          <w:lang w:val="en-US"/>
        </w:rPr>
        <w:t>The United Nations Convention on the Law of the Sea 1982 (as amended)</w:t>
      </w:r>
    </w:p>
    <w:p w14:paraId="09912D5E" w14:textId="77777777" w:rsidR="00C4713C" w:rsidRPr="00BD378B" w:rsidRDefault="00C4713C" w:rsidP="00C4713C">
      <w:pPr>
        <w:pStyle w:val="BodyText"/>
        <w:ind w:left="1418" w:hanging="1418"/>
      </w:pPr>
      <w:r w:rsidRPr="00BD378B">
        <w:t>VTS</w:t>
      </w:r>
      <w:r w:rsidRPr="00BD378B">
        <w:tab/>
        <w:t>Vessel Traffic Services</w:t>
      </w:r>
    </w:p>
    <w:p w14:paraId="21861909" w14:textId="77777777" w:rsidR="00C4713C" w:rsidRPr="00BD378B" w:rsidRDefault="00C4713C" w:rsidP="00C4713C">
      <w:pPr>
        <w:pStyle w:val="BodyText"/>
        <w:ind w:left="1418" w:hanging="1418"/>
      </w:pPr>
      <w:r w:rsidRPr="00BD378B">
        <w:t>WWA</w:t>
      </w:r>
      <w:r w:rsidRPr="00BD378B">
        <w:tab/>
        <w:t>World Wide Academy (The Academy)</w:t>
      </w:r>
    </w:p>
    <w:p w14:paraId="307B365A" w14:textId="77777777" w:rsidR="00C4713C" w:rsidRPr="00BD378B" w:rsidRDefault="00C4713C" w:rsidP="00C4713C">
      <w:pPr>
        <w:pStyle w:val="BodyText"/>
        <w:ind w:left="1418" w:hanging="1418"/>
      </w:pPr>
      <w:r w:rsidRPr="00BD378B">
        <w:t>WWRC</w:t>
      </w:r>
      <w:r w:rsidRPr="00BD378B">
        <w:tab/>
      </w:r>
      <w:r w:rsidRPr="00BD378B">
        <w:rPr>
          <w:rFonts w:cs="Arial"/>
        </w:rPr>
        <w:t>World-Wide Radiocommunication</w:t>
      </w:r>
    </w:p>
    <w:p w14:paraId="01E0EA80" w14:textId="77777777" w:rsidR="00C4713C" w:rsidRPr="00BD378B" w:rsidRDefault="00C4713C" w:rsidP="00C4713C">
      <w:pPr>
        <w:pStyle w:val="BodyText"/>
        <w:ind w:left="1418" w:hanging="1418"/>
      </w:pPr>
      <w:r w:rsidRPr="00BD378B">
        <w:t>WWRN</w:t>
      </w:r>
      <w:r w:rsidRPr="00BD378B">
        <w:tab/>
        <w:t>World-Wide Radionavigation</w:t>
      </w:r>
    </w:p>
    <w:p w14:paraId="2C90CEC6" w14:textId="77777777" w:rsidR="00C4713C" w:rsidRDefault="00C4713C" w:rsidP="00C4713C">
      <w:pPr>
        <w:pStyle w:val="BodyText"/>
        <w:ind w:left="1418" w:hanging="1418"/>
      </w:pPr>
      <w:r w:rsidRPr="00BD378B">
        <w:t>WWRNWS</w:t>
      </w:r>
      <w:r>
        <w:tab/>
      </w:r>
      <w:r w:rsidRPr="00CD0DFC">
        <w:t>World-Wide Radio</w:t>
      </w:r>
      <w:r>
        <w:t>n</w:t>
      </w:r>
      <w:r w:rsidRPr="00CD0DFC">
        <w:t>avigation Warning Service</w:t>
      </w:r>
    </w:p>
    <w:p w14:paraId="4A594418" w14:textId="77777777" w:rsidR="003A4046" w:rsidRDefault="003A4046">
      <w:pPr>
        <w:spacing w:after="200" w:line="276" w:lineRule="auto"/>
        <w:rPr>
          <w:rFonts w:asciiTheme="majorHAnsi" w:eastAsiaTheme="majorEastAsia" w:hAnsiTheme="majorHAnsi" w:cstheme="majorBidi"/>
          <w:b/>
          <w:bCs/>
          <w:color w:val="00AFAA"/>
          <w:sz w:val="28"/>
          <w:szCs w:val="24"/>
        </w:rPr>
      </w:pPr>
      <w:bookmarkStart w:id="14" w:name="_Toc449012679"/>
      <w:r>
        <w:rPr>
          <w:caps/>
        </w:rPr>
        <w:br w:type="page"/>
      </w:r>
    </w:p>
    <w:p w14:paraId="5D96261B" w14:textId="77777777" w:rsidR="003A4046" w:rsidRDefault="003A4046" w:rsidP="003A4046">
      <w:pPr>
        <w:pStyle w:val="Heading1"/>
        <w:numPr>
          <w:ilvl w:val="0"/>
          <w:numId w:val="3"/>
        </w:numPr>
      </w:pPr>
      <w:bookmarkStart w:id="15" w:name="_Toc471895730"/>
      <w:r>
        <w:rPr>
          <w:caps w:val="0"/>
        </w:rPr>
        <w:lastRenderedPageBreak/>
        <w:t>DEFINITIONS</w:t>
      </w:r>
      <w:bookmarkEnd w:id="14"/>
      <w:bookmarkEnd w:id="15"/>
    </w:p>
    <w:p w14:paraId="6440CE65" w14:textId="77777777" w:rsidR="003A4046" w:rsidRDefault="003A4046" w:rsidP="003A4046">
      <w:pPr>
        <w:pStyle w:val="Heading1separatationline"/>
      </w:pPr>
    </w:p>
    <w:p w14:paraId="253AEACF" w14:textId="77777777" w:rsidR="003A4046" w:rsidRPr="00EE7D9E" w:rsidRDefault="003A4046" w:rsidP="003A4046">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p>
    <w:p w14:paraId="604ED32D" w14:textId="77777777" w:rsidR="003A4046" w:rsidRPr="00C4713C" w:rsidRDefault="003A4046" w:rsidP="00C4713C">
      <w:pPr>
        <w:pStyle w:val="BodyText"/>
        <w:ind w:left="1418" w:hanging="1418"/>
      </w:pPr>
    </w:p>
    <w:p w14:paraId="4B08463B" w14:textId="77777777" w:rsidR="00A457E6" w:rsidRPr="00DB5CEB" w:rsidRDefault="00A457E6" w:rsidP="00A457E6">
      <w:pPr>
        <w:spacing w:after="200" w:line="276" w:lineRule="auto"/>
        <w:rPr>
          <w:b/>
          <w:caps/>
          <w:color w:val="009FDF"/>
          <w:sz w:val="32"/>
        </w:rPr>
      </w:pPr>
      <w:r w:rsidRPr="00DB5CEB">
        <w:br w:type="page"/>
      </w:r>
    </w:p>
    <w:p w14:paraId="177B19F5" w14:textId="77777777" w:rsidR="00A457E6" w:rsidRPr="00DB5CEB" w:rsidRDefault="004F56EB" w:rsidP="004F56EB">
      <w:pPr>
        <w:pStyle w:val="Part"/>
      </w:pPr>
      <w:bookmarkStart w:id="16" w:name="_Toc442608013"/>
      <w:r w:rsidRPr="00DB5CEB">
        <w:lastRenderedPageBreak/>
        <w:t xml:space="preserve"> </w:t>
      </w:r>
      <w:bookmarkStart w:id="17" w:name="_Toc471895731"/>
      <w:r w:rsidRPr="00DB5CEB">
        <w:t xml:space="preserve">- </w:t>
      </w:r>
      <w:r w:rsidR="00A457E6" w:rsidRPr="00DB5CEB">
        <w:t>DELIVERY OF THE MODEL COURSE</w:t>
      </w:r>
      <w:bookmarkEnd w:id="6"/>
      <w:bookmarkEnd w:id="16"/>
      <w:bookmarkEnd w:id="17"/>
    </w:p>
    <w:p w14:paraId="689F7B48" w14:textId="77777777" w:rsidR="00A457E6" w:rsidRPr="00DB5CEB" w:rsidRDefault="00A457E6" w:rsidP="004F56EB">
      <w:pPr>
        <w:pStyle w:val="Heading1"/>
        <w:numPr>
          <w:ilvl w:val="0"/>
          <w:numId w:val="31"/>
        </w:numPr>
      </w:pPr>
      <w:bookmarkStart w:id="18" w:name="_Toc442608014"/>
      <w:bookmarkStart w:id="19" w:name="_Toc471895732"/>
      <w:r w:rsidRPr="00DB5CEB">
        <w:t>INTRODUCTION</w:t>
      </w:r>
      <w:bookmarkEnd w:id="18"/>
      <w:bookmarkEnd w:id="19"/>
    </w:p>
    <w:p w14:paraId="49496A99" w14:textId="77777777" w:rsidR="00A457E6" w:rsidRPr="00DB5CEB" w:rsidRDefault="00A457E6" w:rsidP="00A457E6">
      <w:pPr>
        <w:pStyle w:val="Heading1separatationline"/>
      </w:pPr>
    </w:p>
    <w:p w14:paraId="208B4993" w14:textId="77777777" w:rsidR="00A457E6" w:rsidRPr="00DB5CEB" w:rsidRDefault="00A457E6" w:rsidP="00A457E6">
      <w:pPr>
        <w:pStyle w:val="BodyText"/>
      </w:pPr>
      <w:r w:rsidRPr="00DB5CEB">
        <w:t>The training and assessment of participants seeking accreditation as an AtoN Manager</w:t>
      </w:r>
      <w:r w:rsidRPr="00DB5CEB">
        <w:rPr>
          <w:rStyle w:val="FootnoteReference"/>
        </w:rPr>
        <w:footnoteReference w:id="4"/>
      </w:r>
      <w:r w:rsidRPr="00DB5CEB">
        <w:t xml:space="preserve"> through the award of an IALA AtoN Level 1 Certificate by an Accredited Training Organisation should be:</w:t>
      </w:r>
    </w:p>
    <w:p w14:paraId="1A9245A6" w14:textId="77777777" w:rsidR="00A457E6" w:rsidRPr="00DB5CEB" w:rsidRDefault="00A457E6" w:rsidP="00A457E6">
      <w:pPr>
        <w:pStyle w:val="Bullet1"/>
        <w:rPr>
          <w:lang w:val="en-GB"/>
        </w:rPr>
      </w:pPr>
      <w:r w:rsidRPr="00DB5CEB">
        <w:rPr>
          <w:lang w:val="en-GB"/>
        </w:rPr>
        <w:t>Structured in accordance with written programmes, including such methods and means of delivery (such as Microsoft PowerPoint®), procedures and course material as are necessary to achieve the prescribed standard of competency; and</w:t>
      </w:r>
    </w:p>
    <w:p w14:paraId="7886C273" w14:textId="77777777" w:rsidR="00A457E6" w:rsidRPr="00DB5CEB" w:rsidRDefault="00A457E6" w:rsidP="00A457E6">
      <w:pPr>
        <w:pStyle w:val="Bullet1"/>
        <w:rPr>
          <w:lang w:val="en-GB"/>
        </w:rPr>
      </w:pPr>
      <w:r w:rsidRPr="00DB5CEB">
        <w:rPr>
          <w:lang w:val="en-GB"/>
        </w:rPr>
        <w:t>Conducted, monitored, assessed and supported by persons qualified in accordance with Part C; section 4 of this document – Training Staff requirements.</w:t>
      </w:r>
    </w:p>
    <w:p w14:paraId="64DEAB1D" w14:textId="77777777" w:rsidR="00A457E6" w:rsidRPr="00DB5CEB" w:rsidRDefault="00A457E6" w:rsidP="00A457E6">
      <w:pPr>
        <w:pStyle w:val="BodyText"/>
      </w:pPr>
      <w:r w:rsidRPr="00DB5CEB">
        <w:t>Training staff are recommended to review initially the course outline and detailed syllabus for each main subject heading.  A training needs analysis process should then be conducted for each participant based on academic qualifications; skills and competencies acquired prior to the model course and other relevant experience.  This should lead to the identification of where additional foundation training (including language training) may be required or where specific training in some sub-elements can be deleted from the final course programme.</w:t>
      </w:r>
    </w:p>
    <w:p w14:paraId="4D5762C2" w14:textId="77777777" w:rsidR="00A457E6" w:rsidRPr="00DB5CEB" w:rsidRDefault="00A457E6" w:rsidP="00A457E6">
      <w:pPr>
        <w:pStyle w:val="BodyText"/>
      </w:pPr>
      <w:r w:rsidRPr="00DB5CEB">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is maintained.</w:t>
      </w:r>
    </w:p>
    <w:p w14:paraId="2C74838B" w14:textId="77777777" w:rsidR="00A457E6" w:rsidRPr="00DB5CEB" w:rsidRDefault="00A457E6" w:rsidP="00A457E6">
      <w:pPr>
        <w:pStyle w:val="BodyText"/>
      </w:pPr>
      <w:r w:rsidRPr="00DB5CEB">
        <w:t>Successful completion of this model course leading to the award of an IALA AtoN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14:paraId="0CE747E3" w14:textId="77777777" w:rsidR="00A457E6" w:rsidRPr="00DB5CEB" w:rsidRDefault="00A457E6" w:rsidP="004F56EB">
      <w:pPr>
        <w:pStyle w:val="Heading1"/>
      </w:pPr>
      <w:bookmarkStart w:id="20" w:name="_Toc419881203"/>
      <w:bookmarkStart w:id="21" w:name="_Toc442608015"/>
      <w:bookmarkStart w:id="22" w:name="_Toc471895733"/>
      <w:r w:rsidRPr="00DB5CEB">
        <w:t>COURSE MODULES</w:t>
      </w:r>
      <w:bookmarkEnd w:id="20"/>
      <w:bookmarkEnd w:id="21"/>
      <w:bookmarkEnd w:id="22"/>
    </w:p>
    <w:p w14:paraId="1FBD8185" w14:textId="77777777" w:rsidR="00A457E6" w:rsidRPr="00DB5CEB" w:rsidRDefault="00A457E6" w:rsidP="00A457E6">
      <w:pPr>
        <w:pStyle w:val="Heading1separatationline"/>
      </w:pPr>
    </w:p>
    <w:p w14:paraId="441E8BAE" w14:textId="77777777" w:rsidR="00A457E6" w:rsidRPr="00DB5CEB" w:rsidRDefault="00A457E6" w:rsidP="00A457E6">
      <w:pPr>
        <w:pStyle w:val="BodyText"/>
      </w:pPr>
      <w:r w:rsidRPr="00DB5CEB">
        <w:t>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Lesson plans shown in Part E of the document assume that all participants will receive instruction in all sub-elements of the complete syllabus.  IALA reference publications that the instructor may wish to use are listed under each modular subject element.  Accredited Training Organisations can add local publications and training aids as appropriate.</w:t>
      </w:r>
    </w:p>
    <w:p w14:paraId="62E16D2C" w14:textId="77777777" w:rsidR="00A457E6" w:rsidRPr="00DB5CEB" w:rsidRDefault="00A457E6" w:rsidP="00A457E6">
      <w:pPr>
        <w:pStyle w:val="BodyText"/>
      </w:pPr>
      <w:r w:rsidRPr="00DB5CEB">
        <w:t>The level of competence required from an AtoN manager is shown for each element or sub-element as required.  These are graded from level 1 (basic understanding) to level 4 (detailed understanding).  A further higher level 5 is reserved for senior management.  Details are at Table 1 below.</w:t>
      </w:r>
    </w:p>
    <w:p w14:paraId="7D261E74" w14:textId="77777777" w:rsidR="004F56EB" w:rsidRPr="00DB5CEB" w:rsidRDefault="004F56EB">
      <w:pPr>
        <w:spacing w:after="200" w:line="276" w:lineRule="auto"/>
        <w:rPr>
          <w:rFonts w:asciiTheme="majorHAnsi" w:eastAsiaTheme="majorEastAsia" w:hAnsiTheme="majorHAnsi" w:cstheme="majorBidi"/>
          <w:b/>
          <w:bCs/>
          <w:caps/>
          <w:color w:val="00AFAA"/>
          <w:sz w:val="28"/>
          <w:szCs w:val="24"/>
        </w:rPr>
      </w:pPr>
      <w:bookmarkStart w:id="23" w:name="_Toc419881204"/>
      <w:bookmarkStart w:id="24" w:name="_Toc442608016"/>
      <w:r w:rsidRPr="00DB5CEB">
        <w:br w:type="page"/>
      </w:r>
    </w:p>
    <w:p w14:paraId="3A6B3071" w14:textId="77777777" w:rsidR="00A457E6" w:rsidRPr="00DB5CEB" w:rsidRDefault="00A457E6" w:rsidP="004F56EB">
      <w:pPr>
        <w:pStyle w:val="Heading1"/>
      </w:pPr>
      <w:bookmarkStart w:id="25" w:name="_Toc471895734"/>
      <w:r w:rsidRPr="00DB5CEB">
        <w:lastRenderedPageBreak/>
        <w:t>SUBJECT OUTLINE</w:t>
      </w:r>
      <w:bookmarkEnd w:id="23"/>
      <w:bookmarkEnd w:id="24"/>
      <w:bookmarkEnd w:id="25"/>
    </w:p>
    <w:p w14:paraId="3D2E32E5" w14:textId="77777777" w:rsidR="00A457E6" w:rsidRPr="00DB5CEB" w:rsidRDefault="00A457E6" w:rsidP="00A457E6">
      <w:pPr>
        <w:pStyle w:val="Heading1separatationline"/>
      </w:pPr>
    </w:p>
    <w:p w14:paraId="30635ED9" w14:textId="77777777" w:rsidR="00A457E6" w:rsidRPr="00DB5CEB" w:rsidRDefault="00A457E6" w:rsidP="00A457E6">
      <w:pPr>
        <w:pStyle w:val="BodyText"/>
      </w:pPr>
      <w:r w:rsidRPr="00DB5CEB">
        <w:t>A subject outline for each module is shown in tabular form in Part E of this document.  This lists the minimum recommended level of competence for each subject element or sub-element.  Sub-elements have been grouped so that training covering them might reasonably be delivered in a 40-minute lecture, assuming a standard entry level based on training needs analysis and a common standard of language comprehension for all participants.</w:t>
      </w:r>
    </w:p>
    <w:p w14:paraId="6F3A74A2" w14:textId="77777777" w:rsidR="00A457E6" w:rsidRPr="00DB5CEB" w:rsidRDefault="00A457E6" w:rsidP="00A457E6">
      <w:pPr>
        <w:pStyle w:val="BodyText"/>
      </w:pPr>
      <w:r w:rsidRPr="00DB5CEB">
        <w:t>A standard 40-minute lecture has been selected so that 10 minutes can be allocated to questions with an additional 10-minute interval between lectures.  This should permit instructors (having reviewed the training objectives of each element and the particular needs of participants) to adjust timing to match local circumstances.</w:t>
      </w:r>
    </w:p>
    <w:p w14:paraId="309967D5" w14:textId="77777777" w:rsidR="00A457E6" w:rsidRPr="00DB5CEB" w:rsidRDefault="00A457E6" w:rsidP="00A457E6">
      <w:pPr>
        <w:pStyle w:val="Tablecaption"/>
      </w:pPr>
      <w:bookmarkStart w:id="26" w:name="_Ref302301665"/>
      <w:bookmarkStart w:id="27" w:name="_Toc434431724"/>
      <w:bookmarkStart w:id="28" w:name="_Toc442347371"/>
      <w:bookmarkStart w:id="29" w:name="_Toc471895792"/>
      <w:r w:rsidRPr="00DB5CEB">
        <w:t>Levels of Competence</w:t>
      </w:r>
      <w:bookmarkEnd w:id="26"/>
      <w:bookmarkEnd w:id="27"/>
      <w:bookmarkEnd w:id="28"/>
      <w:bookmarkEnd w:id="29"/>
    </w:p>
    <w:tbl>
      <w:tblPr>
        <w:tblStyle w:val="TableGrid"/>
        <w:tblW w:w="0" w:type="auto"/>
        <w:jc w:val="center"/>
        <w:tblLayout w:type="fixed"/>
        <w:tblLook w:val="04A0" w:firstRow="1" w:lastRow="0" w:firstColumn="1" w:lastColumn="0" w:noHBand="0" w:noVBand="1"/>
      </w:tblPr>
      <w:tblGrid>
        <w:gridCol w:w="988"/>
        <w:gridCol w:w="2018"/>
        <w:gridCol w:w="3368"/>
        <w:gridCol w:w="3686"/>
      </w:tblGrid>
      <w:tr w:rsidR="00A457E6" w:rsidRPr="00DB5CEB" w14:paraId="2E591BFD" w14:textId="77777777" w:rsidTr="003313C9">
        <w:trPr>
          <w:jc w:val="center"/>
        </w:trPr>
        <w:tc>
          <w:tcPr>
            <w:tcW w:w="988" w:type="dxa"/>
            <w:shd w:val="clear" w:color="auto" w:fill="auto"/>
            <w:tcMar>
              <w:top w:w="57" w:type="dxa"/>
              <w:bottom w:w="57" w:type="dxa"/>
            </w:tcMar>
          </w:tcPr>
          <w:p w14:paraId="08312F53" w14:textId="77777777" w:rsidR="00A457E6" w:rsidRPr="00DB5CEB" w:rsidRDefault="00A457E6" w:rsidP="003313C9">
            <w:pPr>
              <w:pStyle w:val="Tableheading"/>
              <w:rPr>
                <w:lang w:val="en-GB"/>
              </w:rPr>
            </w:pPr>
            <w:r w:rsidRPr="00DB5CEB">
              <w:rPr>
                <w:lang w:val="en-GB"/>
              </w:rPr>
              <w:t>Level</w:t>
            </w:r>
          </w:p>
        </w:tc>
        <w:tc>
          <w:tcPr>
            <w:tcW w:w="2018" w:type="dxa"/>
            <w:tcMar>
              <w:top w:w="57" w:type="dxa"/>
              <w:bottom w:w="57" w:type="dxa"/>
            </w:tcMar>
          </w:tcPr>
          <w:p w14:paraId="61F12791" w14:textId="77777777" w:rsidR="00A457E6" w:rsidRPr="00DB5CEB" w:rsidRDefault="00A457E6" w:rsidP="003313C9">
            <w:pPr>
              <w:pStyle w:val="Tableheading"/>
              <w:rPr>
                <w:lang w:val="en-GB"/>
              </w:rPr>
            </w:pPr>
            <w:r w:rsidRPr="00DB5CEB">
              <w:rPr>
                <w:lang w:val="en-GB"/>
              </w:rPr>
              <w:t>Learning Outcome</w:t>
            </w:r>
          </w:p>
        </w:tc>
        <w:tc>
          <w:tcPr>
            <w:tcW w:w="3368" w:type="dxa"/>
            <w:tcMar>
              <w:top w:w="57" w:type="dxa"/>
              <w:bottom w:w="57" w:type="dxa"/>
            </w:tcMar>
          </w:tcPr>
          <w:p w14:paraId="7B87CA27" w14:textId="77777777" w:rsidR="00A457E6" w:rsidRPr="00DB5CEB" w:rsidRDefault="00A457E6" w:rsidP="003313C9">
            <w:pPr>
              <w:pStyle w:val="Tableheading"/>
              <w:rPr>
                <w:lang w:val="en-GB"/>
              </w:rPr>
            </w:pPr>
            <w:r w:rsidRPr="00DB5CEB">
              <w:rPr>
                <w:lang w:val="en-GB"/>
              </w:rPr>
              <w:t>Instructional Objectives</w:t>
            </w:r>
          </w:p>
        </w:tc>
        <w:tc>
          <w:tcPr>
            <w:tcW w:w="3686" w:type="dxa"/>
            <w:tcMar>
              <w:top w:w="57" w:type="dxa"/>
              <w:bottom w:w="57" w:type="dxa"/>
            </w:tcMar>
          </w:tcPr>
          <w:p w14:paraId="23632A43" w14:textId="77777777" w:rsidR="00A457E6" w:rsidRPr="00DB5CEB" w:rsidRDefault="00A457E6" w:rsidP="003313C9">
            <w:pPr>
              <w:pStyle w:val="Tableheading"/>
              <w:rPr>
                <w:lang w:val="en-GB"/>
              </w:rPr>
            </w:pPr>
            <w:r w:rsidRPr="00DB5CEB">
              <w:rPr>
                <w:lang w:val="en-GB"/>
              </w:rPr>
              <w:t>Required skills</w:t>
            </w:r>
          </w:p>
        </w:tc>
      </w:tr>
      <w:tr w:rsidR="00A457E6" w:rsidRPr="00DB5CEB" w14:paraId="68DE8A50" w14:textId="77777777" w:rsidTr="004F56EB">
        <w:trPr>
          <w:jc w:val="center"/>
        </w:trPr>
        <w:tc>
          <w:tcPr>
            <w:tcW w:w="988" w:type="dxa"/>
            <w:tcMar>
              <w:top w:w="57" w:type="dxa"/>
              <w:bottom w:w="57" w:type="dxa"/>
            </w:tcMar>
            <w:vAlign w:val="center"/>
          </w:tcPr>
          <w:p w14:paraId="2B9395F9" w14:textId="77777777" w:rsidR="00A457E6" w:rsidRPr="00DB5CEB" w:rsidRDefault="00A457E6" w:rsidP="004F56EB">
            <w:pPr>
              <w:pStyle w:val="Tabletext"/>
              <w:jc w:val="center"/>
            </w:pPr>
            <w:r w:rsidRPr="00DB5CEB">
              <w:t>1</w:t>
            </w:r>
          </w:p>
        </w:tc>
        <w:tc>
          <w:tcPr>
            <w:tcW w:w="2018" w:type="dxa"/>
            <w:tcMar>
              <w:top w:w="57" w:type="dxa"/>
              <w:bottom w:w="57" w:type="dxa"/>
            </w:tcMar>
            <w:vAlign w:val="center"/>
          </w:tcPr>
          <w:p w14:paraId="57ED3BDC" w14:textId="77777777" w:rsidR="00A457E6" w:rsidRPr="00DB5CEB" w:rsidRDefault="00A457E6" w:rsidP="003313C9">
            <w:pPr>
              <w:pStyle w:val="Tabletext"/>
            </w:pPr>
            <w:r w:rsidRPr="00DB5CEB">
              <w:t>The conduct of routine tasks with some supervision</w:t>
            </w:r>
          </w:p>
        </w:tc>
        <w:tc>
          <w:tcPr>
            <w:tcW w:w="3368" w:type="dxa"/>
            <w:tcMar>
              <w:top w:w="57" w:type="dxa"/>
              <w:bottom w:w="57" w:type="dxa"/>
            </w:tcMar>
            <w:vAlign w:val="center"/>
          </w:tcPr>
          <w:p w14:paraId="431E4EEC" w14:textId="77777777" w:rsidR="00A457E6" w:rsidRPr="00DB5CEB" w:rsidRDefault="00A457E6" w:rsidP="003313C9">
            <w:pPr>
              <w:pStyle w:val="Tabletext"/>
            </w:pPr>
            <w:r w:rsidRPr="00DB5CEB">
              <w:t xml:space="preserve">A </w:t>
            </w:r>
            <w:r w:rsidRPr="00DB5CEB">
              <w:rPr>
                <w:b/>
              </w:rPr>
              <w:t>basic</w:t>
            </w:r>
            <w:r w:rsidRPr="00DB5CEB">
              <w:t xml:space="preserve"> understanding of facts and principles </w:t>
            </w:r>
          </w:p>
        </w:tc>
        <w:tc>
          <w:tcPr>
            <w:tcW w:w="3686" w:type="dxa"/>
            <w:tcMar>
              <w:top w:w="57" w:type="dxa"/>
              <w:bottom w:w="57" w:type="dxa"/>
            </w:tcMar>
            <w:vAlign w:val="center"/>
          </w:tcPr>
          <w:p w14:paraId="7CC69211" w14:textId="77777777" w:rsidR="00A457E6" w:rsidRPr="00DB5CEB" w:rsidRDefault="00A457E6" w:rsidP="003313C9">
            <w:pPr>
              <w:pStyle w:val="Tabletext"/>
            </w:pPr>
            <w:r w:rsidRPr="00DB5CEB">
              <w:t>First stage in acquiring competency of a complex skill.  Appropriate responses are identified through trial and error</w:t>
            </w:r>
          </w:p>
        </w:tc>
      </w:tr>
      <w:tr w:rsidR="00A457E6" w:rsidRPr="00DB5CEB" w14:paraId="45BC039B" w14:textId="77777777" w:rsidTr="004F56EB">
        <w:trPr>
          <w:jc w:val="center"/>
        </w:trPr>
        <w:tc>
          <w:tcPr>
            <w:tcW w:w="988" w:type="dxa"/>
            <w:tcMar>
              <w:top w:w="57" w:type="dxa"/>
              <w:bottom w:w="57" w:type="dxa"/>
            </w:tcMar>
            <w:vAlign w:val="center"/>
          </w:tcPr>
          <w:p w14:paraId="3C6D0DE2" w14:textId="77777777" w:rsidR="00A457E6" w:rsidRPr="00DB5CEB" w:rsidRDefault="00A457E6" w:rsidP="004F56EB">
            <w:pPr>
              <w:pStyle w:val="Tabletext"/>
              <w:jc w:val="center"/>
            </w:pPr>
            <w:r w:rsidRPr="00DB5CEB">
              <w:t>2</w:t>
            </w:r>
          </w:p>
        </w:tc>
        <w:tc>
          <w:tcPr>
            <w:tcW w:w="2018" w:type="dxa"/>
            <w:tcMar>
              <w:top w:w="57" w:type="dxa"/>
              <w:bottom w:w="57" w:type="dxa"/>
            </w:tcMar>
            <w:vAlign w:val="center"/>
          </w:tcPr>
          <w:p w14:paraId="3EBA6361" w14:textId="77777777" w:rsidR="00A457E6" w:rsidRPr="00DB5CEB" w:rsidRDefault="00A457E6" w:rsidP="003313C9">
            <w:pPr>
              <w:pStyle w:val="Tabletext"/>
            </w:pPr>
            <w:r w:rsidRPr="00DB5CEB">
              <w:t>The conduct of routine tasks unsupervised and some more complex tasks under guidance</w:t>
            </w:r>
          </w:p>
        </w:tc>
        <w:tc>
          <w:tcPr>
            <w:tcW w:w="3368" w:type="dxa"/>
            <w:tcMar>
              <w:top w:w="57" w:type="dxa"/>
              <w:bottom w:w="57" w:type="dxa"/>
            </w:tcMar>
            <w:vAlign w:val="center"/>
          </w:tcPr>
          <w:p w14:paraId="0F8356A2" w14:textId="77777777" w:rsidR="00A457E6" w:rsidRPr="00DB5CEB" w:rsidRDefault="00A457E6" w:rsidP="003313C9">
            <w:pPr>
              <w:pStyle w:val="Tabletext"/>
            </w:pPr>
            <w:r w:rsidRPr="00DB5CEB">
              <w:t xml:space="preserve">A </w:t>
            </w:r>
            <w:r w:rsidRPr="00DB5CEB">
              <w:rPr>
                <w:b/>
              </w:rPr>
              <w:t>satisfactory</w:t>
            </w:r>
            <w:r w:rsidRPr="00DB5CEB">
              <w:t xml:space="preserve"> understanding of theoretical concepts and principles so that they can be applied in practice</w:t>
            </w:r>
          </w:p>
        </w:tc>
        <w:tc>
          <w:tcPr>
            <w:tcW w:w="3686" w:type="dxa"/>
            <w:tcMar>
              <w:top w:w="57" w:type="dxa"/>
              <w:bottom w:w="57" w:type="dxa"/>
            </w:tcMar>
            <w:vAlign w:val="center"/>
          </w:tcPr>
          <w:p w14:paraId="3C9F48E3" w14:textId="77777777" w:rsidR="00A457E6" w:rsidRPr="00DB5CEB" w:rsidRDefault="00A457E6" w:rsidP="003313C9">
            <w:pPr>
              <w:pStyle w:val="Tabletext"/>
            </w:pPr>
            <w:r w:rsidRPr="00DB5CEB">
              <w:t>Correctly acquired responses have become habitual.  Actions can be performed confidently and efficiently</w:t>
            </w:r>
          </w:p>
        </w:tc>
      </w:tr>
      <w:tr w:rsidR="00A457E6" w:rsidRPr="00DB5CEB" w14:paraId="69B1AAA8" w14:textId="77777777" w:rsidTr="004F56EB">
        <w:trPr>
          <w:jc w:val="center"/>
        </w:trPr>
        <w:tc>
          <w:tcPr>
            <w:tcW w:w="988" w:type="dxa"/>
            <w:tcMar>
              <w:top w:w="57" w:type="dxa"/>
              <w:bottom w:w="57" w:type="dxa"/>
            </w:tcMar>
            <w:vAlign w:val="center"/>
          </w:tcPr>
          <w:p w14:paraId="58E334AA" w14:textId="77777777" w:rsidR="00A457E6" w:rsidRPr="00DB5CEB" w:rsidRDefault="00A457E6" w:rsidP="004F56EB">
            <w:pPr>
              <w:pStyle w:val="Tabletext"/>
              <w:jc w:val="center"/>
            </w:pPr>
            <w:r w:rsidRPr="00DB5CEB">
              <w:t>3</w:t>
            </w:r>
          </w:p>
        </w:tc>
        <w:tc>
          <w:tcPr>
            <w:tcW w:w="2018" w:type="dxa"/>
            <w:tcMar>
              <w:top w:w="57" w:type="dxa"/>
              <w:bottom w:w="57" w:type="dxa"/>
            </w:tcMar>
            <w:vAlign w:val="center"/>
          </w:tcPr>
          <w:p w14:paraId="1F68320E" w14:textId="77777777" w:rsidR="00A457E6" w:rsidRPr="00DB5CEB" w:rsidRDefault="00A457E6" w:rsidP="003313C9">
            <w:pPr>
              <w:pStyle w:val="Tabletext"/>
            </w:pPr>
            <w:r w:rsidRPr="00DB5CEB">
              <w:t xml:space="preserve">The skilful conduct of many complex and non-routine tasks </w:t>
            </w:r>
          </w:p>
        </w:tc>
        <w:tc>
          <w:tcPr>
            <w:tcW w:w="3368" w:type="dxa"/>
            <w:tcMar>
              <w:top w:w="57" w:type="dxa"/>
              <w:bottom w:w="57" w:type="dxa"/>
            </w:tcMar>
            <w:vAlign w:val="center"/>
          </w:tcPr>
          <w:p w14:paraId="7B5503D2" w14:textId="77777777" w:rsidR="00A457E6" w:rsidRPr="00DB5CEB" w:rsidRDefault="00A457E6" w:rsidP="003313C9">
            <w:pPr>
              <w:pStyle w:val="Tabletext"/>
            </w:pPr>
            <w:r w:rsidRPr="00DB5CEB">
              <w:t xml:space="preserve">A </w:t>
            </w:r>
            <w:r w:rsidRPr="00DB5CEB">
              <w:rPr>
                <w:b/>
              </w:rPr>
              <w:t xml:space="preserve">good </w:t>
            </w:r>
            <w:r w:rsidRPr="00DB5CEB">
              <w:t>understanding of the subject matter and its interaction with others leading to an analytical  distinction between facts and inferences</w:t>
            </w:r>
          </w:p>
        </w:tc>
        <w:tc>
          <w:tcPr>
            <w:tcW w:w="3686" w:type="dxa"/>
            <w:tcMar>
              <w:top w:w="57" w:type="dxa"/>
              <w:bottom w:w="57" w:type="dxa"/>
            </w:tcMar>
            <w:vAlign w:val="center"/>
          </w:tcPr>
          <w:p w14:paraId="07808D19" w14:textId="77777777" w:rsidR="00A457E6" w:rsidRPr="00DB5CEB" w:rsidRDefault="00A457E6" w:rsidP="003313C9">
            <w:pPr>
              <w:pStyle w:val="Tabletext"/>
            </w:pPr>
            <w:r w:rsidRPr="00DB5CEB">
              <w:t xml:space="preserve">Complex actions are inherently co-ordinated and performed smoothly, accurately and skilfully </w:t>
            </w:r>
          </w:p>
        </w:tc>
      </w:tr>
      <w:tr w:rsidR="00A457E6" w:rsidRPr="00DB5CEB" w14:paraId="363BA984" w14:textId="77777777" w:rsidTr="004F56EB">
        <w:trPr>
          <w:jc w:val="center"/>
        </w:trPr>
        <w:tc>
          <w:tcPr>
            <w:tcW w:w="988" w:type="dxa"/>
            <w:tcMar>
              <w:top w:w="57" w:type="dxa"/>
              <w:bottom w:w="57" w:type="dxa"/>
            </w:tcMar>
            <w:vAlign w:val="center"/>
          </w:tcPr>
          <w:p w14:paraId="5FECE02C" w14:textId="77777777" w:rsidR="00A457E6" w:rsidRPr="00DB5CEB" w:rsidRDefault="00A457E6" w:rsidP="004F56EB">
            <w:pPr>
              <w:pStyle w:val="Tabletext"/>
              <w:jc w:val="center"/>
            </w:pPr>
            <w:r w:rsidRPr="00DB5CEB">
              <w:t>4</w:t>
            </w:r>
          </w:p>
        </w:tc>
        <w:tc>
          <w:tcPr>
            <w:tcW w:w="2018" w:type="dxa"/>
            <w:tcMar>
              <w:top w:w="57" w:type="dxa"/>
              <w:bottom w:w="57" w:type="dxa"/>
            </w:tcMar>
            <w:vAlign w:val="center"/>
          </w:tcPr>
          <w:p w14:paraId="1D60DC77" w14:textId="77777777" w:rsidR="00A457E6" w:rsidRPr="00DB5CEB" w:rsidRDefault="00A457E6" w:rsidP="003313C9">
            <w:pPr>
              <w:pStyle w:val="Tabletext"/>
            </w:pPr>
            <w:r w:rsidRPr="00DB5CEB">
              <w:t xml:space="preserve">The professional conduct of unsupervised technical and managerial tasks </w:t>
            </w:r>
          </w:p>
        </w:tc>
        <w:tc>
          <w:tcPr>
            <w:tcW w:w="3368" w:type="dxa"/>
            <w:tcMar>
              <w:top w:w="57" w:type="dxa"/>
              <w:bottom w:w="57" w:type="dxa"/>
            </w:tcMar>
            <w:vAlign w:val="center"/>
          </w:tcPr>
          <w:p w14:paraId="27F68AF6" w14:textId="77777777" w:rsidR="00A457E6" w:rsidRPr="00DB5CEB" w:rsidRDefault="00A457E6" w:rsidP="003313C9">
            <w:pPr>
              <w:pStyle w:val="Tabletext"/>
            </w:pPr>
            <w:r w:rsidRPr="00DB5CEB">
              <w:t xml:space="preserve">A </w:t>
            </w:r>
            <w:r w:rsidRPr="00DB5CEB">
              <w:rPr>
                <w:b/>
              </w:rPr>
              <w:t>detailed</w:t>
            </w:r>
            <w:r w:rsidRPr="00DB5CEB">
              <w:t xml:space="preserve"> understanding of facts, theories and practical applications which enables problem solving and prioritisation</w:t>
            </w:r>
          </w:p>
        </w:tc>
        <w:tc>
          <w:tcPr>
            <w:tcW w:w="3686" w:type="dxa"/>
            <w:tcMar>
              <w:top w:w="57" w:type="dxa"/>
              <w:bottom w:w="57" w:type="dxa"/>
            </w:tcMar>
            <w:vAlign w:val="center"/>
          </w:tcPr>
          <w:p w14:paraId="383DCF04" w14:textId="77777777" w:rsidR="00A457E6" w:rsidRPr="00DB5CEB" w:rsidRDefault="00A457E6" w:rsidP="003313C9">
            <w:pPr>
              <w:pStyle w:val="Tabletext"/>
            </w:pPr>
            <w:r w:rsidRPr="00DB5CEB">
              <w:t xml:space="preserve">Acquired skills are developed to the extent that rapid reaction and adaptation to unforeseen situations is second nature </w:t>
            </w:r>
          </w:p>
        </w:tc>
      </w:tr>
    </w:tbl>
    <w:p w14:paraId="29E2F75C" w14:textId="77777777" w:rsidR="00A457E6" w:rsidRPr="00DB5CEB" w:rsidRDefault="00A457E6" w:rsidP="00A457E6">
      <w:pPr>
        <w:pStyle w:val="BodyText"/>
      </w:pPr>
    </w:p>
    <w:p w14:paraId="03384610" w14:textId="77777777" w:rsidR="00A457E6" w:rsidRPr="00DB5CEB" w:rsidRDefault="00A457E6" w:rsidP="004F56EB">
      <w:pPr>
        <w:pStyle w:val="Heading1"/>
      </w:pPr>
      <w:bookmarkStart w:id="30" w:name="_Toc419881205"/>
      <w:bookmarkStart w:id="31" w:name="_Toc442608017"/>
      <w:bookmarkStart w:id="32" w:name="_Toc471895735"/>
      <w:r w:rsidRPr="00DB5CEB">
        <w:t>DETAILED TEACHING SYLLABUS</w:t>
      </w:r>
      <w:bookmarkEnd w:id="30"/>
      <w:bookmarkEnd w:id="31"/>
      <w:bookmarkEnd w:id="32"/>
    </w:p>
    <w:p w14:paraId="20E48BC9" w14:textId="77777777" w:rsidR="00A457E6" w:rsidRPr="00DB5CEB" w:rsidRDefault="00A457E6" w:rsidP="00A457E6">
      <w:pPr>
        <w:pStyle w:val="Heading1separatationline"/>
      </w:pPr>
    </w:p>
    <w:p w14:paraId="7AD36BCB" w14:textId="77777777" w:rsidR="00A457E6" w:rsidRPr="00DB5CEB" w:rsidRDefault="00A457E6" w:rsidP="00A457E6">
      <w:pPr>
        <w:pStyle w:val="BodyText"/>
      </w:pPr>
      <w:r w:rsidRPr="00DB5CEB">
        <w:t>The detailed teaching syllabus for each module is laid out in a learning-objective format in which the objective for each sub-element describes what each participant must achieve to demonstrate that the necessary level of knowledge has been acquired.  The learning-objective format assumes that the objective for each sub-element is preceded by the phrase:</w:t>
      </w:r>
    </w:p>
    <w:p w14:paraId="1BDB506C" w14:textId="77777777" w:rsidR="00A457E6" w:rsidRPr="00DB5CEB" w:rsidRDefault="00A457E6" w:rsidP="00A457E6">
      <w:pPr>
        <w:pStyle w:val="BodyText"/>
      </w:pPr>
      <w:r w:rsidRPr="00DB5CEB">
        <w:t>The expected learning outcome is that the participant has acquired the recommended level of competence in ……………...</w:t>
      </w:r>
    </w:p>
    <w:p w14:paraId="47A8F482" w14:textId="77777777" w:rsidR="00A457E6" w:rsidRPr="00DB5CEB" w:rsidRDefault="00A457E6" w:rsidP="004F56EB">
      <w:pPr>
        <w:pStyle w:val="Heading1"/>
      </w:pPr>
      <w:bookmarkStart w:id="33" w:name="_Toc419881206"/>
      <w:bookmarkStart w:id="34" w:name="_Toc442608018"/>
      <w:bookmarkStart w:id="35" w:name="_Toc471895736"/>
      <w:r w:rsidRPr="00DB5CEB">
        <w:t>PRESENTATION</w:t>
      </w:r>
      <w:bookmarkEnd w:id="33"/>
      <w:bookmarkEnd w:id="34"/>
      <w:bookmarkEnd w:id="35"/>
    </w:p>
    <w:p w14:paraId="37B8FEB0" w14:textId="77777777" w:rsidR="00A457E6" w:rsidRPr="00DB5CEB" w:rsidRDefault="00A457E6" w:rsidP="00A457E6">
      <w:pPr>
        <w:pStyle w:val="Heading1separatationline"/>
      </w:pPr>
    </w:p>
    <w:p w14:paraId="4F0F6926" w14:textId="77777777" w:rsidR="00A457E6" w:rsidRPr="00DB5CEB" w:rsidRDefault="00A457E6" w:rsidP="00A457E6">
      <w:pPr>
        <w:pStyle w:val="BodyText"/>
      </w:pPr>
      <w:r w:rsidRPr="00DB5CEB">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14:paraId="1D41AE06" w14:textId="77777777" w:rsidR="004F56EB" w:rsidRPr="00DB5CEB" w:rsidRDefault="004F56EB">
      <w:pPr>
        <w:spacing w:after="200" w:line="276" w:lineRule="auto"/>
        <w:rPr>
          <w:rFonts w:asciiTheme="majorHAnsi" w:eastAsiaTheme="majorEastAsia" w:hAnsiTheme="majorHAnsi" w:cstheme="majorBidi"/>
          <w:b/>
          <w:bCs/>
          <w:caps/>
          <w:color w:val="00AFAA"/>
          <w:sz w:val="28"/>
          <w:szCs w:val="24"/>
        </w:rPr>
      </w:pPr>
      <w:bookmarkStart w:id="36" w:name="_Toc419881207"/>
      <w:bookmarkStart w:id="37" w:name="_Toc442608019"/>
      <w:r w:rsidRPr="00DB5CEB">
        <w:br w:type="page"/>
      </w:r>
    </w:p>
    <w:p w14:paraId="7BBDE023" w14:textId="77777777" w:rsidR="00A457E6" w:rsidRPr="00DB5CEB" w:rsidRDefault="00A457E6" w:rsidP="004F56EB">
      <w:pPr>
        <w:pStyle w:val="Heading1"/>
      </w:pPr>
      <w:bookmarkStart w:id="38" w:name="_Toc471895737"/>
      <w:r w:rsidRPr="00DB5CEB">
        <w:lastRenderedPageBreak/>
        <w:t>EVALUATION OR ASSESSMENT OF THE COURSE PARTICIPANTS</w:t>
      </w:r>
      <w:bookmarkEnd w:id="36"/>
      <w:bookmarkEnd w:id="37"/>
      <w:bookmarkEnd w:id="38"/>
    </w:p>
    <w:p w14:paraId="3E4C9540" w14:textId="77777777" w:rsidR="00A457E6" w:rsidRPr="00DB5CEB" w:rsidRDefault="00A457E6" w:rsidP="00A457E6">
      <w:pPr>
        <w:pStyle w:val="Heading1separatationline"/>
      </w:pPr>
    </w:p>
    <w:p w14:paraId="1B069FE1" w14:textId="77777777" w:rsidR="00A457E6" w:rsidRPr="00DB5CEB" w:rsidRDefault="00A457E6" w:rsidP="00A457E6">
      <w:pPr>
        <w:pStyle w:val="BodyText"/>
      </w:pPr>
      <w:r w:rsidRPr="00DB5CEB">
        <w:t>‘The award of AtoN qualifications should be based on the principle that satisfactory results are obtained during the basic training course’</w:t>
      </w:r>
      <w:r w:rsidRPr="00DB5CEB">
        <w:rPr>
          <w:rStyle w:val="FootnoteReference"/>
        </w:rPr>
        <w:footnoteReference w:id="5"/>
      </w:r>
      <w:r w:rsidRPr="00DB5CEB">
        <w:t>.  The Model Course for AtoN Managers is principally theoretical supported by some practical tasks.  It is recommended therefore that the competency of each participant is evaluated or assessed by formal written tests taken by participants at the end of each module or group of modules, supported where appropriate by a personality assessment of each participant.  Further recommendations are at Part D paragraph 3.</w:t>
      </w:r>
    </w:p>
    <w:p w14:paraId="6830363B" w14:textId="77777777" w:rsidR="00A457E6" w:rsidRPr="00DB5CEB" w:rsidRDefault="00A457E6" w:rsidP="004F56EB">
      <w:pPr>
        <w:pStyle w:val="Heading1"/>
      </w:pPr>
      <w:bookmarkStart w:id="39" w:name="_Toc419881208"/>
      <w:bookmarkStart w:id="40" w:name="_Toc442608020"/>
      <w:bookmarkStart w:id="41" w:name="_Toc471895738"/>
      <w:r w:rsidRPr="00DB5CEB">
        <w:t>IMPLEMENTATION</w:t>
      </w:r>
      <w:bookmarkEnd w:id="39"/>
      <w:bookmarkEnd w:id="40"/>
      <w:bookmarkEnd w:id="41"/>
    </w:p>
    <w:p w14:paraId="1C9D57D1" w14:textId="77777777" w:rsidR="00A457E6" w:rsidRPr="00DB5CEB" w:rsidRDefault="00A457E6" w:rsidP="00A457E6">
      <w:pPr>
        <w:pStyle w:val="Heading1separatationline"/>
      </w:pPr>
    </w:p>
    <w:p w14:paraId="5B3EB35B" w14:textId="77777777" w:rsidR="00A457E6" w:rsidRPr="00DB5CEB" w:rsidRDefault="00A457E6" w:rsidP="00A457E6">
      <w:pPr>
        <w:pStyle w:val="BodyText"/>
      </w:pPr>
      <w:r w:rsidRPr="00DB5CEB">
        <w:t>It is self-evident that planning and preparation are essential to the successful implementation of this model course.  In order to ensure that participants receive high quality instruction, Training Organisations will ensure that the following minimum assets are available before the course commences:</w:t>
      </w:r>
    </w:p>
    <w:p w14:paraId="0F73A060" w14:textId="77777777" w:rsidR="00A457E6" w:rsidRPr="00DB5CEB" w:rsidRDefault="00A457E6" w:rsidP="00A457E6">
      <w:pPr>
        <w:pStyle w:val="Bullet1"/>
        <w:rPr>
          <w:lang w:val="en-GB"/>
        </w:rPr>
      </w:pPr>
      <w:r w:rsidRPr="00DB5CEB">
        <w:rPr>
          <w:lang w:val="en-GB"/>
        </w:rPr>
        <w:t>Qualified Instructors;</w:t>
      </w:r>
      <w:r w:rsidRPr="00DB5CEB">
        <w:rPr>
          <w:rStyle w:val="FootnoteReference"/>
          <w:lang w:val="en-GB"/>
        </w:rPr>
        <w:footnoteReference w:id="6"/>
      </w:r>
    </w:p>
    <w:p w14:paraId="61DC2F15" w14:textId="77777777" w:rsidR="00A457E6" w:rsidRPr="00DB5CEB" w:rsidRDefault="00A457E6" w:rsidP="00A457E6">
      <w:pPr>
        <w:pStyle w:val="Bullet1"/>
        <w:rPr>
          <w:lang w:val="en-GB"/>
        </w:rPr>
      </w:pPr>
      <w:r w:rsidRPr="00DB5CEB">
        <w:rPr>
          <w:lang w:val="en-GB"/>
        </w:rPr>
        <w:t>Support staff and facilities;</w:t>
      </w:r>
    </w:p>
    <w:p w14:paraId="570718E9" w14:textId="77777777" w:rsidR="00A457E6" w:rsidRPr="00DB5CEB" w:rsidRDefault="00A457E6" w:rsidP="00A457E6">
      <w:pPr>
        <w:pStyle w:val="Bullet1"/>
        <w:rPr>
          <w:lang w:val="en-GB"/>
        </w:rPr>
      </w:pPr>
      <w:r w:rsidRPr="00DB5CEB">
        <w:rPr>
          <w:lang w:val="en-GB"/>
        </w:rPr>
        <w:t>Instruction and rest rooms;</w:t>
      </w:r>
    </w:p>
    <w:p w14:paraId="46538C25" w14:textId="77777777" w:rsidR="00A457E6" w:rsidRPr="00DB5CEB" w:rsidRDefault="00A457E6" w:rsidP="00A457E6">
      <w:pPr>
        <w:pStyle w:val="Bullet1"/>
        <w:rPr>
          <w:lang w:val="en-GB"/>
        </w:rPr>
      </w:pPr>
      <w:r w:rsidRPr="00DB5CEB">
        <w:rPr>
          <w:lang w:val="en-GB"/>
        </w:rPr>
        <w:t>Training aids and equipment;</w:t>
      </w:r>
      <w:r w:rsidRPr="00DB5CEB">
        <w:rPr>
          <w:rStyle w:val="FootnoteReference"/>
          <w:lang w:val="en-GB"/>
        </w:rPr>
        <w:footnoteReference w:id="7"/>
      </w:r>
    </w:p>
    <w:p w14:paraId="0E3437B1" w14:textId="77777777" w:rsidR="00A457E6" w:rsidRPr="00DB5CEB" w:rsidRDefault="00A457E6" w:rsidP="00A457E6">
      <w:pPr>
        <w:pStyle w:val="Bullet1"/>
        <w:rPr>
          <w:lang w:val="en-GB"/>
        </w:rPr>
      </w:pPr>
      <w:r w:rsidRPr="00DB5CEB">
        <w:rPr>
          <w:lang w:val="en-GB"/>
        </w:rPr>
        <w:t>Reference books; publications or extracts and other reference material;</w:t>
      </w:r>
      <w:r w:rsidRPr="00DB5CEB">
        <w:rPr>
          <w:rStyle w:val="FootnoteReference"/>
          <w:lang w:val="en-GB"/>
        </w:rPr>
        <w:footnoteReference w:id="8"/>
      </w:r>
    </w:p>
    <w:p w14:paraId="04494963" w14:textId="77777777" w:rsidR="00A457E6" w:rsidRPr="00DB5CEB" w:rsidRDefault="00A457E6" w:rsidP="00A457E6">
      <w:pPr>
        <w:pStyle w:val="Bullet1"/>
        <w:rPr>
          <w:lang w:val="en-GB"/>
        </w:rPr>
      </w:pPr>
      <w:r w:rsidRPr="00DB5CEB">
        <w:rPr>
          <w:lang w:val="en-GB"/>
        </w:rPr>
        <w:t>Navigational charts and nautical publications.</w:t>
      </w:r>
    </w:p>
    <w:p w14:paraId="0A910467" w14:textId="77777777" w:rsidR="00A457E6" w:rsidRPr="00DB5CEB" w:rsidRDefault="00A457E6" w:rsidP="004F56EB">
      <w:pPr>
        <w:pStyle w:val="Part"/>
        <w:rPr>
          <w:lang w:eastAsia="de-DE"/>
        </w:rPr>
      </w:pPr>
      <w:r w:rsidRPr="00DB5CEB">
        <w:rPr>
          <w:lang w:eastAsia="de-DE"/>
        </w:rPr>
        <w:br w:type="page"/>
      </w:r>
      <w:bookmarkStart w:id="42" w:name="_Toc419881209"/>
      <w:bookmarkStart w:id="43" w:name="_Toc442608021"/>
      <w:r w:rsidR="004F56EB" w:rsidRPr="00DB5CEB">
        <w:rPr>
          <w:lang w:eastAsia="de-DE"/>
        </w:rPr>
        <w:lastRenderedPageBreak/>
        <w:t xml:space="preserve"> </w:t>
      </w:r>
      <w:bookmarkStart w:id="44" w:name="_Toc471895739"/>
      <w:r w:rsidR="004F56EB" w:rsidRPr="00DB5CEB">
        <w:rPr>
          <w:lang w:eastAsia="de-DE"/>
        </w:rPr>
        <w:t xml:space="preserve">- </w:t>
      </w:r>
      <w:r w:rsidRPr="00DB5CEB">
        <w:rPr>
          <w:lang w:eastAsia="de-DE"/>
        </w:rPr>
        <w:t>COURSE FRAMEWORK</w:t>
      </w:r>
      <w:bookmarkEnd w:id="42"/>
      <w:bookmarkEnd w:id="43"/>
      <w:bookmarkEnd w:id="44"/>
    </w:p>
    <w:p w14:paraId="7862A80D" w14:textId="77777777" w:rsidR="00A457E6" w:rsidRPr="00DB5CEB" w:rsidRDefault="00A457E6" w:rsidP="004F56EB">
      <w:pPr>
        <w:pStyle w:val="Heading1"/>
        <w:numPr>
          <w:ilvl w:val="0"/>
          <w:numId w:val="41"/>
        </w:numPr>
      </w:pPr>
      <w:bookmarkStart w:id="45" w:name="_Toc419881210"/>
      <w:bookmarkStart w:id="46" w:name="_Toc442608022"/>
      <w:bookmarkStart w:id="47" w:name="_Toc471895740"/>
      <w:r w:rsidRPr="00DB5CEB">
        <w:t>INTRODUCTION</w:t>
      </w:r>
      <w:bookmarkEnd w:id="45"/>
      <w:bookmarkEnd w:id="46"/>
      <w:bookmarkEnd w:id="47"/>
    </w:p>
    <w:p w14:paraId="7BD5E33F" w14:textId="77777777" w:rsidR="00A457E6" w:rsidRPr="00DB5CEB" w:rsidRDefault="00A457E6" w:rsidP="00A457E6">
      <w:pPr>
        <w:pStyle w:val="Heading1separatationline"/>
      </w:pPr>
    </w:p>
    <w:p w14:paraId="577BD0B6" w14:textId="77777777" w:rsidR="00A457E6" w:rsidRPr="00DB5CEB" w:rsidRDefault="00A457E6" w:rsidP="00A457E6">
      <w:pPr>
        <w:pStyle w:val="BodyText"/>
      </w:pPr>
      <w:r w:rsidRPr="00DB5CEB">
        <w:t xml:space="preserve">This model course is based on IALA Recommendation E-141.  Having demonstrated the required level of competence by passing all the modular examinations and other assessments required by the Accredited Training Organisation, participants will be awarded an IALA AtoN Level 1 Certificate.  This will permit them to operate as a manager with an AtoN service provider approved by the Competent Authority. </w:t>
      </w:r>
      <w:r w:rsidR="00183217">
        <w:t xml:space="preserve"> </w:t>
      </w:r>
      <w:r w:rsidRPr="00DB5CEB">
        <w:t>This model course is considered to be ‘basic’ training.  It is expected that AtoN service providers will provide professional development for newly certified Level 1 managers through their Quality and Training Management Systems.</w:t>
      </w:r>
    </w:p>
    <w:p w14:paraId="4402B474" w14:textId="77777777" w:rsidR="00A457E6" w:rsidRPr="00DB5CEB" w:rsidRDefault="00A457E6" w:rsidP="004F56EB">
      <w:pPr>
        <w:pStyle w:val="Heading1"/>
      </w:pPr>
      <w:bookmarkStart w:id="48" w:name="_Toc419881211"/>
      <w:bookmarkStart w:id="49" w:name="_Toc442608023"/>
      <w:bookmarkStart w:id="50" w:name="_Toc471895741"/>
      <w:r w:rsidRPr="00DB5CEB">
        <w:t>ENTRY LEVEL REQUIREMENTS FOR A LEVEL 1 MANAGER</w:t>
      </w:r>
      <w:bookmarkEnd w:id="48"/>
      <w:bookmarkEnd w:id="49"/>
      <w:bookmarkEnd w:id="50"/>
    </w:p>
    <w:p w14:paraId="36D193EB" w14:textId="77777777" w:rsidR="00A457E6" w:rsidRPr="00DB5CEB" w:rsidRDefault="00A457E6" w:rsidP="00A457E6">
      <w:pPr>
        <w:pStyle w:val="Heading1separatationline"/>
      </w:pPr>
    </w:p>
    <w:p w14:paraId="212466AE" w14:textId="77777777" w:rsidR="00A457E6" w:rsidRPr="00DB5CEB" w:rsidRDefault="00A457E6" w:rsidP="00A457E6">
      <w:pPr>
        <w:pStyle w:val="BodyText"/>
      </w:pPr>
      <w:r w:rsidRPr="00DB5CEB">
        <w:t>IALA Recommendation E-141 makes the assumption that participants selected for this model course would have a professional engineering background or hold a seagoing Master’s Certificate.  In some regions the recruitment pool for potential AtoN managers may not hold personnel with these backgrounds.  It will therefore be for the Accredited Training Organisation, in consultation with the Competent Authority, to determine minimum entry requirements for AtoN Level 1 Manager training.  The following list provides guidance on criteria for selection of participants:</w:t>
      </w:r>
    </w:p>
    <w:p w14:paraId="0C83DF8E" w14:textId="77777777" w:rsidR="00A457E6" w:rsidRPr="00DB5CEB" w:rsidRDefault="00A457E6" w:rsidP="00A457E6">
      <w:pPr>
        <w:pStyle w:val="Bullet1"/>
        <w:rPr>
          <w:lang w:val="en-GB"/>
        </w:rPr>
      </w:pPr>
      <w:r w:rsidRPr="00DB5CEB">
        <w:rPr>
          <w:lang w:val="en-GB"/>
        </w:rPr>
        <w:t>Demonstrable competence in English or other approved main language of instruction;</w:t>
      </w:r>
    </w:p>
    <w:p w14:paraId="3A2402DC" w14:textId="77777777" w:rsidR="00A457E6" w:rsidRPr="00DB5CEB" w:rsidRDefault="00A457E6" w:rsidP="00A457E6">
      <w:pPr>
        <w:pStyle w:val="Bullet1"/>
        <w:rPr>
          <w:lang w:val="en-GB"/>
        </w:rPr>
      </w:pPr>
      <w:r w:rsidRPr="00DB5CEB">
        <w:rPr>
          <w:lang w:val="en-GB"/>
        </w:rPr>
        <w:t>A degree in engineering or related sciences;</w:t>
      </w:r>
    </w:p>
    <w:p w14:paraId="128E7536" w14:textId="77777777" w:rsidR="00A457E6" w:rsidRPr="00DB5CEB" w:rsidRDefault="00A457E6" w:rsidP="00A457E6">
      <w:pPr>
        <w:pStyle w:val="Bullet1"/>
        <w:rPr>
          <w:lang w:val="en-GB"/>
        </w:rPr>
      </w:pPr>
      <w:r w:rsidRPr="00DB5CEB">
        <w:rPr>
          <w:lang w:val="en-GB"/>
        </w:rPr>
        <w:t>A degree from an accredited maritime college;</w:t>
      </w:r>
    </w:p>
    <w:p w14:paraId="7E33506F" w14:textId="77777777" w:rsidR="00A457E6" w:rsidRPr="00DB5CEB" w:rsidRDefault="00A457E6" w:rsidP="00A457E6">
      <w:pPr>
        <w:pStyle w:val="Bullet1"/>
        <w:rPr>
          <w:lang w:val="en-GB"/>
        </w:rPr>
      </w:pPr>
      <w:r w:rsidRPr="00DB5CEB">
        <w:rPr>
          <w:lang w:val="en-GB"/>
        </w:rPr>
        <w:t>A seagoing Master’s Certificate or equivalent military naval qualification;</w:t>
      </w:r>
    </w:p>
    <w:p w14:paraId="11A1BEE5" w14:textId="77777777" w:rsidR="00A457E6" w:rsidRPr="00DB5CEB" w:rsidRDefault="00A457E6" w:rsidP="00A457E6">
      <w:pPr>
        <w:pStyle w:val="Bullet1"/>
        <w:rPr>
          <w:lang w:val="en-GB"/>
        </w:rPr>
      </w:pPr>
      <w:r w:rsidRPr="00DB5CEB">
        <w:rPr>
          <w:lang w:val="en-GB"/>
        </w:rPr>
        <w:t>A diploma in an engineering or related science and at least 3 years’ fieldwork experience;</w:t>
      </w:r>
    </w:p>
    <w:p w14:paraId="05250161" w14:textId="77777777" w:rsidR="00A457E6" w:rsidRPr="00DB5CEB" w:rsidRDefault="00A457E6" w:rsidP="00A457E6">
      <w:pPr>
        <w:pStyle w:val="Bullet1"/>
        <w:rPr>
          <w:lang w:val="en-GB"/>
        </w:rPr>
      </w:pPr>
      <w:r w:rsidRPr="00DB5CEB">
        <w:rPr>
          <w:lang w:val="en-GB"/>
        </w:rPr>
        <w:t>Be in possession of IALA AtoN Level 2 Certificates and at least 3 years’ fieldwork experience;</w:t>
      </w:r>
    </w:p>
    <w:p w14:paraId="77B2A3D4" w14:textId="77777777" w:rsidR="00A457E6" w:rsidRPr="00DB5CEB" w:rsidRDefault="00A457E6" w:rsidP="00A457E6">
      <w:pPr>
        <w:pStyle w:val="Bullet1"/>
        <w:rPr>
          <w:lang w:val="en-GB"/>
        </w:rPr>
      </w:pPr>
      <w:r w:rsidRPr="00DB5CEB">
        <w:rPr>
          <w:lang w:val="en-GB"/>
        </w:rPr>
        <w:t>At least 2 years’ work experience with a recognised AtoN service provider in a junior management capacity.</w:t>
      </w:r>
    </w:p>
    <w:p w14:paraId="1B43E1B2" w14:textId="77777777" w:rsidR="00A457E6" w:rsidRPr="00DB5CEB" w:rsidRDefault="00A457E6" w:rsidP="00AC210C">
      <w:pPr>
        <w:pStyle w:val="Heading1"/>
      </w:pPr>
      <w:bookmarkStart w:id="51" w:name="_Toc419881212"/>
      <w:bookmarkStart w:id="52" w:name="_Toc442608024"/>
      <w:bookmarkStart w:id="53" w:name="_Toc471895742"/>
      <w:r w:rsidRPr="00DB5CEB">
        <w:t>COURSE INTAKE – LIMITATIONS</w:t>
      </w:r>
      <w:bookmarkEnd w:id="51"/>
      <w:bookmarkEnd w:id="52"/>
      <w:bookmarkEnd w:id="53"/>
    </w:p>
    <w:p w14:paraId="16362FE0" w14:textId="77777777" w:rsidR="00A457E6" w:rsidRPr="00DB5CEB" w:rsidRDefault="00A457E6" w:rsidP="00A457E6">
      <w:pPr>
        <w:pStyle w:val="Heading1separatationline"/>
      </w:pPr>
    </w:p>
    <w:p w14:paraId="37D75F6B" w14:textId="77777777" w:rsidR="00A457E6" w:rsidRPr="00DB5CEB" w:rsidRDefault="00A457E6" w:rsidP="00A457E6">
      <w:pPr>
        <w:pStyle w:val="BodyText"/>
      </w:pPr>
      <w:r w:rsidRPr="00DB5CEB">
        <w:t>The Accredited Training Organisation will determine the maximum number of participants that can reasonably acquire the necessary competence during a specific course of instruction.  Experience has shown that given the specialised nature of the syllabus, one instructor should be able to transfer a satisfactory level of understanding to a maximum of 16 participants during a series of 40 minute lectures.</w:t>
      </w:r>
    </w:p>
    <w:p w14:paraId="5C746ACE" w14:textId="77777777" w:rsidR="00A457E6" w:rsidRPr="00DB5CEB" w:rsidRDefault="00A457E6" w:rsidP="00A457E6">
      <w:pPr>
        <w:pStyle w:val="BodyText"/>
      </w:pPr>
      <w:r w:rsidRPr="00DB5CEB">
        <w:t>The course intake may have to be reduced if the level of language comprehension by participants is an issue.  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14:paraId="79323FFE" w14:textId="77777777" w:rsidR="00A457E6" w:rsidRPr="00DB5CEB" w:rsidRDefault="00A457E6" w:rsidP="00AC210C">
      <w:pPr>
        <w:pStyle w:val="Heading1"/>
      </w:pPr>
      <w:bookmarkStart w:id="54" w:name="_Toc419881213"/>
      <w:bookmarkStart w:id="55" w:name="_Toc442608025"/>
      <w:bookmarkStart w:id="56" w:name="_Toc471895743"/>
      <w:r w:rsidRPr="00DB5CEB">
        <w:t>TRAINING STAFF REQUIREMENTS</w:t>
      </w:r>
      <w:bookmarkEnd w:id="54"/>
      <w:bookmarkEnd w:id="55"/>
      <w:bookmarkEnd w:id="56"/>
    </w:p>
    <w:p w14:paraId="17CDE757" w14:textId="77777777" w:rsidR="00A457E6" w:rsidRPr="00DB5CEB" w:rsidRDefault="00A457E6" w:rsidP="00A457E6">
      <w:pPr>
        <w:pStyle w:val="Heading1separatationline"/>
      </w:pPr>
    </w:p>
    <w:p w14:paraId="5130B604" w14:textId="77777777" w:rsidR="00A457E6" w:rsidRPr="00DB5CEB" w:rsidRDefault="00A457E6" w:rsidP="00A457E6">
      <w:pPr>
        <w:pStyle w:val="BodyText"/>
      </w:pPr>
      <w:r w:rsidRPr="00DB5CEB">
        <w:t>IALA Recommendation E-141 Article 5.2.2 expects that Competent Authorities will ensure that instructors for this model course are appropriately qualified.  The same should apply to the person responsible for training supervision and the assessment of participants’ competence – the Assessor.</w:t>
      </w:r>
    </w:p>
    <w:p w14:paraId="54C3A73F" w14:textId="77777777" w:rsidR="00A457E6" w:rsidRPr="00DB5CEB" w:rsidRDefault="00A457E6" w:rsidP="00A457E6">
      <w:pPr>
        <w:pStyle w:val="BodyText"/>
      </w:pPr>
      <w:r w:rsidRPr="00DB5CEB">
        <w:t xml:space="preserve">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The key </w:t>
      </w:r>
      <w:r w:rsidRPr="00DB5CEB">
        <w:lastRenderedPageBreak/>
        <w:t>factor is that both instructors and assessors should have an appropriate balance of professional and teaching competencies.  The following list provides guidance on criteria for approved training staff:</w:t>
      </w:r>
    </w:p>
    <w:p w14:paraId="70F3F606" w14:textId="77777777" w:rsidR="00A457E6" w:rsidRPr="00DB5CEB" w:rsidRDefault="00A457E6" w:rsidP="00AC210C">
      <w:pPr>
        <w:pStyle w:val="Heading2"/>
        <w:rPr>
          <w:lang w:eastAsia="de-DE"/>
        </w:rPr>
      </w:pPr>
      <w:bookmarkStart w:id="57" w:name="_Toc419881214"/>
      <w:bookmarkStart w:id="58" w:name="_Toc442608026"/>
      <w:bookmarkStart w:id="59" w:name="_Toc471895744"/>
      <w:r w:rsidRPr="00DB5CEB">
        <w:rPr>
          <w:lang w:eastAsia="de-DE"/>
        </w:rPr>
        <w:t>Course Instructors</w:t>
      </w:r>
      <w:bookmarkEnd w:id="57"/>
      <w:bookmarkEnd w:id="58"/>
      <w:bookmarkEnd w:id="59"/>
    </w:p>
    <w:p w14:paraId="5A3231B9" w14:textId="77777777" w:rsidR="00A457E6" w:rsidRPr="00DB5CEB" w:rsidRDefault="00A457E6" w:rsidP="00A457E6">
      <w:pPr>
        <w:pStyle w:val="Heading2separationline"/>
      </w:pPr>
    </w:p>
    <w:p w14:paraId="52AA75A0" w14:textId="77777777" w:rsidR="00A457E6" w:rsidRPr="00DB5CEB" w:rsidRDefault="00A457E6" w:rsidP="00A457E6">
      <w:pPr>
        <w:pStyle w:val="Bullet1"/>
        <w:rPr>
          <w:lang w:val="en-GB"/>
        </w:rPr>
      </w:pPr>
      <w:r w:rsidRPr="00DB5CEB">
        <w:rPr>
          <w:lang w:val="en-GB"/>
        </w:rPr>
        <w:t>Fluency in English or other approved main language of instruction;</w:t>
      </w:r>
    </w:p>
    <w:p w14:paraId="706F58C8" w14:textId="77777777" w:rsidR="00A457E6" w:rsidRPr="00DB5CEB" w:rsidRDefault="00A457E6" w:rsidP="00A457E6">
      <w:pPr>
        <w:pStyle w:val="Bullet1"/>
        <w:rPr>
          <w:lang w:val="en-GB"/>
        </w:rPr>
      </w:pPr>
      <w:r w:rsidRPr="00DB5CEB">
        <w:rPr>
          <w:lang w:val="en-GB"/>
        </w:rPr>
        <w:t>Be in possession of an IALA AtoN Level 1 Certificate and at least 3 years’ management experience in AtoN service provision;</w:t>
      </w:r>
    </w:p>
    <w:p w14:paraId="7AADF2CE" w14:textId="77777777" w:rsidR="00A457E6" w:rsidRPr="00DB5CEB" w:rsidRDefault="00A457E6" w:rsidP="00A457E6">
      <w:pPr>
        <w:pStyle w:val="Bullet1"/>
        <w:rPr>
          <w:lang w:val="en-GB"/>
        </w:rPr>
      </w:pPr>
      <w:r w:rsidRPr="00DB5CEB">
        <w:rPr>
          <w:lang w:val="en-GB"/>
        </w:rPr>
        <w:t>At least 5 years’ work experience with a recognised AtoN service provider or IALA Industrial Member in a middle management capacity;</w:t>
      </w:r>
    </w:p>
    <w:p w14:paraId="7E48B64D" w14:textId="77777777" w:rsidR="00A457E6" w:rsidRPr="00DB5CEB" w:rsidRDefault="00A457E6" w:rsidP="00A457E6">
      <w:pPr>
        <w:pStyle w:val="Bullet1"/>
        <w:rPr>
          <w:lang w:val="en-GB"/>
        </w:rPr>
      </w:pPr>
      <w:r w:rsidRPr="00DB5CEB">
        <w:rPr>
          <w:lang w:val="en-GB"/>
        </w:rPr>
        <w:t>Hold a seagoing Master’s Certificate or equivalent military naval qualification (for Module 2A instruction);</w:t>
      </w:r>
    </w:p>
    <w:p w14:paraId="4686B6B6" w14:textId="77777777" w:rsidR="00A457E6" w:rsidRPr="00DB5CEB" w:rsidRDefault="00A457E6" w:rsidP="00A457E6">
      <w:pPr>
        <w:pStyle w:val="Bullet1"/>
        <w:rPr>
          <w:lang w:val="en-GB"/>
        </w:rPr>
      </w:pPr>
      <w:r w:rsidRPr="00DB5CEB">
        <w:rPr>
          <w:lang w:val="en-GB"/>
        </w:rPr>
        <w:t>Lecturing experience at a recognised nautical or engineering higher education establishment;</w:t>
      </w:r>
    </w:p>
    <w:p w14:paraId="391C3F02" w14:textId="77777777" w:rsidR="00A457E6" w:rsidRPr="00DB5CEB" w:rsidRDefault="00A457E6" w:rsidP="00A457E6">
      <w:pPr>
        <w:pStyle w:val="Bullet1"/>
        <w:rPr>
          <w:lang w:val="en-GB"/>
        </w:rPr>
      </w:pPr>
      <w:r w:rsidRPr="00DB5CEB">
        <w:rPr>
          <w:lang w:val="en-GB"/>
        </w:rPr>
        <w:t>Proven professional or technical expertise in a specialist field related to syllabus elements or sub-elements (for example pilotage; dredging; port design or battery technology).</w:t>
      </w:r>
    </w:p>
    <w:p w14:paraId="0BA9EFDE" w14:textId="77777777" w:rsidR="00A457E6" w:rsidRPr="00DB5CEB" w:rsidRDefault="00A457E6" w:rsidP="00AC210C">
      <w:pPr>
        <w:pStyle w:val="Heading2"/>
        <w:rPr>
          <w:lang w:eastAsia="de-DE"/>
        </w:rPr>
      </w:pPr>
      <w:bookmarkStart w:id="60" w:name="_Toc419881215"/>
      <w:bookmarkStart w:id="61" w:name="_Toc442608027"/>
      <w:bookmarkStart w:id="62" w:name="_Toc471895745"/>
      <w:r w:rsidRPr="00DB5CEB">
        <w:rPr>
          <w:lang w:eastAsia="de-DE"/>
        </w:rPr>
        <w:t>Course Assessors</w:t>
      </w:r>
      <w:bookmarkEnd w:id="60"/>
      <w:bookmarkEnd w:id="61"/>
      <w:bookmarkEnd w:id="62"/>
    </w:p>
    <w:p w14:paraId="1163DDB6" w14:textId="77777777" w:rsidR="00A457E6" w:rsidRPr="00DB5CEB" w:rsidRDefault="00A457E6" w:rsidP="00A457E6">
      <w:pPr>
        <w:pStyle w:val="Heading2separationline"/>
      </w:pPr>
    </w:p>
    <w:p w14:paraId="3F3D3C39" w14:textId="77777777" w:rsidR="00A457E6" w:rsidRPr="00DB5CEB" w:rsidRDefault="00A457E6" w:rsidP="00A457E6">
      <w:pPr>
        <w:pStyle w:val="Bullet1"/>
        <w:rPr>
          <w:lang w:val="en-GB"/>
        </w:rPr>
      </w:pPr>
      <w:r w:rsidRPr="00DB5CEB">
        <w:rPr>
          <w:lang w:val="en-GB"/>
        </w:rPr>
        <w:t>At least 3 years’ experience as an approved IALA AtoN Level 1 trainer;</w:t>
      </w:r>
    </w:p>
    <w:p w14:paraId="2B3C3DE3" w14:textId="77777777" w:rsidR="00A457E6" w:rsidRPr="00DB5CEB" w:rsidRDefault="00A457E6" w:rsidP="00A457E6">
      <w:pPr>
        <w:pStyle w:val="Bullet1"/>
        <w:rPr>
          <w:lang w:val="en-GB"/>
        </w:rPr>
      </w:pPr>
      <w:r w:rsidRPr="00DB5CEB">
        <w:rPr>
          <w:lang w:val="en-GB"/>
        </w:rPr>
        <w:t>Chair or vice-chair of an IALA Technical Committee;</w:t>
      </w:r>
    </w:p>
    <w:p w14:paraId="411EE583" w14:textId="77777777" w:rsidR="00A457E6" w:rsidRPr="00DB5CEB" w:rsidRDefault="00A457E6" w:rsidP="00A457E6">
      <w:pPr>
        <w:pStyle w:val="Bullet1"/>
        <w:rPr>
          <w:lang w:val="en-GB"/>
        </w:rPr>
      </w:pPr>
      <w:r w:rsidRPr="00DB5CEB">
        <w:rPr>
          <w:lang w:val="en-GB"/>
        </w:rPr>
        <w:t>IALA-endorsed experts</w:t>
      </w:r>
      <w:r w:rsidRPr="00DB5CEB">
        <w:rPr>
          <w:rStyle w:val="FootnoteReference"/>
          <w:lang w:val="en-GB"/>
        </w:rPr>
        <w:footnoteReference w:id="9"/>
      </w:r>
      <w:r w:rsidRPr="00DB5CEB">
        <w:rPr>
          <w:lang w:val="en-GB"/>
        </w:rPr>
        <w:t>.</w:t>
      </w:r>
    </w:p>
    <w:p w14:paraId="5957A755" w14:textId="77777777" w:rsidR="00A457E6" w:rsidRPr="00DB5CEB" w:rsidRDefault="00A457E6" w:rsidP="00AC210C">
      <w:pPr>
        <w:pStyle w:val="Heading1"/>
      </w:pPr>
      <w:bookmarkStart w:id="63" w:name="_Toc419881216"/>
      <w:bookmarkStart w:id="64" w:name="_Toc442608028"/>
      <w:bookmarkStart w:id="65" w:name="_Toc471895746"/>
      <w:r w:rsidRPr="00DB5CEB">
        <w:t>TEACHING FACILITIES AND EQUIPMENT</w:t>
      </w:r>
      <w:bookmarkEnd w:id="63"/>
      <w:bookmarkEnd w:id="64"/>
      <w:bookmarkEnd w:id="65"/>
    </w:p>
    <w:p w14:paraId="12BB526E" w14:textId="77777777" w:rsidR="00A457E6" w:rsidRPr="00DB5CEB" w:rsidRDefault="00A457E6" w:rsidP="00A457E6">
      <w:pPr>
        <w:pStyle w:val="Heading1separatationline"/>
      </w:pPr>
    </w:p>
    <w:p w14:paraId="375604AD" w14:textId="77777777" w:rsidR="00A457E6" w:rsidRPr="00DB5CEB" w:rsidRDefault="00A457E6" w:rsidP="00A457E6">
      <w:pPr>
        <w:pStyle w:val="BodyText"/>
      </w:pPr>
      <w:r w:rsidRPr="00DB5CEB">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14:paraId="79FE3BF5" w14:textId="77777777" w:rsidR="00A457E6" w:rsidRPr="00DB5CEB" w:rsidRDefault="00A457E6" w:rsidP="00A457E6">
      <w:pPr>
        <w:pStyle w:val="BodyText"/>
      </w:pPr>
      <w:r w:rsidRPr="00DB5CEB">
        <w:t>References to specific paragraphs or sections in the IALA NAVGUIDE or other Manuals, Recommendations and Guidelines are shown in the detailed teaching syllabi.</w:t>
      </w:r>
    </w:p>
    <w:p w14:paraId="294F216A" w14:textId="77777777" w:rsidR="00A457E6" w:rsidRPr="00DB5CEB" w:rsidRDefault="00A457E6" w:rsidP="00A457E6">
      <w:pPr>
        <w:rPr>
          <w:lang w:eastAsia="de-DE"/>
        </w:rPr>
      </w:pPr>
      <w:r w:rsidRPr="00DB5CEB">
        <w:rPr>
          <w:lang w:eastAsia="de-DE"/>
        </w:rPr>
        <w:br w:type="page"/>
      </w:r>
    </w:p>
    <w:p w14:paraId="5BC19947" w14:textId="77777777" w:rsidR="00A457E6" w:rsidRPr="00DB5CEB" w:rsidRDefault="00AC210C" w:rsidP="00AC210C">
      <w:pPr>
        <w:pStyle w:val="Part"/>
      </w:pPr>
      <w:bookmarkStart w:id="66" w:name="_Toc419881217"/>
      <w:bookmarkStart w:id="67" w:name="_Toc442608029"/>
      <w:r w:rsidRPr="00DB5CEB">
        <w:lastRenderedPageBreak/>
        <w:t xml:space="preserve"> </w:t>
      </w:r>
      <w:bookmarkStart w:id="68" w:name="_Toc471895747"/>
      <w:r w:rsidRPr="00DB5CEB">
        <w:t xml:space="preserve">- </w:t>
      </w:r>
      <w:r w:rsidR="00A457E6" w:rsidRPr="00DB5CEB">
        <w:t>GUIDELINES FOR INSTRUCTORS</w:t>
      </w:r>
      <w:bookmarkEnd w:id="66"/>
      <w:bookmarkEnd w:id="67"/>
      <w:bookmarkEnd w:id="68"/>
    </w:p>
    <w:p w14:paraId="2D22145B" w14:textId="77777777" w:rsidR="00A457E6" w:rsidRPr="00DB5CEB" w:rsidRDefault="00A457E6" w:rsidP="00AC210C">
      <w:pPr>
        <w:pStyle w:val="Heading1"/>
        <w:numPr>
          <w:ilvl w:val="0"/>
          <w:numId w:val="42"/>
        </w:numPr>
      </w:pPr>
      <w:bookmarkStart w:id="69" w:name="_Toc419881218"/>
      <w:bookmarkStart w:id="70" w:name="_Toc442608030"/>
      <w:bookmarkStart w:id="71" w:name="_Toc471895748"/>
      <w:r w:rsidRPr="00DB5CEB">
        <w:t>INTRODUCTION</w:t>
      </w:r>
      <w:bookmarkEnd w:id="69"/>
      <w:bookmarkEnd w:id="70"/>
      <w:bookmarkEnd w:id="71"/>
    </w:p>
    <w:p w14:paraId="0F73BF8D" w14:textId="77777777" w:rsidR="00A457E6" w:rsidRPr="00DB5CEB" w:rsidRDefault="00A457E6" w:rsidP="00A457E6">
      <w:pPr>
        <w:pStyle w:val="Heading1separatationline"/>
      </w:pPr>
    </w:p>
    <w:p w14:paraId="66884B8D" w14:textId="77777777" w:rsidR="00A457E6" w:rsidRPr="00DB5CEB" w:rsidRDefault="00A457E6" w:rsidP="00A457E6">
      <w:pPr>
        <w:pStyle w:val="BodyText"/>
      </w:pPr>
      <w:r w:rsidRPr="00DB5CEB">
        <w:t>AtoN managers and engineers are responsible to the Competent Authority for providing an appropriate quantity and quality of aids to navigation services which meet or exceed the obligations set out in the SOLAS Convention, Chapter V, Regulation 13 and other mandatory instruments issued by the International Maritime Organisation.</w:t>
      </w:r>
    </w:p>
    <w:p w14:paraId="15C75D6E" w14:textId="77777777" w:rsidR="00A457E6" w:rsidRPr="00DB5CEB" w:rsidRDefault="00A457E6" w:rsidP="00A457E6">
      <w:pPr>
        <w:pStyle w:val="BodyText"/>
      </w:pPr>
      <w:r w:rsidRPr="00DB5CEB">
        <w:t>The recruitment, selection and training of suitable personnel are a pre-requisite to the provision of professionally qualified personnel capable of contributing to safe and efficient AtoN operations</w:t>
      </w:r>
      <w:r w:rsidR="00F36531" w:rsidRPr="00DB5CEB">
        <w:t xml:space="preserve">, </w:t>
      </w:r>
      <w:r w:rsidRPr="00DB5CEB">
        <w:t>to ensure that uniform standards of procedures, practices and professional standards are applied world-wide.</w:t>
      </w:r>
      <w:r w:rsidRPr="00DB5CEB">
        <w:rPr>
          <w:rStyle w:val="FootnoteReference"/>
          <w:i/>
        </w:rPr>
        <w:footnoteReference w:id="10"/>
      </w:r>
    </w:p>
    <w:p w14:paraId="1C580C72" w14:textId="77777777" w:rsidR="00A457E6" w:rsidRPr="00DB5CEB" w:rsidRDefault="00A457E6" w:rsidP="00A457E6">
      <w:pPr>
        <w:pStyle w:val="BodyText"/>
      </w:pPr>
      <w:r w:rsidRPr="00DB5CEB">
        <w:t>The role of the instructor in this process is vital, particularly as the safety of seafarers and preservation of the marine and coastal environments are at risk if uniform standards are neglected or procedures are not fully understood and applied.  Many sub-elements of this model course are concerned with safety, navigation risk and preservation of the environment.  Instructors should be thoroughly acquainted with both National and International regulations concerning these issues and emphasise these aspects during instruction whenever they arise.</w:t>
      </w:r>
    </w:p>
    <w:p w14:paraId="78E22FD4" w14:textId="77777777" w:rsidR="00A457E6" w:rsidRPr="00DB5CEB" w:rsidRDefault="00A457E6" w:rsidP="00A457E6">
      <w:pPr>
        <w:pStyle w:val="BodyText"/>
      </w:pPr>
      <w:r w:rsidRPr="00DB5CEB">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14:paraId="1851BD9F" w14:textId="77777777" w:rsidR="00A457E6" w:rsidRPr="00DB5CEB" w:rsidRDefault="00A457E6" w:rsidP="00AC210C">
      <w:pPr>
        <w:pStyle w:val="Heading1"/>
      </w:pPr>
      <w:bookmarkStart w:id="72" w:name="_Toc419881219"/>
      <w:bookmarkStart w:id="73" w:name="_Toc442608031"/>
      <w:bookmarkStart w:id="74" w:name="_Toc471895749"/>
      <w:r w:rsidRPr="00DB5CEB">
        <w:t>CURRICULUM</w:t>
      </w:r>
      <w:bookmarkEnd w:id="72"/>
      <w:bookmarkEnd w:id="73"/>
      <w:bookmarkEnd w:id="74"/>
    </w:p>
    <w:p w14:paraId="12E43BEE" w14:textId="77777777" w:rsidR="00A457E6" w:rsidRPr="00DB5CEB" w:rsidRDefault="00A457E6" w:rsidP="00A457E6">
      <w:pPr>
        <w:pStyle w:val="Heading1separatationline"/>
      </w:pPr>
    </w:p>
    <w:p w14:paraId="58DBD1A8" w14:textId="77777777" w:rsidR="00A457E6" w:rsidRPr="00DB5CEB" w:rsidRDefault="00A457E6" w:rsidP="00A457E6">
      <w:pPr>
        <w:pStyle w:val="BodyText"/>
      </w:pPr>
      <w:r w:rsidRPr="00DB5CEB">
        <w:t>The curriculum for this model course is based on five broad module subject headings and sub-headings.  These are shown 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14:paraId="0406FCB7" w14:textId="77777777" w:rsidR="00A457E6" w:rsidRPr="00DB5CEB" w:rsidRDefault="00A457E6" w:rsidP="00A457E6">
      <w:pPr>
        <w:pStyle w:val="BodyText"/>
      </w:pPr>
      <w:r w:rsidRPr="00DB5CEB">
        <w:t xml:space="preserve">The levels of competence shown in </w:t>
      </w:r>
      <w:r w:rsidRPr="00DB5CEB">
        <w:fldChar w:fldCharType="begin"/>
      </w:r>
      <w:r w:rsidRPr="00DB5CEB">
        <w:instrText xml:space="preserve"> REF _Ref302301665 \r \h  \* MERGEFORMAT </w:instrText>
      </w:r>
      <w:r w:rsidRPr="00DB5CEB">
        <w:fldChar w:fldCharType="separate"/>
      </w:r>
      <w:r w:rsidR="00F50FCB">
        <w:t>Table 1</w:t>
      </w:r>
      <w:r w:rsidRPr="00DB5CEB">
        <w:fldChar w:fldCharType="end"/>
      </w:r>
      <w:r w:rsidRPr="00DB5CEB">
        <w:t xml:space="preserve"> above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14:paraId="1B19B46D" w14:textId="77777777" w:rsidR="00A457E6" w:rsidRPr="00DB5CEB" w:rsidRDefault="00A457E6" w:rsidP="00A457E6">
      <w:pPr>
        <w:pStyle w:val="BodyText"/>
      </w:pPr>
      <w:r w:rsidRPr="00DB5CEB">
        <w:t>Sub-elements have been grouped into lectures capable of being delivered in 40 minutes under normal circumstances.  Each Training Organisation will determine the optimum lecture length; the sub-elements it covers and over what period lectures will be delivered.  This will depend on whether participants and instructors are available full time or whether work duties and other conflicting activities require lectures to be delivered in groups over an extended period.</w:t>
      </w:r>
    </w:p>
    <w:p w14:paraId="442B7910" w14:textId="77777777" w:rsidR="00A457E6" w:rsidRPr="00DB5CEB" w:rsidRDefault="00A457E6" w:rsidP="00A457E6">
      <w:pPr>
        <w:pStyle w:val="BodyText"/>
      </w:pPr>
      <w:r w:rsidRPr="00DB5CEB">
        <w:t>The instructor should also make an allowance for external visits to National Organisations and Authorities; IALA Workshops and team-building instruction.</w:t>
      </w:r>
      <w:r w:rsidRPr="00DB5CEB">
        <w:rPr>
          <w:rStyle w:val="FootnoteReference"/>
        </w:rPr>
        <w:footnoteReference w:id="11"/>
      </w:r>
      <w:r w:rsidRPr="00DB5CEB">
        <w:t xml:space="preserve">  An example of course planning is shown in </w:t>
      </w:r>
      <w:r w:rsidRPr="00DB5CEB">
        <w:fldChar w:fldCharType="begin"/>
      </w:r>
      <w:r w:rsidRPr="00DB5CEB">
        <w:instrText xml:space="preserve"> REF _Ref302301686 \r \h  \* MERGEFORMAT </w:instrText>
      </w:r>
      <w:r w:rsidRPr="00DB5CEB">
        <w:fldChar w:fldCharType="separate"/>
      </w:r>
      <w:r w:rsidR="00F50FCB">
        <w:t>Table 2</w:t>
      </w:r>
      <w:r w:rsidRPr="00DB5CEB">
        <w:fldChar w:fldCharType="end"/>
      </w:r>
      <w:r w:rsidRPr="00DB5CEB">
        <w:t xml:space="preserve"> below.  This assumes the following: full time availability by participants for each Module; 49 forty-minute lectures, each followed by a 10-minute question session and a 10-minute break; a full day’s instruction in First Aid; leadership training; external visits and examinations.  Because some material may be unfamiliar to participants, sufficient time should be given for private study and clarification through tutorials.  It is therefore recommended that no more than 5 lectures are held in any one working day.  It is also recommended that examinations are held at least </w:t>
      </w:r>
      <w:r w:rsidRPr="00DB5CEB">
        <w:lastRenderedPageBreak/>
        <w:t xml:space="preserve">one day after the final lecture in any module to enable participants to revise adequately.  Guidance on assessment; examinations and re-sits is at section </w:t>
      </w:r>
      <w:r w:rsidRPr="00DB5CEB">
        <w:fldChar w:fldCharType="begin"/>
      </w:r>
      <w:r w:rsidRPr="00DB5CEB">
        <w:instrText xml:space="preserve"> REF _Ref302301802 \r \h  \* MERGEFORMAT </w:instrText>
      </w:r>
      <w:r w:rsidRPr="00DB5CEB">
        <w:fldChar w:fldCharType="separate"/>
      </w:r>
      <w:r w:rsidR="00F50FCB">
        <w:t>3</w:t>
      </w:r>
      <w:r w:rsidRPr="00DB5CEB">
        <w:fldChar w:fldCharType="end"/>
      </w:r>
      <w:r w:rsidRPr="00DB5CEB">
        <w:t xml:space="preserve"> below.</w:t>
      </w:r>
    </w:p>
    <w:p w14:paraId="52D02EE2" w14:textId="77777777" w:rsidR="00A457E6" w:rsidRPr="00DB5CEB" w:rsidRDefault="00A457E6" w:rsidP="00A457E6">
      <w:pPr>
        <w:pStyle w:val="BodyText"/>
      </w:pPr>
      <w:r w:rsidRPr="00DB5CEB">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Pr="00DB5CEB">
        <w:fldChar w:fldCharType="begin"/>
      </w:r>
      <w:r w:rsidRPr="00DB5CEB">
        <w:instrText xml:space="preserve"> REF _Ref442341109 \r \h </w:instrText>
      </w:r>
      <w:r w:rsidRPr="00DB5CEB">
        <w:fldChar w:fldCharType="separate"/>
      </w:r>
      <w:r w:rsidR="00F50FCB">
        <w:t>ANNEX A</w:t>
      </w:r>
      <w:r w:rsidRPr="00DB5CEB">
        <w:fldChar w:fldCharType="end"/>
      </w:r>
      <w:r w:rsidRPr="00DB5CEB">
        <w:t>.</w:t>
      </w:r>
    </w:p>
    <w:p w14:paraId="17A3664D" w14:textId="77777777" w:rsidR="00A457E6" w:rsidRPr="00DB5CEB" w:rsidRDefault="00A457E6" w:rsidP="00A457E6">
      <w:pPr>
        <w:pStyle w:val="Tablecaption"/>
      </w:pPr>
      <w:bookmarkStart w:id="75" w:name="_Ref302301686"/>
      <w:bookmarkStart w:id="76" w:name="_Toc434431725"/>
      <w:bookmarkStart w:id="77" w:name="_Toc442347372"/>
      <w:bookmarkStart w:id="78" w:name="_Toc471895793"/>
      <w:r w:rsidRPr="00DB5CEB">
        <w:t>Example Course Outline Planning Programme</w:t>
      </w:r>
      <w:bookmarkEnd w:id="75"/>
      <w:bookmarkEnd w:id="76"/>
      <w:bookmarkEnd w:id="77"/>
      <w:bookmarkEnd w:id="78"/>
    </w:p>
    <w:tbl>
      <w:tblPr>
        <w:tblStyle w:val="TableGrid"/>
        <w:tblW w:w="9918" w:type="dxa"/>
        <w:jc w:val="center"/>
        <w:tblLayout w:type="fixed"/>
        <w:tblLook w:val="04A0" w:firstRow="1" w:lastRow="0" w:firstColumn="1" w:lastColumn="0" w:noHBand="0" w:noVBand="1"/>
      </w:tblPr>
      <w:tblGrid>
        <w:gridCol w:w="737"/>
        <w:gridCol w:w="1101"/>
        <w:gridCol w:w="1276"/>
        <w:gridCol w:w="850"/>
        <w:gridCol w:w="2552"/>
        <w:gridCol w:w="3402"/>
      </w:tblGrid>
      <w:tr w:rsidR="003B6175" w:rsidRPr="00DB5CEB" w14:paraId="69278263" w14:textId="77777777" w:rsidTr="003B6175">
        <w:trPr>
          <w:cantSplit/>
          <w:trHeight w:val="1407"/>
          <w:tblHeader/>
          <w:jc w:val="center"/>
        </w:trPr>
        <w:tc>
          <w:tcPr>
            <w:tcW w:w="737" w:type="dxa"/>
            <w:tcMar>
              <w:top w:w="28" w:type="dxa"/>
              <w:bottom w:w="28" w:type="dxa"/>
            </w:tcMar>
            <w:textDirection w:val="btLr"/>
          </w:tcPr>
          <w:p w14:paraId="72985569" w14:textId="77777777" w:rsidR="00A457E6" w:rsidRPr="00DB5CEB" w:rsidRDefault="00A457E6" w:rsidP="003313C9">
            <w:pPr>
              <w:pStyle w:val="Tableheading"/>
              <w:rPr>
                <w:lang w:val="en-GB"/>
              </w:rPr>
            </w:pPr>
            <w:r w:rsidRPr="00DB5CEB">
              <w:rPr>
                <w:lang w:val="en-GB"/>
              </w:rPr>
              <w:t>Day</w:t>
            </w:r>
          </w:p>
        </w:tc>
        <w:tc>
          <w:tcPr>
            <w:tcW w:w="1101" w:type="dxa"/>
            <w:tcMar>
              <w:top w:w="28" w:type="dxa"/>
              <w:bottom w:w="28" w:type="dxa"/>
            </w:tcMar>
            <w:textDirection w:val="btLr"/>
          </w:tcPr>
          <w:p w14:paraId="59119B3F" w14:textId="77777777" w:rsidR="00A457E6" w:rsidRPr="00DB5CEB" w:rsidRDefault="00A457E6" w:rsidP="003313C9">
            <w:pPr>
              <w:pStyle w:val="Tableheading"/>
              <w:rPr>
                <w:lang w:val="en-GB"/>
              </w:rPr>
            </w:pPr>
            <w:r w:rsidRPr="00DB5CEB">
              <w:rPr>
                <w:lang w:val="en-GB"/>
              </w:rPr>
              <w:t>Module</w:t>
            </w:r>
          </w:p>
        </w:tc>
        <w:tc>
          <w:tcPr>
            <w:tcW w:w="1276" w:type="dxa"/>
            <w:tcMar>
              <w:top w:w="28" w:type="dxa"/>
              <w:bottom w:w="28" w:type="dxa"/>
            </w:tcMar>
            <w:textDirection w:val="btLr"/>
          </w:tcPr>
          <w:p w14:paraId="137DB4B4" w14:textId="77777777" w:rsidR="00A457E6" w:rsidRPr="00DB5CEB" w:rsidRDefault="00A457E6" w:rsidP="003313C9">
            <w:pPr>
              <w:pStyle w:val="Tableheading"/>
              <w:rPr>
                <w:lang w:val="en-GB"/>
              </w:rPr>
            </w:pPr>
            <w:r w:rsidRPr="00DB5CEB">
              <w:rPr>
                <w:lang w:val="en-GB"/>
              </w:rPr>
              <w:t>Lectures (see Part E)</w:t>
            </w:r>
          </w:p>
        </w:tc>
        <w:tc>
          <w:tcPr>
            <w:tcW w:w="850" w:type="dxa"/>
            <w:tcMar>
              <w:top w:w="28" w:type="dxa"/>
              <w:bottom w:w="28" w:type="dxa"/>
            </w:tcMar>
            <w:textDirection w:val="btLr"/>
          </w:tcPr>
          <w:p w14:paraId="588A17AF" w14:textId="77777777" w:rsidR="00A457E6" w:rsidRPr="00DB5CEB" w:rsidRDefault="00A457E6" w:rsidP="003313C9">
            <w:pPr>
              <w:pStyle w:val="Tableheading"/>
              <w:rPr>
                <w:lang w:val="en-GB"/>
              </w:rPr>
            </w:pPr>
            <w:r w:rsidRPr="00DB5CEB">
              <w:rPr>
                <w:lang w:val="en-GB"/>
              </w:rPr>
              <w:t>Instruction hours</w:t>
            </w:r>
          </w:p>
        </w:tc>
        <w:tc>
          <w:tcPr>
            <w:tcW w:w="2552" w:type="dxa"/>
            <w:tcMar>
              <w:top w:w="28" w:type="dxa"/>
              <w:bottom w:w="28" w:type="dxa"/>
            </w:tcMar>
            <w:vAlign w:val="center"/>
          </w:tcPr>
          <w:p w14:paraId="44BB7A8D" w14:textId="77777777" w:rsidR="00A457E6" w:rsidRPr="00DB5CEB" w:rsidRDefault="00A457E6" w:rsidP="00AC210C">
            <w:pPr>
              <w:pStyle w:val="Tableheading"/>
              <w:rPr>
                <w:lang w:val="en-GB"/>
              </w:rPr>
            </w:pPr>
            <w:r w:rsidRPr="00DB5CEB">
              <w:rPr>
                <w:lang w:val="en-GB"/>
              </w:rPr>
              <w:t>Other Activity</w:t>
            </w:r>
          </w:p>
        </w:tc>
        <w:tc>
          <w:tcPr>
            <w:tcW w:w="3402" w:type="dxa"/>
            <w:tcMar>
              <w:top w:w="28" w:type="dxa"/>
              <w:bottom w:w="28" w:type="dxa"/>
            </w:tcMar>
            <w:vAlign w:val="center"/>
          </w:tcPr>
          <w:p w14:paraId="6759553A" w14:textId="77777777" w:rsidR="00A457E6" w:rsidRPr="00DB5CEB" w:rsidRDefault="00A457E6" w:rsidP="00AC210C">
            <w:pPr>
              <w:pStyle w:val="Tableheading"/>
              <w:rPr>
                <w:lang w:val="en-GB"/>
              </w:rPr>
            </w:pPr>
            <w:r w:rsidRPr="00DB5CEB">
              <w:rPr>
                <w:lang w:val="en-GB"/>
              </w:rPr>
              <w:t>Remarks</w:t>
            </w:r>
          </w:p>
        </w:tc>
      </w:tr>
      <w:tr w:rsidR="003B6175" w:rsidRPr="00DB5CEB" w14:paraId="1AC09C63" w14:textId="77777777" w:rsidTr="003B6175">
        <w:trPr>
          <w:jc w:val="center"/>
        </w:trPr>
        <w:tc>
          <w:tcPr>
            <w:tcW w:w="737" w:type="dxa"/>
            <w:tcMar>
              <w:top w:w="28" w:type="dxa"/>
              <w:bottom w:w="28" w:type="dxa"/>
            </w:tcMar>
          </w:tcPr>
          <w:p w14:paraId="2BC1F485" w14:textId="77777777" w:rsidR="00A457E6" w:rsidRPr="00DB5CEB" w:rsidRDefault="00A457E6" w:rsidP="003313C9">
            <w:pPr>
              <w:pStyle w:val="Tabletext"/>
            </w:pPr>
            <w:r w:rsidRPr="00DB5CEB">
              <w:t>0</w:t>
            </w:r>
          </w:p>
        </w:tc>
        <w:tc>
          <w:tcPr>
            <w:tcW w:w="1101" w:type="dxa"/>
            <w:shd w:val="clear" w:color="auto" w:fill="auto"/>
            <w:tcMar>
              <w:top w:w="28" w:type="dxa"/>
              <w:bottom w:w="28" w:type="dxa"/>
            </w:tcMar>
          </w:tcPr>
          <w:p w14:paraId="4ACE6304" w14:textId="77777777" w:rsidR="00A457E6" w:rsidRPr="00DB5CEB" w:rsidRDefault="00A457E6" w:rsidP="003313C9">
            <w:pPr>
              <w:pStyle w:val="Tabletext"/>
            </w:pPr>
            <w:r w:rsidRPr="00DB5CEB">
              <w:t>1 to 5</w:t>
            </w:r>
          </w:p>
        </w:tc>
        <w:tc>
          <w:tcPr>
            <w:tcW w:w="1276" w:type="dxa"/>
            <w:shd w:val="clear" w:color="auto" w:fill="auto"/>
            <w:tcMar>
              <w:top w:w="28" w:type="dxa"/>
              <w:bottom w:w="28" w:type="dxa"/>
            </w:tcMar>
          </w:tcPr>
          <w:p w14:paraId="6AB95BFB" w14:textId="77777777" w:rsidR="00A457E6" w:rsidRPr="00DB5CEB" w:rsidRDefault="00A457E6" w:rsidP="003313C9">
            <w:pPr>
              <w:pStyle w:val="Tabletext"/>
            </w:pPr>
            <w:r w:rsidRPr="00DB5CEB">
              <w:t>0</w:t>
            </w:r>
          </w:p>
        </w:tc>
        <w:tc>
          <w:tcPr>
            <w:tcW w:w="850" w:type="dxa"/>
            <w:tcMar>
              <w:top w:w="28" w:type="dxa"/>
              <w:bottom w:w="28" w:type="dxa"/>
            </w:tcMar>
          </w:tcPr>
          <w:p w14:paraId="640A899E" w14:textId="77777777" w:rsidR="00A457E6" w:rsidRPr="00DB5CEB" w:rsidRDefault="00A457E6" w:rsidP="003313C9">
            <w:pPr>
              <w:pStyle w:val="Tabletext"/>
            </w:pPr>
            <w:r w:rsidRPr="00DB5CEB">
              <w:t>0</w:t>
            </w:r>
          </w:p>
        </w:tc>
        <w:tc>
          <w:tcPr>
            <w:tcW w:w="2552" w:type="dxa"/>
            <w:tcMar>
              <w:top w:w="28" w:type="dxa"/>
              <w:bottom w:w="28" w:type="dxa"/>
            </w:tcMar>
          </w:tcPr>
          <w:p w14:paraId="034E5FA6" w14:textId="77777777" w:rsidR="00A457E6" w:rsidRPr="00DB5CEB" w:rsidRDefault="00A457E6" w:rsidP="003313C9">
            <w:pPr>
              <w:pStyle w:val="Tabletext"/>
            </w:pPr>
            <w:r w:rsidRPr="00DB5CEB">
              <w:t>Training Needs Analysis</w:t>
            </w:r>
          </w:p>
          <w:p w14:paraId="70B81055" w14:textId="77777777" w:rsidR="00A457E6" w:rsidRPr="00DB5CEB" w:rsidRDefault="00A457E6" w:rsidP="003313C9">
            <w:pPr>
              <w:pStyle w:val="Tabletext"/>
            </w:pPr>
            <w:r w:rsidRPr="00DB5CEB">
              <w:t>(see Annex A)</w:t>
            </w:r>
          </w:p>
        </w:tc>
        <w:tc>
          <w:tcPr>
            <w:tcW w:w="3402" w:type="dxa"/>
            <w:tcMar>
              <w:top w:w="28" w:type="dxa"/>
              <w:bottom w:w="28" w:type="dxa"/>
            </w:tcMar>
          </w:tcPr>
          <w:p w14:paraId="60579373" w14:textId="77777777" w:rsidR="00A457E6" w:rsidRPr="00DB5CEB" w:rsidRDefault="00A457E6" w:rsidP="003313C9">
            <w:pPr>
              <w:pStyle w:val="Tabletext"/>
            </w:pPr>
            <w:r w:rsidRPr="00DB5CEB">
              <w:t>Conducted before course commences</w:t>
            </w:r>
          </w:p>
        </w:tc>
      </w:tr>
      <w:tr w:rsidR="003B6175" w:rsidRPr="00DB5CEB" w14:paraId="61258FC3" w14:textId="77777777" w:rsidTr="003B6175">
        <w:trPr>
          <w:jc w:val="center"/>
        </w:trPr>
        <w:tc>
          <w:tcPr>
            <w:tcW w:w="737" w:type="dxa"/>
            <w:tcMar>
              <w:top w:w="28" w:type="dxa"/>
              <w:bottom w:w="28" w:type="dxa"/>
            </w:tcMar>
          </w:tcPr>
          <w:p w14:paraId="6A3C543C" w14:textId="77777777" w:rsidR="00A457E6" w:rsidRPr="00DB5CEB" w:rsidRDefault="00A457E6" w:rsidP="003313C9">
            <w:pPr>
              <w:pStyle w:val="Tabletext"/>
            </w:pPr>
            <w:r w:rsidRPr="00DB5CEB">
              <w:t>1</w:t>
            </w:r>
          </w:p>
        </w:tc>
        <w:tc>
          <w:tcPr>
            <w:tcW w:w="1101" w:type="dxa"/>
            <w:tcMar>
              <w:top w:w="28" w:type="dxa"/>
              <w:bottom w:w="28" w:type="dxa"/>
            </w:tcMar>
          </w:tcPr>
          <w:p w14:paraId="27786C92" w14:textId="77777777" w:rsidR="00A457E6" w:rsidRPr="00DB5CEB" w:rsidRDefault="00A457E6" w:rsidP="003313C9">
            <w:pPr>
              <w:pStyle w:val="Tabletext"/>
            </w:pPr>
            <w:r w:rsidRPr="00DB5CEB">
              <w:t>1; 2A</w:t>
            </w:r>
          </w:p>
        </w:tc>
        <w:tc>
          <w:tcPr>
            <w:tcW w:w="1276" w:type="dxa"/>
            <w:tcMar>
              <w:top w:w="28" w:type="dxa"/>
              <w:bottom w:w="28" w:type="dxa"/>
            </w:tcMar>
          </w:tcPr>
          <w:p w14:paraId="51E9F0A9" w14:textId="77777777" w:rsidR="00A457E6" w:rsidRPr="00DB5CEB" w:rsidRDefault="00A457E6" w:rsidP="003313C9">
            <w:pPr>
              <w:pStyle w:val="Tabletext"/>
            </w:pPr>
            <w:r w:rsidRPr="00DB5CEB">
              <w:t>2 to 4</w:t>
            </w:r>
          </w:p>
        </w:tc>
        <w:tc>
          <w:tcPr>
            <w:tcW w:w="850" w:type="dxa"/>
            <w:tcMar>
              <w:top w:w="28" w:type="dxa"/>
              <w:bottom w:w="28" w:type="dxa"/>
            </w:tcMar>
          </w:tcPr>
          <w:p w14:paraId="16C25226" w14:textId="77777777" w:rsidR="00A457E6" w:rsidRPr="00DB5CEB" w:rsidRDefault="00A457E6" w:rsidP="003313C9">
            <w:pPr>
              <w:pStyle w:val="Tabletext"/>
            </w:pPr>
            <w:r w:rsidRPr="00DB5CEB">
              <w:t>5</w:t>
            </w:r>
          </w:p>
        </w:tc>
        <w:tc>
          <w:tcPr>
            <w:tcW w:w="2552" w:type="dxa"/>
            <w:tcMar>
              <w:top w:w="28" w:type="dxa"/>
              <w:bottom w:w="28" w:type="dxa"/>
            </w:tcMar>
          </w:tcPr>
          <w:p w14:paraId="37D62B9C" w14:textId="77777777" w:rsidR="00A457E6" w:rsidRPr="00DB5CEB" w:rsidRDefault="00A457E6" w:rsidP="003313C9">
            <w:pPr>
              <w:pStyle w:val="Tabletext"/>
            </w:pPr>
            <w:r w:rsidRPr="00DB5CEB">
              <w:t>Plotting exercises and external visit to Competent Authority</w:t>
            </w:r>
          </w:p>
        </w:tc>
        <w:tc>
          <w:tcPr>
            <w:tcW w:w="3402" w:type="dxa"/>
            <w:tcMar>
              <w:top w:w="28" w:type="dxa"/>
              <w:bottom w:w="28" w:type="dxa"/>
            </w:tcMar>
          </w:tcPr>
          <w:p w14:paraId="2E53D52B" w14:textId="77777777" w:rsidR="00A457E6" w:rsidRPr="00DB5CEB" w:rsidRDefault="00A457E6" w:rsidP="003313C9">
            <w:pPr>
              <w:pStyle w:val="Tabletext"/>
            </w:pPr>
            <w:r w:rsidRPr="00DB5CEB">
              <w:t>Module 2A for participants with a non- nautical background</w:t>
            </w:r>
          </w:p>
        </w:tc>
      </w:tr>
      <w:tr w:rsidR="003B6175" w:rsidRPr="00DB5CEB" w14:paraId="575A067A" w14:textId="77777777" w:rsidTr="003B6175">
        <w:trPr>
          <w:jc w:val="center"/>
        </w:trPr>
        <w:tc>
          <w:tcPr>
            <w:tcW w:w="737" w:type="dxa"/>
            <w:tcMar>
              <w:top w:w="28" w:type="dxa"/>
              <w:bottom w:w="28" w:type="dxa"/>
            </w:tcMar>
          </w:tcPr>
          <w:p w14:paraId="79090E11" w14:textId="77777777" w:rsidR="00A457E6" w:rsidRPr="00DB5CEB" w:rsidRDefault="00A457E6" w:rsidP="003313C9">
            <w:pPr>
              <w:pStyle w:val="Tabletext"/>
            </w:pPr>
            <w:r w:rsidRPr="00DB5CEB">
              <w:t>2</w:t>
            </w:r>
          </w:p>
        </w:tc>
        <w:tc>
          <w:tcPr>
            <w:tcW w:w="1101" w:type="dxa"/>
            <w:tcMar>
              <w:top w:w="28" w:type="dxa"/>
              <w:bottom w:w="28" w:type="dxa"/>
            </w:tcMar>
          </w:tcPr>
          <w:p w14:paraId="6B6DA765" w14:textId="77777777" w:rsidR="00A457E6" w:rsidRPr="00DB5CEB" w:rsidRDefault="00A457E6" w:rsidP="003313C9">
            <w:pPr>
              <w:pStyle w:val="Tabletext"/>
            </w:pPr>
            <w:r w:rsidRPr="00DB5CEB">
              <w:t>1; 2A</w:t>
            </w:r>
          </w:p>
        </w:tc>
        <w:tc>
          <w:tcPr>
            <w:tcW w:w="1276" w:type="dxa"/>
            <w:tcMar>
              <w:top w:w="28" w:type="dxa"/>
              <w:bottom w:w="28" w:type="dxa"/>
            </w:tcMar>
          </w:tcPr>
          <w:p w14:paraId="68BBCC65" w14:textId="77777777" w:rsidR="00A457E6" w:rsidRPr="00DB5CEB" w:rsidRDefault="00A457E6" w:rsidP="003313C9">
            <w:pPr>
              <w:pStyle w:val="Tabletext"/>
            </w:pPr>
            <w:r w:rsidRPr="00DB5CEB">
              <w:t>5 to 7</w:t>
            </w:r>
          </w:p>
        </w:tc>
        <w:tc>
          <w:tcPr>
            <w:tcW w:w="850" w:type="dxa"/>
            <w:tcMar>
              <w:top w:w="28" w:type="dxa"/>
              <w:bottom w:w="28" w:type="dxa"/>
            </w:tcMar>
          </w:tcPr>
          <w:p w14:paraId="079D1E87" w14:textId="77777777" w:rsidR="00A457E6" w:rsidRPr="00DB5CEB" w:rsidRDefault="00A457E6" w:rsidP="003313C9">
            <w:pPr>
              <w:pStyle w:val="Tabletext"/>
            </w:pPr>
            <w:r w:rsidRPr="00DB5CEB">
              <w:t>5</w:t>
            </w:r>
          </w:p>
        </w:tc>
        <w:tc>
          <w:tcPr>
            <w:tcW w:w="2552" w:type="dxa"/>
            <w:tcMar>
              <w:top w:w="28" w:type="dxa"/>
              <w:bottom w:w="28" w:type="dxa"/>
            </w:tcMar>
          </w:tcPr>
          <w:p w14:paraId="31A8E0BC" w14:textId="77777777" w:rsidR="00A457E6" w:rsidRPr="00DB5CEB" w:rsidRDefault="00A457E6" w:rsidP="003313C9">
            <w:pPr>
              <w:pStyle w:val="Tabletext"/>
            </w:pPr>
            <w:r w:rsidRPr="00DB5CEB">
              <w:t>Plotting and chart correction exercises</w:t>
            </w:r>
          </w:p>
        </w:tc>
        <w:tc>
          <w:tcPr>
            <w:tcW w:w="3402" w:type="dxa"/>
            <w:tcMar>
              <w:top w:w="28" w:type="dxa"/>
              <w:bottom w:w="28" w:type="dxa"/>
            </w:tcMar>
          </w:tcPr>
          <w:p w14:paraId="36C24EE9" w14:textId="77777777" w:rsidR="00A457E6" w:rsidRPr="00DB5CEB" w:rsidRDefault="00A457E6" w:rsidP="003313C9">
            <w:pPr>
              <w:pStyle w:val="Tabletext"/>
            </w:pPr>
            <w:r w:rsidRPr="00DB5CEB">
              <w:t>Plan visit to National Hydrographic Office</w:t>
            </w:r>
          </w:p>
        </w:tc>
      </w:tr>
      <w:tr w:rsidR="003B6175" w:rsidRPr="00DB5CEB" w14:paraId="232A22FB" w14:textId="77777777" w:rsidTr="003B6175">
        <w:trPr>
          <w:jc w:val="center"/>
        </w:trPr>
        <w:tc>
          <w:tcPr>
            <w:tcW w:w="737" w:type="dxa"/>
            <w:tcMar>
              <w:top w:w="28" w:type="dxa"/>
              <w:bottom w:w="28" w:type="dxa"/>
            </w:tcMar>
          </w:tcPr>
          <w:p w14:paraId="33B75B40" w14:textId="77777777" w:rsidR="00A457E6" w:rsidRPr="00DB5CEB" w:rsidRDefault="00A457E6" w:rsidP="003313C9">
            <w:pPr>
              <w:pStyle w:val="Tabletext"/>
            </w:pPr>
            <w:r w:rsidRPr="00DB5CEB">
              <w:t>3</w:t>
            </w:r>
          </w:p>
        </w:tc>
        <w:tc>
          <w:tcPr>
            <w:tcW w:w="1101" w:type="dxa"/>
            <w:tcMar>
              <w:top w:w="28" w:type="dxa"/>
              <w:bottom w:w="28" w:type="dxa"/>
            </w:tcMar>
          </w:tcPr>
          <w:p w14:paraId="1C34736E" w14:textId="77777777" w:rsidR="00A457E6" w:rsidRPr="00DB5CEB" w:rsidRDefault="00A457E6" w:rsidP="003313C9">
            <w:pPr>
              <w:pStyle w:val="Tabletext"/>
            </w:pPr>
            <w:r w:rsidRPr="00DB5CEB">
              <w:t>2B</w:t>
            </w:r>
          </w:p>
        </w:tc>
        <w:tc>
          <w:tcPr>
            <w:tcW w:w="1276" w:type="dxa"/>
            <w:tcMar>
              <w:top w:w="28" w:type="dxa"/>
              <w:bottom w:w="28" w:type="dxa"/>
            </w:tcMar>
          </w:tcPr>
          <w:p w14:paraId="233CF9E3" w14:textId="77777777" w:rsidR="00A457E6" w:rsidRPr="00DB5CEB" w:rsidRDefault="00A457E6" w:rsidP="003313C9">
            <w:pPr>
              <w:pStyle w:val="Tabletext"/>
            </w:pPr>
            <w:r w:rsidRPr="00DB5CEB">
              <w:t>08 to 10</w:t>
            </w:r>
          </w:p>
        </w:tc>
        <w:tc>
          <w:tcPr>
            <w:tcW w:w="850" w:type="dxa"/>
            <w:tcMar>
              <w:top w:w="28" w:type="dxa"/>
              <w:bottom w:w="28" w:type="dxa"/>
            </w:tcMar>
          </w:tcPr>
          <w:p w14:paraId="754B3268" w14:textId="77777777" w:rsidR="00A457E6" w:rsidRPr="00DB5CEB" w:rsidRDefault="00A457E6" w:rsidP="003313C9">
            <w:pPr>
              <w:pStyle w:val="Tabletext"/>
            </w:pPr>
            <w:r w:rsidRPr="00DB5CEB">
              <w:t>5</w:t>
            </w:r>
          </w:p>
        </w:tc>
        <w:tc>
          <w:tcPr>
            <w:tcW w:w="2552" w:type="dxa"/>
            <w:tcMar>
              <w:top w:w="28" w:type="dxa"/>
              <w:bottom w:w="28" w:type="dxa"/>
            </w:tcMar>
          </w:tcPr>
          <w:p w14:paraId="60D9C1C8" w14:textId="77777777" w:rsidR="00A457E6" w:rsidRPr="00DB5CEB" w:rsidRDefault="00A457E6" w:rsidP="003313C9">
            <w:pPr>
              <w:pStyle w:val="Tabletext"/>
            </w:pPr>
            <w:r w:rsidRPr="00DB5CEB">
              <w:t>External visit to port</w:t>
            </w:r>
          </w:p>
        </w:tc>
        <w:tc>
          <w:tcPr>
            <w:tcW w:w="3402" w:type="dxa"/>
            <w:tcMar>
              <w:top w:w="28" w:type="dxa"/>
              <w:bottom w:w="28" w:type="dxa"/>
            </w:tcMar>
          </w:tcPr>
          <w:p w14:paraId="1CEBF531" w14:textId="77777777" w:rsidR="00A457E6" w:rsidRPr="00DB5CEB" w:rsidRDefault="00A457E6" w:rsidP="003313C9">
            <w:pPr>
              <w:pStyle w:val="Tabletext"/>
            </w:pPr>
            <w:r w:rsidRPr="00DB5CEB">
              <w:t>One day can be allocated to this visit which would extend the course by a working day</w:t>
            </w:r>
          </w:p>
        </w:tc>
      </w:tr>
      <w:tr w:rsidR="003B6175" w:rsidRPr="00DB5CEB" w14:paraId="103DA3CE" w14:textId="77777777" w:rsidTr="003B6175">
        <w:trPr>
          <w:jc w:val="center"/>
        </w:trPr>
        <w:tc>
          <w:tcPr>
            <w:tcW w:w="737" w:type="dxa"/>
            <w:tcMar>
              <w:top w:w="28" w:type="dxa"/>
              <w:bottom w:w="28" w:type="dxa"/>
            </w:tcMar>
          </w:tcPr>
          <w:p w14:paraId="228CCA48" w14:textId="77777777" w:rsidR="00A457E6" w:rsidRPr="00DB5CEB" w:rsidRDefault="00A457E6" w:rsidP="003313C9">
            <w:pPr>
              <w:pStyle w:val="Tabletext"/>
            </w:pPr>
            <w:r w:rsidRPr="00DB5CEB">
              <w:t>4</w:t>
            </w:r>
          </w:p>
        </w:tc>
        <w:tc>
          <w:tcPr>
            <w:tcW w:w="1101" w:type="dxa"/>
            <w:tcMar>
              <w:top w:w="28" w:type="dxa"/>
              <w:bottom w:w="28" w:type="dxa"/>
            </w:tcMar>
          </w:tcPr>
          <w:p w14:paraId="0E38F07F" w14:textId="77777777" w:rsidR="00A457E6" w:rsidRPr="00DB5CEB" w:rsidRDefault="00A457E6" w:rsidP="003313C9">
            <w:pPr>
              <w:pStyle w:val="Tabletext"/>
            </w:pPr>
            <w:r w:rsidRPr="00DB5CEB">
              <w:t>2B</w:t>
            </w:r>
          </w:p>
        </w:tc>
        <w:tc>
          <w:tcPr>
            <w:tcW w:w="1276" w:type="dxa"/>
            <w:tcMar>
              <w:top w:w="28" w:type="dxa"/>
              <w:bottom w:w="28" w:type="dxa"/>
            </w:tcMar>
          </w:tcPr>
          <w:p w14:paraId="396EDE6D" w14:textId="77777777" w:rsidR="00A457E6" w:rsidRPr="00DB5CEB" w:rsidRDefault="00A457E6" w:rsidP="003313C9">
            <w:pPr>
              <w:pStyle w:val="Tabletext"/>
            </w:pPr>
            <w:r w:rsidRPr="00DB5CEB">
              <w:t>11 to 13</w:t>
            </w:r>
          </w:p>
        </w:tc>
        <w:tc>
          <w:tcPr>
            <w:tcW w:w="850" w:type="dxa"/>
            <w:tcMar>
              <w:top w:w="28" w:type="dxa"/>
              <w:bottom w:w="28" w:type="dxa"/>
            </w:tcMar>
          </w:tcPr>
          <w:p w14:paraId="6D57CE77" w14:textId="77777777" w:rsidR="00A457E6" w:rsidRPr="00DB5CEB" w:rsidRDefault="00A457E6" w:rsidP="003313C9">
            <w:pPr>
              <w:pStyle w:val="Tabletext"/>
            </w:pPr>
            <w:r w:rsidRPr="00DB5CEB">
              <w:t>5</w:t>
            </w:r>
          </w:p>
        </w:tc>
        <w:tc>
          <w:tcPr>
            <w:tcW w:w="2552" w:type="dxa"/>
            <w:tcMar>
              <w:top w:w="28" w:type="dxa"/>
              <w:bottom w:w="28" w:type="dxa"/>
            </w:tcMar>
          </w:tcPr>
          <w:p w14:paraId="5C98A763" w14:textId="77777777" w:rsidR="00A457E6" w:rsidRPr="00DB5CEB" w:rsidRDefault="00A457E6" w:rsidP="003313C9">
            <w:pPr>
              <w:pStyle w:val="Tabletext"/>
            </w:pPr>
            <w:r w:rsidRPr="00DB5CEB">
              <w:t>Meteorological exercise</w:t>
            </w:r>
          </w:p>
        </w:tc>
        <w:tc>
          <w:tcPr>
            <w:tcW w:w="3402" w:type="dxa"/>
            <w:tcMar>
              <w:top w:w="28" w:type="dxa"/>
              <w:bottom w:w="28" w:type="dxa"/>
            </w:tcMar>
          </w:tcPr>
          <w:p w14:paraId="675A5A0D" w14:textId="77777777" w:rsidR="00A457E6" w:rsidRPr="00DB5CEB" w:rsidRDefault="00A457E6" w:rsidP="003313C9">
            <w:pPr>
              <w:pStyle w:val="Tabletext"/>
            </w:pPr>
            <w:r w:rsidRPr="00DB5CEB">
              <w:t>Tutorials if required</w:t>
            </w:r>
          </w:p>
        </w:tc>
      </w:tr>
      <w:tr w:rsidR="003B6175" w:rsidRPr="00DB5CEB" w14:paraId="3A78B600" w14:textId="77777777" w:rsidTr="003B6175">
        <w:trPr>
          <w:jc w:val="center"/>
        </w:trPr>
        <w:tc>
          <w:tcPr>
            <w:tcW w:w="737" w:type="dxa"/>
            <w:tcMar>
              <w:top w:w="28" w:type="dxa"/>
              <w:bottom w:w="28" w:type="dxa"/>
            </w:tcMar>
          </w:tcPr>
          <w:p w14:paraId="27C1CBB6" w14:textId="77777777" w:rsidR="00A457E6" w:rsidRPr="00DB5CEB" w:rsidRDefault="00A457E6" w:rsidP="003313C9">
            <w:pPr>
              <w:pStyle w:val="Tabletext"/>
            </w:pPr>
            <w:r w:rsidRPr="00DB5CEB">
              <w:t>5</w:t>
            </w:r>
          </w:p>
        </w:tc>
        <w:tc>
          <w:tcPr>
            <w:tcW w:w="1101" w:type="dxa"/>
            <w:tcMar>
              <w:top w:w="28" w:type="dxa"/>
              <w:bottom w:w="28" w:type="dxa"/>
            </w:tcMar>
          </w:tcPr>
          <w:p w14:paraId="50B0CF98" w14:textId="77777777" w:rsidR="00A457E6" w:rsidRPr="00DB5CEB" w:rsidRDefault="00A457E6" w:rsidP="003313C9">
            <w:pPr>
              <w:pStyle w:val="Tabletext"/>
            </w:pPr>
            <w:r w:rsidRPr="00DB5CEB">
              <w:t>1; 2A; 2B</w:t>
            </w:r>
          </w:p>
        </w:tc>
        <w:tc>
          <w:tcPr>
            <w:tcW w:w="1276" w:type="dxa"/>
            <w:tcMar>
              <w:top w:w="28" w:type="dxa"/>
              <w:bottom w:w="28" w:type="dxa"/>
            </w:tcMar>
          </w:tcPr>
          <w:p w14:paraId="2A18E930" w14:textId="77777777" w:rsidR="00A457E6" w:rsidRPr="00DB5CEB" w:rsidRDefault="00A457E6" w:rsidP="003313C9">
            <w:pPr>
              <w:pStyle w:val="Tabletext"/>
            </w:pPr>
            <w:r w:rsidRPr="00DB5CEB">
              <w:t>0</w:t>
            </w:r>
          </w:p>
        </w:tc>
        <w:tc>
          <w:tcPr>
            <w:tcW w:w="850" w:type="dxa"/>
            <w:tcMar>
              <w:top w:w="28" w:type="dxa"/>
              <w:bottom w:w="28" w:type="dxa"/>
            </w:tcMar>
          </w:tcPr>
          <w:p w14:paraId="18B6B0A7" w14:textId="77777777" w:rsidR="00A457E6" w:rsidRPr="00DB5CEB" w:rsidRDefault="00A457E6" w:rsidP="003313C9">
            <w:pPr>
              <w:pStyle w:val="Tabletext"/>
            </w:pPr>
            <w:r w:rsidRPr="00DB5CEB">
              <w:t>0</w:t>
            </w:r>
          </w:p>
        </w:tc>
        <w:tc>
          <w:tcPr>
            <w:tcW w:w="2552" w:type="dxa"/>
            <w:tcMar>
              <w:top w:w="28" w:type="dxa"/>
              <w:bottom w:w="28" w:type="dxa"/>
            </w:tcMar>
          </w:tcPr>
          <w:p w14:paraId="33A3C4D2" w14:textId="77777777" w:rsidR="00A457E6" w:rsidRPr="00DB5CEB" w:rsidRDefault="00A457E6" w:rsidP="003313C9">
            <w:pPr>
              <w:pStyle w:val="Tabletext"/>
            </w:pPr>
            <w:r w:rsidRPr="00DB5CEB">
              <w:t>Complementary Module Exam 1; 2A and 2B (see Part D.3)</w:t>
            </w:r>
          </w:p>
        </w:tc>
        <w:tc>
          <w:tcPr>
            <w:tcW w:w="3402" w:type="dxa"/>
            <w:tcMar>
              <w:top w:w="28" w:type="dxa"/>
              <w:bottom w:w="28" w:type="dxa"/>
            </w:tcMar>
          </w:tcPr>
          <w:p w14:paraId="2CC27113" w14:textId="77777777" w:rsidR="00A457E6" w:rsidRPr="00DB5CEB" w:rsidRDefault="00A457E6" w:rsidP="003313C9">
            <w:pPr>
              <w:pStyle w:val="Tabletext"/>
            </w:pPr>
            <w:r w:rsidRPr="00DB5CEB">
              <w:t>Participants who fail should not proceed until Certificate awarded</w:t>
            </w:r>
          </w:p>
        </w:tc>
      </w:tr>
      <w:tr w:rsidR="003B6175" w:rsidRPr="00DB5CEB" w14:paraId="61A7D912" w14:textId="77777777" w:rsidTr="003B6175">
        <w:trPr>
          <w:jc w:val="center"/>
        </w:trPr>
        <w:tc>
          <w:tcPr>
            <w:tcW w:w="737" w:type="dxa"/>
            <w:tcMar>
              <w:top w:w="28" w:type="dxa"/>
              <w:bottom w:w="28" w:type="dxa"/>
            </w:tcMar>
          </w:tcPr>
          <w:p w14:paraId="43EAFE82" w14:textId="77777777" w:rsidR="00A457E6" w:rsidRPr="00DB5CEB" w:rsidRDefault="00A457E6" w:rsidP="003313C9">
            <w:pPr>
              <w:pStyle w:val="Tabletext"/>
            </w:pPr>
            <w:r w:rsidRPr="00DB5CEB">
              <w:t>6</w:t>
            </w:r>
          </w:p>
        </w:tc>
        <w:tc>
          <w:tcPr>
            <w:tcW w:w="1101" w:type="dxa"/>
            <w:tcMar>
              <w:top w:w="28" w:type="dxa"/>
              <w:bottom w:w="28" w:type="dxa"/>
            </w:tcMar>
          </w:tcPr>
          <w:p w14:paraId="29329945" w14:textId="77777777" w:rsidR="00A457E6" w:rsidRPr="00DB5CEB" w:rsidRDefault="00A457E6" w:rsidP="003313C9">
            <w:pPr>
              <w:pStyle w:val="Tabletext"/>
            </w:pPr>
            <w:r w:rsidRPr="00DB5CEB">
              <w:t>3A</w:t>
            </w:r>
          </w:p>
        </w:tc>
        <w:tc>
          <w:tcPr>
            <w:tcW w:w="1276" w:type="dxa"/>
            <w:tcMar>
              <w:top w:w="28" w:type="dxa"/>
              <w:bottom w:w="28" w:type="dxa"/>
            </w:tcMar>
          </w:tcPr>
          <w:p w14:paraId="152EAFF4" w14:textId="77777777" w:rsidR="00A457E6" w:rsidRPr="00DB5CEB" w:rsidRDefault="00A457E6" w:rsidP="003313C9">
            <w:pPr>
              <w:pStyle w:val="Tabletext"/>
            </w:pPr>
            <w:r w:rsidRPr="00DB5CEB">
              <w:t>14 to 17</w:t>
            </w:r>
          </w:p>
        </w:tc>
        <w:tc>
          <w:tcPr>
            <w:tcW w:w="850" w:type="dxa"/>
            <w:tcMar>
              <w:top w:w="28" w:type="dxa"/>
              <w:bottom w:w="28" w:type="dxa"/>
            </w:tcMar>
          </w:tcPr>
          <w:p w14:paraId="3B20ECD9" w14:textId="77777777" w:rsidR="00A457E6" w:rsidRPr="00DB5CEB" w:rsidRDefault="00A457E6" w:rsidP="003313C9">
            <w:pPr>
              <w:pStyle w:val="Tabletext"/>
            </w:pPr>
            <w:r w:rsidRPr="00DB5CEB">
              <w:t>5</w:t>
            </w:r>
          </w:p>
        </w:tc>
        <w:tc>
          <w:tcPr>
            <w:tcW w:w="2552" w:type="dxa"/>
            <w:tcMar>
              <w:top w:w="28" w:type="dxa"/>
              <w:bottom w:w="28" w:type="dxa"/>
            </w:tcMar>
          </w:tcPr>
          <w:p w14:paraId="792B0610" w14:textId="77777777" w:rsidR="00A457E6" w:rsidRPr="00DB5CEB" w:rsidRDefault="00A457E6" w:rsidP="003313C9">
            <w:pPr>
              <w:pStyle w:val="Tabletext"/>
            </w:pPr>
            <w:r w:rsidRPr="00DB5CEB">
              <w:t>Stakeholder, Levels of service and desktop risk analysis exercises</w:t>
            </w:r>
          </w:p>
        </w:tc>
        <w:tc>
          <w:tcPr>
            <w:tcW w:w="3402" w:type="dxa"/>
            <w:tcMar>
              <w:top w:w="28" w:type="dxa"/>
              <w:bottom w:w="28" w:type="dxa"/>
            </w:tcMar>
          </w:tcPr>
          <w:p w14:paraId="02948DBA" w14:textId="77777777" w:rsidR="00A457E6" w:rsidRPr="00DB5CEB" w:rsidRDefault="00A457E6" w:rsidP="003313C9">
            <w:pPr>
              <w:pStyle w:val="Tabletext"/>
            </w:pPr>
            <w:r w:rsidRPr="00DB5CEB">
              <w:t>Plan for IALA Risk Management Workshop: PAWSA; IWRAP Mk2</w:t>
            </w:r>
          </w:p>
          <w:p w14:paraId="180DBA11" w14:textId="77777777" w:rsidR="00A457E6" w:rsidRPr="00DB5CEB" w:rsidRDefault="00A457E6" w:rsidP="003313C9">
            <w:pPr>
              <w:pStyle w:val="Tabletext"/>
            </w:pPr>
            <w:r w:rsidRPr="00DB5CEB">
              <w:t xml:space="preserve">Convene stakeholder group discussion </w:t>
            </w:r>
          </w:p>
        </w:tc>
      </w:tr>
      <w:tr w:rsidR="003B6175" w:rsidRPr="00DB5CEB" w14:paraId="3D06E310" w14:textId="77777777" w:rsidTr="003B6175">
        <w:trPr>
          <w:jc w:val="center"/>
        </w:trPr>
        <w:tc>
          <w:tcPr>
            <w:tcW w:w="737" w:type="dxa"/>
            <w:tcMar>
              <w:top w:w="28" w:type="dxa"/>
              <w:bottom w:w="28" w:type="dxa"/>
            </w:tcMar>
          </w:tcPr>
          <w:p w14:paraId="7F3F6F89" w14:textId="77777777" w:rsidR="00A457E6" w:rsidRPr="00DB5CEB" w:rsidRDefault="00A457E6" w:rsidP="003313C9">
            <w:pPr>
              <w:pStyle w:val="Tabletext"/>
            </w:pPr>
            <w:r w:rsidRPr="00DB5CEB">
              <w:t>7</w:t>
            </w:r>
          </w:p>
        </w:tc>
        <w:tc>
          <w:tcPr>
            <w:tcW w:w="1101" w:type="dxa"/>
            <w:tcMar>
              <w:top w:w="28" w:type="dxa"/>
              <w:bottom w:w="28" w:type="dxa"/>
            </w:tcMar>
          </w:tcPr>
          <w:p w14:paraId="3FA6DF78" w14:textId="77777777" w:rsidR="00A457E6" w:rsidRPr="00DB5CEB" w:rsidRDefault="00A457E6" w:rsidP="003313C9">
            <w:pPr>
              <w:pStyle w:val="Tabletext"/>
            </w:pPr>
            <w:r w:rsidRPr="00DB5CEB">
              <w:t>3A; 3B</w:t>
            </w:r>
          </w:p>
        </w:tc>
        <w:tc>
          <w:tcPr>
            <w:tcW w:w="1276" w:type="dxa"/>
            <w:tcMar>
              <w:top w:w="28" w:type="dxa"/>
              <w:bottom w:w="28" w:type="dxa"/>
            </w:tcMar>
          </w:tcPr>
          <w:p w14:paraId="7FD7CC71" w14:textId="77777777" w:rsidR="00A457E6" w:rsidRPr="00DB5CEB" w:rsidRDefault="00A457E6" w:rsidP="003313C9">
            <w:pPr>
              <w:pStyle w:val="Tabletext"/>
            </w:pPr>
            <w:r w:rsidRPr="00DB5CEB">
              <w:t>18 to 21</w:t>
            </w:r>
          </w:p>
        </w:tc>
        <w:tc>
          <w:tcPr>
            <w:tcW w:w="850" w:type="dxa"/>
            <w:tcMar>
              <w:top w:w="28" w:type="dxa"/>
              <w:bottom w:w="28" w:type="dxa"/>
            </w:tcMar>
          </w:tcPr>
          <w:p w14:paraId="14CB00B1" w14:textId="77777777" w:rsidR="00A457E6" w:rsidRPr="00DB5CEB" w:rsidRDefault="00A457E6" w:rsidP="003313C9">
            <w:pPr>
              <w:pStyle w:val="Tabletext"/>
            </w:pPr>
            <w:r w:rsidRPr="00DB5CEB">
              <w:t>5</w:t>
            </w:r>
          </w:p>
        </w:tc>
        <w:tc>
          <w:tcPr>
            <w:tcW w:w="2552" w:type="dxa"/>
            <w:tcMar>
              <w:top w:w="28" w:type="dxa"/>
              <w:bottom w:w="28" w:type="dxa"/>
            </w:tcMar>
          </w:tcPr>
          <w:p w14:paraId="4AE640AB" w14:textId="77777777" w:rsidR="00A457E6" w:rsidRPr="00DB5CEB" w:rsidRDefault="00A457E6" w:rsidP="003313C9">
            <w:pPr>
              <w:pStyle w:val="Tabletext"/>
            </w:pPr>
            <w:r w:rsidRPr="00DB5CEB">
              <w:t>AtoN availability exercise</w:t>
            </w:r>
          </w:p>
        </w:tc>
        <w:tc>
          <w:tcPr>
            <w:tcW w:w="3402" w:type="dxa"/>
            <w:tcMar>
              <w:top w:w="28" w:type="dxa"/>
              <w:bottom w:w="28" w:type="dxa"/>
            </w:tcMar>
          </w:tcPr>
          <w:p w14:paraId="7E4BCD10" w14:textId="77777777" w:rsidR="00A457E6" w:rsidRPr="00DB5CEB" w:rsidRDefault="00A457E6" w:rsidP="003313C9">
            <w:pPr>
              <w:pStyle w:val="Tabletext"/>
            </w:pPr>
          </w:p>
        </w:tc>
      </w:tr>
      <w:tr w:rsidR="003B6175" w:rsidRPr="00DB5CEB" w14:paraId="70B5EEBC" w14:textId="77777777" w:rsidTr="003B6175">
        <w:trPr>
          <w:jc w:val="center"/>
        </w:trPr>
        <w:tc>
          <w:tcPr>
            <w:tcW w:w="737" w:type="dxa"/>
            <w:tcMar>
              <w:top w:w="28" w:type="dxa"/>
              <w:bottom w:w="28" w:type="dxa"/>
            </w:tcMar>
          </w:tcPr>
          <w:p w14:paraId="4C41A737" w14:textId="77777777" w:rsidR="00A457E6" w:rsidRPr="00DB5CEB" w:rsidRDefault="00A457E6" w:rsidP="003313C9">
            <w:pPr>
              <w:pStyle w:val="Tabletext"/>
            </w:pPr>
            <w:r w:rsidRPr="00DB5CEB">
              <w:t>8</w:t>
            </w:r>
          </w:p>
        </w:tc>
        <w:tc>
          <w:tcPr>
            <w:tcW w:w="1101" w:type="dxa"/>
            <w:tcMar>
              <w:top w:w="28" w:type="dxa"/>
              <w:bottom w:w="28" w:type="dxa"/>
            </w:tcMar>
          </w:tcPr>
          <w:p w14:paraId="0DB8D0FC" w14:textId="77777777" w:rsidR="00A457E6" w:rsidRPr="00DB5CEB" w:rsidRDefault="00A457E6" w:rsidP="003313C9">
            <w:pPr>
              <w:pStyle w:val="Tabletext"/>
            </w:pPr>
            <w:r w:rsidRPr="00DB5CEB">
              <w:t>3B</w:t>
            </w:r>
          </w:p>
        </w:tc>
        <w:tc>
          <w:tcPr>
            <w:tcW w:w="1276" w:type="dxa"/>
            <w:tcMar>
              <w:top w:w="28" w:type="dxa"/>
              <w:bottom w:w="28" w:type="dxa"/>
            </w:tcMar>
          </w:tcPr>
          <w:p w14:paraId="06360B86" w14:textId="77777777" w:rsidR="00A457E6" w:rsidRPr="00DB5CEB" w:rsidRDefault="00A457E6" w:rsidP="003313C9">
            <w:pPr>
              <w:pStyle w:val="Tabletext"/>
            </w:pPr>
            <w:r w:rsidRPr="00DB5CEB">
              <w:t>24,25,46</w:t>
            </w:r>
          </w:p>
        </w:tc>
        <w:tc>
          <w:tcPr>
            <w:tcW w:w="850" w:type="dxa"/>
            <w:tcMar>
              <w:top w:w="28" w:type="dxa"/>
              <w:bottom w:w="28" w:type="dxa"/>
            </w:tcMar>
          </w:tcPr>
          <w:p w14:paraId="6264BB17" w14:textId="77777777" w:rsidR="00A457E6" w:rsidRPr="00DB5CEB" w:rsidRDefault="00A457E6" w:rsidP="003313C9">
            <w:pPr>
              <w:pStyle w:val="Tabletext"/>
            </w:pPr>
            <w:r w:rsidRPr="00DB5CEB">
              <w:t>5</w:t>
            </w:r>
          </w:p>
        </w:tc>
        <w:tc>
          <w:tcPr>
            <w:tcW w:w="2552" w:type="dxa"/>
            <w:tcMar>
              <w:top w:w="28" w:type="dxa"/>
              <w:bottom w:w="28" w:type="dxa"/>
            </w:tcMar>
          </w:tcPr>
          <w:p w14:paraId="4D6A5006" w14:textId="77777777" w:rsidR="00A457E6" w:rsidRPr="00DB5CEB" w:rsidRDefault="00A457E6" w:rsidP="003313C9">
            <w:pPr>
              <w:pStyle w:val="Tabletext"/>
            </w:pPr>
            <w:r w:rsidRPr="00DB5CEB">
              <w:t>Historic lighthouse exercise and possible visit</w:t>
            </w:r>
          </w:p>
        </w:tc>
        <w:tc>
          <w:tcPr>
            <w:tcW w:w="3402" w:type="dxa"/>
            <w:tcMar>
              <w:top w:w="28" w:type="dxa"/>
              <w:bottom w:w="28" w:type="dxa"/>
            </w:tcMar>
          </w:tcPr>
          <w:p w14:paraId="028CDAE3" w14:textId="77777777" w:rsidR="00A457E6" w:rsidRPr="00DB5CEB" w:rsidRDefault="00A457E6" w:rsidP="003313C9">
            <w:pPr>
              <w:pStyle w:val="Tabletext"/>
            </w:pPr>
            <w:r w:rsidRPr="00DB5CEB">
              <w:t>Plan for Leadership/team training</w:t>
            </w:r>
          </w:p>
        </w:tc>
      </w:tr>
      <w:tr w:rsidR="003B6175" w:rsidRPr="00DB5CEB" w14:paraId="2C87372E" w14:textId="77777777" w:rsidTr="003B6175">
        <w:trPr>
          <w:jc w:val="center"/>
        </w:trPr>
        <w:tc>
          <w:tcPr>
            <w:tcW w:w="737" w:type="dxa"/>
            <w:tcMar>
              <w:top w:w="28" w:type="dxa"/>
              <w:bottom w:w="28" w:type="dxa"/>
            </w:tcMar>
          </w:tcPr>
          <w:p w14:paraId="0E948BF4" w14:textId="77777777" w:rsidR="00A457E6" w:rsidRPr="00DB5CEB" w:rsidRDefault="00A457E6" w:rsidP="003313C9">
            <w:pPr>
              <w:pStyle w:val="Tabletext"/>
            </w:pPr>
            <w:r w:rsidRPr="00DB5CEB">
              <w:t>9</w:t>
            </w:r>
          </w:p>
        </w:tc>
        <w:tc>
          <w:tcPr>
            <w:tcW w:w="1101" w:type="dxa"/>
            <w:tcMar>
              <w:top w:w="28" w:type="dxa"/>
              <w:bottom w:w="28" w:type="dxa"/>
            </w:tcMar>
          </w:tcPr>
          <w:p w14:paraId="73C9B82D" w14:textId="77777777" w:rsidR="00A457E6" w:rsidRPr="00DB5CEB" w:rsidRDefault="00A457E6" w:rsidP="003313C9">
            <w:pPr>
              <w:pStyle w:val="Tabletext"/>
            </w:pPr>
            <w:r w:rsidRPr="00DB5CEB">
              <w:t>3B</w:t>
            </w:r>
          </w:p>
        </w:tc>
        <w:tc>
          <w:tcPr>
            <w:tcW w:w="1276" w:type="dxa"/>
            <w:tcMar>
              <w:top w:w="28" w:type="dxa"/>
              <w:bottom w:w="28" w:type="dxa"/>
            </w:tcMar>
          </w:tcPr>
          <w:p w14:paraId="1CAB7A74" w14:textId="77777777" w:rsidR="00A457E6" w:rsidRPr="00DB5CEB" w:rsidRDefault="00A457E6" w:rsidP="003313C9">
            <w:pPr>
              <w:pStyle w:val="Tabletext"/>
            </w:pPr>
            <w:r w:rsidRPr="00DB5CEB">
              <w:t>-</w:t>
            </w:r>
          </w:p>
        </w:tc>
        <w:tc>
          <w:tcPr>
            <w:tcW w:w="850" w:type="dxa"/>
            <w:tcMar>
              <w:top w:w="28" w:type="dxa"/>
              <w:bottom w:w="28" w:type="dxa"/>
            </w:tcMar>
          </w:tcPr>
          <w:p w14:paraId="79858163" w14:textId="77777777" w:rsidR="00A457E6" w:rsidRPr="00DB5CEB" w:rsidRDefault="00A457E6" w:rsidP="003313C9">
            <w:pPr>
              <w:pStyle w:val="Tabletext"/>
            </w:pPr>
            <w:r w:rsidRPr="00DB5CEB">
              <w:t>4</w:t>
            </w:r>
          </w:p>
        </w:tc>
        <w:tc>
          <w:tcPr>
            <w:tcW w:w="2552" w:type="dxa"/>
            <w:tcMar>
              <w:top w:w="28" w:type="dxa"/>
              <w:bottom w:w="28" w:type="dxa"/>
            </w:tcMar>
          </w:tcPr>
          <w:p w14:paraId="11C1BD96" w14:textId="77777777" w:rsidR="00A457E6" w:rsidRPr="00DB5CEB" w:rsidRDefault="00A457E6" w:rsidP="003313C9">
            <w:pPr>
              <w:pStyle w:val="Tabletext"/>
            </w:pPr>
            <w:r w:rsidRPr="00DB5CEB">
              <w:t>First Aid training day</w:t>
            </w:r>
          </w:p>
        </w:tc>
        <w:tc>
          <w:tcPr>
            <w:tcW w:w="3402" w:type="dxa"/>
            <w:tcMar>
              <w:top w:w="28" w:type="dxa"/>
              <w:bottom w:w="28" w:type="dxa"/>
            </w:tcMar>
          </w:tcPr>
          <w:p w14:paraId="5092D877" w14:textId="77777777" w:rsidR="00A457E6" w:rsidRPr="00DB5CEB" w:rsidRDefault="00A457E6" w:rsidP="003313C9">
            <w:pPr>
              <w:pStyle w:val="Tabletext"/>
            </w:pPr>
            <w:r w:rsidRPr="00DB5CEB">
              <w:t>Revision and tutorials</w:t>
            </w:r>
          </w:p>
        </w:tc>
      </w:tr>
      <w:tr w:rsidR="003B6175" w:rsidRPr="00DB5CEB" w14:paraId="2B3F2A5A" w14:textId="77777777" w:rsidTr="003B6175">
        <w:trPr>
          <w:jc w:val="center"/>
        </w:trPr>
        <w:tc>
          <w:tcPr>
            <w:tcW w:w="737" w:type="dxa"/>
            <w:tcMar>
              <w:top w:w="28" w:type="dxa"/>
              <w:bottom w:w="28" w:type="dxa"/>
            </w:tcMar>
          </w:tcPr>
          <w:p w14:paraId="5A5CB368" w14:textId="77777777" w:rsidR="00A457E6" w:rsidRPr="00DB5CEB" w:rsidRDefault="00A457E6" w:rsidP="003313C9">
            <w:pPr>
              <w:pStyle w:val="Tabletext"/>
            </w:pPr>
            <w:r w:rsidRPr="00DB5CEB">
              <w:t>10</w:t>
            </w:r>
          </w:p>
        </w:tc>
        <w:tc>
          <w:tcPr>
            <w:tcW w:w="1101" w:type="dxa"/>
            <w:tcMar>
              <w:top w:w="28" w:type="dxa"/>
              <w:bottom w:w="28" w:type="dxa"/>
            </w:tcMar>
          </w:tcPr>
          <w:p w14:paraId="315B7280" w14:textId="77777777" w:rsidR="00A457E6" w:rsidRPr="00DB5CEB" w:rsidRDefault="00A457E6" w:rsidP="003313C9">
            <w:pPr>
              <w:pStyle w:val="Tabletext"/>
            </w:pPr>
            <w:r w:rsidRPr="00DB5CEB">
              <w:t>3B</w:t>
            </w:r>
          </w:p>
        </w:tc>
        <w:tc>
          <w:tcPr>
            <w:tcW w:w="1276" w:type="dxa"/>
            <w:tcMar>
              <w:top w:w="28" w:type="dxa"/>
              <w:bottom w:w="28" w:type="dxa"/>
            </w:tcMar>
          </w:tcPr>
          <w:p w14:paraId="1C446A8D" w14:textId="77777777" w:rsidR="00A457E6" w:rsidRPr="00DB5CEB" w:rsidRDefault="00A457E6" w:rsidP="003313C9">
            <w:pPr>
              <w:pStyle w:val="Tabletext"/>
            </w:pPr>
            <w:r w:rsidRPr="00DB5CEB">
              <w:t>22,23,26</w:t>
            </w:r>
          </w:p>
        </w:tc>
        <w:tc>
          <w:tcPr>
            <w:tcW w:w="850" w:type="dxa"/>
            <w:tcMar>
              <w:top w:w="28" w:type="dxa"/>
              <w:bottom w:w="28" w:type="dxa"/>
            </w:tcMar>
          </w:tcPr>
          <w:p w14:paraId="07B852BB" w14:textId="77777777" w:rsidR="00A457E6" w:rsidRPr="00DB5CEB" w:rsidRDefault="00A457E6" w:rsidP="003313C9">
            <w:pPr>
              <w:pStyle w:val="Tabletext"/>
            </w:pPr>
            <w:r w:rsidRPr="00DB5CEB">
              <w:t>4</w:t>
            </w:r>
          </w:p>
        </w:tc>
        <w:tc>
          <w:tcPr>
            <w:tcW w:w="2552" w:type="dxa"/>
            <w:tcMar>
              <w:top w:w="28" w:type="dxa"/>
              <w:bottom w:w="28" w:type="dxa"/>
            </w:tcMar>
          </w:tcPr>
          <w:p w14:paraId="454A898E" w14:textId="77777777" w:rsidR="00A457E6" w:rsidRPr="00DB5CEB" w:rsidRDefault="00A457E6" w:rsidP="003313C9">
            <w:pPr>
              <w:pStyle w:val="Tabletext"/>
            </w:pPr>
            <w:r w:rsidRPr="00DB5CEB">
              <w:t>HR group discussion</w:t>
            </w:r>
          </w:p>
        </w:tc>
        <w:tc>
          <w:tcPr>
            <w:tcW w:w="3402" w:type="dxa"/>
            <w:tcMar>
              <w:top w:w="28" w:type="dxa"/>
              <w:bottom w:w="28" w:type="dxa"/>
            </w:tcMar>
          </w:tcPr>
          <w:p w14:paraId="578BDA36" w14:textId="77777777" w:rsidR="00A457E6" w:rsidRPr="00DB5CEB" w:rsidRDefault="00A457E6" w:rsidP="003313C9">
            <w:pPr>
              <w:pStyle w:val="Tabletext"/>
            </w:pPr>
            <w:r w:rsidRPr="00DB5CEB">
              <w:t>Revision and tutorials</w:t>
            </w:r>
          </w:p>
        </w:tc>
      </w:tr>
      <w:tr w:rsidR="003B6175" w:rsidRPr="00DB5CEB" w14:paraId="533155EE" w14:textId="77777777" w:rsidTr="003B6175">
        <w:trPr>
          <w:jc w:val="center"/>
        </w:trPr>
        <w:tc>
          <w:tcPr>
            <w:tcW w:w="737" w:type="dxa"/>
            <w:tcMar>
              <w:top w:w="28" w:type="dxa"/>
              <w:bottom w:w="28" w:type="dxa"/>
            </w:tcMar>
          </w:tcPr>
          <w:p w14:paraId="31488547" w14:textId="77777777" w:rsidR="00A457E6" w:rsidRPr="00DB5CEB" w:rsidRDefault="00A457E6" w:rsidP="003313C9">
            <w:pPr>
              <w:pStyle w:val="Tabletext"/>
            </w:pPr>
            <w:r w:rsidRPr="00DB5CEB">
              <w:t>11 (am)</w:t>
            </w:r>
          </w:p>
        </w:tc>
        <w:tc>
          <w:tcPr>
            <w:tcW w:w="1101" w:type="dxa"/>
            <w:tcMar>
              <w:top w:w="28" w:type="dxa"/>
              <w:bottom w:w="28" w:type="dxa"/>
            </w:tcMar>
          </w:tcPr>
          <w:p w14:paraId="462DD2AE" w14:textId="77777777" w:rsidR="00A457E6" w:rsidRPr="00DB5CEB" w:rsidRDefault="00A457E6" w:rsidP="003313C9">
            <w:pPr>
              <w:pStyle w:val="Tabletext"/>
            </w:pPr>
            <w:r w:rsidRPr="00DB5CEB">
              <w:t>3A; 3B</w:t>
            </w:r>
          </w:p>
        </w:tc>
        <w:tc>
          <w:tcPr>
            <w:tcW w:w="1276" w:type="dxa"/>
            <w:tcMar>
              <w:top w:w="28" w:type="dxa"/>
              <w:bottom w:w="28" w:type="dxa"/>
            </w:tcMar>
          </w:tcPr>
          <w:p w14:paraId="66F8278A" w14:textId="77777777" w:rsidR="00A457E6" w:rsidRPr="00DB5CEB" w:rsidRDefault="00A457E6" w:rsidP="003313C9">
            <w:pPr>
              <w:pStyle w:val="Tabletext"/>
            </w:pPr>
            <w:r w:rsidRPr="00DB5CEB">
              <w:t>0</w:t>
            </w:r>
          </w:p>
        </w:tc>
        <w:tc>
          <w:tcPr>
            <w:tcW w:w="850" w:type="dxa"/>
            <w:tcMar>
              <w:top w:w="28" w:type="dxa"/>
              <w:bottom w:w="28" w:type="dxa"/>
            </w:tcMar>
          </w:tcPr>
          <w:p w14:paraId="5911BA2A" w14:textId="77777777" w:rsidR="00A457E6" w:rsidRPr="00DB5CEB" w:rsidRDefault="00A457E6" w:rsidP="003313C9">
            <w:pPr>
              <w:pStyle w:val="Tabletext"/>
            </w:pPr>
            <w:r w:rsidRPr="00DB5CEB">
              <w:t>0</w:t>
            </w:r>
          </w:p>
        </w:tc>
        <w:tc>
          <w:tcPr>
            <w:tcW w:w="2552" w:type="dxa"/>
            <w:tcMar>
              <w:top w:w="28" w:type="dxa"/>
              <w:bottom w:w="28" w:type="dxa"/>
            </w:tcMar>
          </w:tcPr>
          <w:p w14:paraId="181FBFB7" w14:textId="77777777" w:rsidR="00A457E6" w:rsidRPr="00DB5CEB" w:rsidRDefault="00A457E6" w:rsidP="003313C9">
            <w:pPr>
              <w:pStyle w:val="Tabletext"/>
            </w:pPr>
            <w:r w:rsidRPr="00DB5CEB">
              <w:t>Complementary Module Exam 3A; 3B</w:t>
            </w:r>
          </w:p>
        </w:tc>
        <w:tc>
          <w:tcPr>
            <w:tcW w:w="3402" w:type="dxa"/>
            <w:tcMar>
              <w:top w:w="28" w:type="dxa"/>
              <w:bottom w:w="28" w:type="dxa"/>
            </w:tcMar>
          </w:tcPr>
          <w:p w14:paraId="150A9CE2" w14:textId="77777777" w:rsidR="00A457E6" w:rsidRPr="00DB5CEB" w:rsidRDefault="00A457E6" w:rsidP="003313C9">
            <w:pPr>
              <w:pStyle w:val="Tabletext"/>
            </w:pPr>
            <w:r w:rsidRPr="00DB5CEB">
              <w:t>Assessment for Module 1; 2 participants (see Part D.3)</w:t>
            </w:r>
          </w:p>
        </w:tc>
      </w:tr>
      <w:tr w:rsidR="003B6175" w:rsidRPr="00DB5CEB" w14:paraId="27E16E8F" w14:textId="77777777" w:rsidTr="003B6175">
        <w:trPr>
          <w:jc w:val="center"/>
        </w:trPr>
        <w:tc>
          <w:tcPr>
            <w:tcW w:w="737" w:type="dxa"/>
            <w:tcMar>
              <w:top w:w="28" w:type="dxa"/>
              <w:bottom w:w="28" w:type="dxa"/>
            </w:tcMar>
          </w:tcPr>
          <w:p w14:paraId="26BA5E69" w14:textId="77777777" w:rsidR="00A457E6" w:rsidRPr="00DB5CEB" w:rsidRDefault="00A457E6" w:rsidP="003313C9">
            <w:pPr>
              <w:pStyle w:val="Tabletext"/>
            </w:pPr>
            <w:r w:rsidRPr="00DB5CEB">
              <w:t>11 (pm)</w:t>
            </w:r>
          </w:p>
        </w:tc>
        <w:tc>
          <w:tcPr>
            <w:tcW w:w="1101" w:type="dxa"/>
            <w:tcMar>
              <w:top w:w="28" w:type="dxa"/>
              <w:bottom w:w="28" w:type="dxa"/>
            </w:tcMar>
          </w:tcPr>
          <w:p w14:paraId="56C4988B" w14:textId="77777777" w:rsidR="00A457E6" w:rsidRPr="00DB5CEB" w:rsidRDefault="00A457E6" w:rsidP="003313C9">
            <w:pPr>
              <w:pStyle w:val="Tabletext"/>
            </w:pPr>
            <w:r w:rsidRPr="00DB5CEB">
              <w:t>4A</w:t>
            </w:r>
          </w:p>
        </w:tc>
        <w:tc>
          <w:tcPr>
            <w:tcW w:w="1276" w:type="dxa"/>
            <w:tcMar>
              <w:top w:w="28" w:type="dxa"/>
              <w:bottom w:w="28" w:type="dxa"/>
            </w:tcMar>
          </w:tcPr>
          <w:p w14:paraId="4F1CE164" w14:textId="77777777" w:rsidR="00A457E6" w:rsidRPr="00DB5CEB" w:rsidRDefault="00A457E6" w:rsidP="003313C9">
            <w:pPr>
              <w:pStyle w:val="Tabletext"/>
            </w:pPr>
            <w:r w:rsidRPr="00DB5CEB">
              <w:t>27 to 29</w:t>
            </w:r>
          </w:p>
        </w:tc>
        <w:tc>
          <w:tcPr>
            <w:tcW w:w="850" w:type="dxa"/>
            <w:tcMar>
              <w:top w:w="28" w:type="dxa"/>
              <w:bottom w:w="28" w:type="dxa"/>
            </w:tcMar>
          </w:tcPr>
          <w:p w14:paraId="21FF8B74" w14:textId="77777777" w:rsidR="00A457E6" w:rsidRPr="00DB5CEB" w:rsidRDefault="00A457E6" w:rsidP="003313C9">
            <w:pPr>
              <w:pStyle w:val="Tabletext"/>
            </w:pPr>
            <w:r w:rsidRPr="00DB5CEB">
              <w:t>3</w:t>
            </w:r>
          </w:p>
        </w:tc>
        <w:tc>
          <w:tcPr>
            <w:tcW w:w="2552" w:type="dxa"/>
            <w:tcMar>
              <w:top w:w="28" w:type="dxa"/>
              <w:bottom w:w="28" w:type="dxa"/>
            </w:tcMar>
          </w:tcPr>
          <w:p w14:paraId="6395979D" w14:textId="77777777" w:rsidR="00A457E6" w:rsidRPr="00DB5CEB" w:rsidRDefault="00A457E6" w:rsidP="003313C9">
            <w:pPr>
              <w:pStyle w:val="Tabletext"/>
            </w:pPr>
            <w:r w:rsidRPr="00DB5CEB">
              <w:t>Use of light range if available</w:t>
            </w:r>
          </w:p>
        </w:tc>
        <w:tc>
          <w:tcPr>
            <w:tcW w:w="3402" w:type="dxa"/>
            <w:tcMar>
              <w:top w:w="28" w:type="dxa"/>
              <w:bottom w:w="28" w:type="dxa"/>
            </w:tcMar>
          </w:tcPr>
          <w:p w14:paraId="7CE63DE5" w14:textId="77777777" w:rsidR="00A457E6" w:rsidRPr="00DB5CEB" w:rsidRDefault="00A457E6" w:rsidP="003313C9">
            <w:pPr>
              <w:pStyle w:val="Tabletext"/>
            </w:pPr>
          </w:p>
        </w:tc>
      </w:tr>
      <w:tr w:rsidR="003B6175" w:rsidRPr="00DB5CEB" w14:paraId="3B1C68FF" w14:textId="77777777" w:rsidTr="003B6175">
        <w:trPr>
          <w:jc w:val="center"/>
        </w:trPr>
        <w:tc>
          <w:tcPr>
            <w:tcW w:w="737" w:type="dxa"/>
            <w:tcMar>
              <w:top w:w="28" w:type="dxa"/>
              <w:bottom w:w="28" w:type="dxa"/>
            </w:tcMar>
          </w:tcPr>
          <w:p w14:paraId="0E5B1AE0" w14:textId="77777777" w:rsidR="00A457E6" w:rsidRPr="00DB5CEB" w:rsidRDefault="00A457E6" w:rsidP="003313C9">
            <w:pPr>
              <w:pStyle w:val="Tabletext"/>
            </w:pPr>
            <w:r w:rsidRPr="00DB5CEB">
              <w:t>12</w:t>
            </w:r>
          </w:p>
        </w:tc>
        <w:tc>
          <w:tcPr>
            <w:tcW w:w="1101" w:type="dxa"/>
            <w:tcMar>
              <w:top w:w="28" w:type="dxa"/>
              <w:bottom w:w="28" w:type="dxa"/>
            </w:tcMar>
          </w:tcPr>
          <w:p w14:paraId="5822BC52" w14:textId="77777777" w:rsidR="00A457E6" w:rsidRPr="00DB5CEB" w:rsidRDefault="00A457E6" w:rsidP="003313C9">
            <w:pPr>
              <w:pStyle w:val="Tabletext"/>
            </w:pPr>
            <w:r w:rsidRPr="00DB5CEB">
              <w:t>4A</w:t>
            </w:r>
          </w:p>
        </w:tc>
        <w:tc>
          <w:tcPr>
            <w:tcW w:w="1276" w:type="dxa"/>
            <w:tcMar>
              <w:top w:w="28" w:type="dxa"/>
              <w:bottom w:w="28" w:type="dxa"/>
            </w:tcMar>
          </w:tcPr>
          <w:p w14:paraId="479F716D" w14:textId="77777777" w:rsidR="00A457E6" w:rsidRPr="00DB5CEB" w:rsidRDefault="00A457E6" w:rsidP="003313C9">
            <w:pPr>
              <w:pStyle w:val="Tabletext"/>
            </w:pPr>
            <w:r w:rsidRPr="00DB5CEB">
              <w:t>30 to 33</w:t>
            </w:r>
          </w:p>
        </w:tc>
        <w:tc>
          <w:tcPr>
            <w:tcW w:w="850" w:type="dxa"/>
            <w:tcMar>
              <w:top w:w="28" w:type="dxa"/>
              <w:bottom w:w="28" w:type="dxa"/>
            </w:tcMar>
          </w:tcPr>
          <w:p w14:paraId="4ACF420E" w14:textId="77777777" w:rsidR="00A457E6" w:rsidRPr="00DB5CEB" w:rsidRDefault="00A457E6" w:rsidP="003313C9">
            <w:pPr>
              <w:pStyle w:val="Tabletext"/>
            </w:pPr>
            <w:r w:rsidRPr="00DB5CEB">
              <w:t>5</w:t>
            </w:r>
          </w:p>
        </w:tc>
        <w:tc>
          <w:tcPr>
            <w:tcW w:w="2552" w:type="dxa"/>
            <w:tcMar>
              <w:top w:w="28" w:type="dxa"/>
              <w:bottom w:w="28" w:type="dxa"/>
            </w:tcMar>
          </w:tcPr>
          <w:p w14:paraId="0C25FCAA" w14:textId="77777777" w:rsidR="00A457E6" w:rsidRPr="00DB5CEB" w:rsidRDefault="00A457E6" w:rsidP="003313C9">
            <w:pPr>
              <w:pStyle w:val="Tabletext"/>
            </w:pPr>
            <w:r w:rsidRPr="00DB5CEB">
              <w:t>Sector light and leading line planning exercise</w:t>
            </w:r>
          </w:p>
        </w:tc>
        <w:tc>
          <w:tcPr>
            <w:tcW w:w="3402" w:type="dxa"/>
            <w:tcMar>
              <w:top w:w="28" w:type="dxa"/>
              <w:bottom w:w="28" w:type="dxa"/>
            </w:tcMar>
          </w:tcPr>
          <w:p w14:paraId="285AB69D" w14:textId="77777777" w:rsidR="00A457E6" w:rsidRPr="00DB5CEB" w:rsidRDefault="00A457E6" w:rsidP="003313C9">
            <w:pPr>
              <w:pStyle w:val="Tabletext"/>
            </w:pPr>
          </w:p>
        </w:tc>
      </w:tr>
      <w:tr w:rsidR="003B6175" w:rsidRPr="00DB5CEB" w14:paraId="0B480D3C" w14:textId="77777777" w:rsidTr="003B6175">
        <w:trPr>
          <w:jc w:val="center"/>
        </w:trPr>
        <w:tc>
          <w:tcPr>
            <w:tcW w:w="737" w:type="dxa"/>
            <w:tcMar>
              <w:top w:w="28" w:type="dxa"/>
              <w:bottom w:w="28" w:type="dxa"/>
            </w:tcMar>
          </w:tcPr>
          <w:p w14:paraId="4BF4CECF" w14:textId="77777777" w:rsidR="00A457E6" w:rsidRPr="00DB5CEB" w:rsidRDefault="00A457E6" w:rsidP="003313C9">
            <w:pPr>
              <w:pStyle w:val="Tabletext"/>
            </w:pPr>
            <w:r w:rsidRPr="00DB5CEB">
              <w:t>13</w:t>
            </w:r>
          </w:p>
        </w:tc>
        <w:tc>
          <w:tcPr>
            <w:tcW w:w="1101" w:type="dxa"/>
            <w:tcMar>
              <w:top w:w="28" w:type="dxa"/>
              <w:bottom w:w="28" w:type="dxa"/>
            </w:tcMar>
          </w:tcPr>
          <w:p w14:paraId="09AEC2AE" w14:textId="77777777" w:rsidR="00A457E6" w:rsidRPr="00DB5CEB" w:rsidRDefault="00A457E6" w:rsidP="003313C9">
            <w:pPr>
              <w:pStyle w:val="Tabletext"/>
            </w:pPr>
            <w:r w:rsidRPr="00DB5CEB">
              <w:t>4B</w:t>
            </w:r>
          </w:p>
          <w:p w14:paraId="106F3AC5" w14:textId="77777777" w:rsidR="00A457E6" w:rsidRPr="00DB5CEB" w:rsidRDefault="00A457E6" w:rsidP="003313C9">
            <w:pPr>
              <w:pStyle w:val="Tabletext"/>
            </w:pPr>
            <w:r w:rsidRPr="00DB5CEB">
              <w:t>4D</w:t>
            </w:r>
          </w:p>
        </w:tc>
        <w:tc>
          <w:tcPr>
            <w:tcW w:w="1276" w:type="dxa"/>
            <w:tcMar>
              <w:top w:w="28" w:type="dxa"/>
              <w:bottom w:w="28" w:type="dxa"/>
            </w:tcMar>
          </w:tcPr>
          <w:p w14:paraId="162E5BD4" w14:textId="77777777" w:rsidR="00A457E6" w:rsidRPr="00DB5CEB" w:rsidRDefault="00A457E6" w:rsidP="003313C9">
            <w:pPr>
              <w:pStyle w:val="Tabletext"/>
            </w:pPr>
            <w:r w:rsidRPr="00DB5CEB">
              <w:t>34 to 36</w:t>
            </w:r>
          </w:p>
          <w:p w14:paraId="0B8599B4" w14:textId="77777777" w:rsidR="00A457E6" w:rsidRPr="00DB5CEB" w:rsidRDefault="00A457E6" w:rsidP="003313C9">
            <w:pPr>
              <w:pStyle w:val="Tabletext"/>
            </w:pPr>
            <w:r w:rsidRPr="00DB5CEB">
              <w:t>41; 43</w:t>
            </w:r>
          </w:p>
        </w:tc>
        <w:tc>
          <w:tcPr>
            <w:tcW w:w="850" w:type="dxa"/>
            <w:tcMar>
              <w:top w:w="28" w:type="dxa"/>
              <w:bottom w:w="28" w:type="dxa"/>
            </w:tcMar>
          </w:tcPr>
          <w:p w14:paraId="1F663F05" w14:textId="77777777" w:rsidR="00A457E6" w:rsidRPr="00DB5CEB" w:rsidRDefault="00A457E6" w:rsidP="003313C9">
            <w:pPr>
              <w:pStyle w:val="Tabletext"/>
            </w:pPr>
            <w:r w:rsidRPr="00DB5CEB">
              <w:t>5</w:t>
            </w:r>
          </w:p>
        </w:tc>
        <w:tc>
          <w:tcPr>
            <w:tcW w:w="2552" w:type="dxa"/>
            <w:tcMar>
              <w:top w:w="28" w:type="dxa"/>
              <w:bottom w:w="28" w:type="dxa"/>
            </w:tcMar>
          </w:tcPr>
          <w:p w14:paraId="308C783C" w14:textId="77777777" w:rsidR="00A457E6" w:rsidRPr="00DB5CEB" w:rsidRDefault="00A457E6" w:rsidP="003313C9">
            <w:pPr>
              <w:pStyle w:val="Tabletext"/>
            </w:pPr>
            <w:r w:rsidRPr="00DB5CEB">
              <w:t>Module 3 re-sit exam if required</w:t>
            </w:r>
          </w:p>
        </w:tc>
        <w:tc>
          <w:tcPr>
            <w:tcW w:w="3402" w:type="dxa"/>
            <w:tcMar>
              <w:top w:w="28" w:type="dxa"/>
              <w:bottom w:w="28" w:type="dxa"/>
            </w:tcMar>
          </w:tcPr>
          <w:p w14:paraId="17ED7256" w14:textId="77777777" w:rsidR="00A457E6" w:rsidRPr="00DB5CEB" w:rsidRDefault="00A457E6" w:rsidP="003313C9">
            <w:pPr>
              <w:pStyle w:val="Tabletext"/>
            </w:pPr>
            <w:r w:rsidRPr="00DB5CEB">
              <w:t>Revision and tutorials</w:t>
            </w:r>
          </w:p>
        </w:tc>
      </w:tr>
      <w:tr w:rsidR="003B6175" w:rsidRPr="00DB5CEB" w14:paraId="3A2137C0" w14:textId="77777777" w:rsidTr="003B6175">
        <w:trPr>
          <w:jc w:val="center"/>
        </w:trPr>
        <w:tc>
          <w:tcPr>
            <w:tcW w:w="737" w:type="dxa"/>
            <w:tcMar>
              <w:top w:w="28" w:type="dxa"/>
              <w:bottom w:w="28" w:type="dxa"/>
            </w:tcMar>
          </w:tcPr>
          <w:p w14:paraId="66306EEB" w14:textId="77777777" w:rsidR="00A457E6" w:rsidRPr="00DB5CEB" w:rsidRDefault="00A457E6" w:rsidP="003313C9">
            <w:pPr>
              <w:pStyle w:val="Tabletext"/>
            </w:pPr>
            <w:r w:rsidRPr="00DB5CEB">
              <w:t>14</w:t>
            </w:r>
          </w:p>
        </w:tc>
        <w:tc>
          <w:tcPr>
            <w:tcW w:w="1101" w:type="dxa"/>
            <w:tcMar>
              <w:top w:w="28" w:type="dxa"/>
              <w:bottom w:w="28" w:type="dxa"/>
            </w:tcMar>
          </w:tcPr>
          <w:p w14:paraId="6B1C0915" w14:textId="77777777" w:rsidR="00A457E6" w:rsidRPr="00DB5CEB" w:rsidRDefault="00A457E6" w:rsidP="003313C9">
            <w:pPr>
              <w:pStyle w:val="Tabletext"/>
            </w:pPr>
            <w:r w:rsidRPr="00DB5CEB">
              <w:t>4B; 4D</w:t>
            </w:r>
          </w:p>
        </w:tc>
        <w:tc>
          <w:tcPr>
            <w:tcW w:w="1276" w:type="dxa"/>
            <w:tcMar>
              <w:top w:w="28" w:type="dxa"/>
              <w:bottom w:w="28" w:type="dxa"/>
            </w:tcMar>
          </w:tcPr>
          <w:p w14:paraId="2D95510F" w14:textId="77777777" w:rsidR="00A457E6" w:rsidRPr="00DB5CEB" w:rsidRDefault="00A457E6" w:rsidP="003313C9">
            <w:pPr>
              <w:pStyle w:val="Tabletext"/>
            </w:pPr>
            <w:r w:rsidRPr="00DB5CEB">
              <w:t>37;38</w:t>
            </w:r>
          </w:p>
          <w:p w14:paraId="54536B9D" w14:textId="77777777" w:rsidR="00A457E6" w:rsidRPr="00DB5CEB" w:rsidRDefault="00A457E6" w:rsidP="003313C9">
            <w:pPr>
              <w:pStyle w:val="Tabletext"/>
            </w:pPr>
            <w:r w:rsidRPr="00DB5CEB">
              <w:t>43;44</w:t>
            </w:r>
          </w:p>
        </w:tc>
        <w:tc>
          <w:tcPr>
            <w:tcW w:w="850" w:type="dxa"/>
            <w:tcMar>
              <w:top w:w="28" w:type="dxa"/>
              <w:bottom w:w="28" w:type="dxa"/>
            </w:tcMar>
          </w:tcPr>
          <w:p w14:paraId="1F544499" w14:textId="77777777" w:rsidR="00A457E6" w:rsidRPr="00DB5CEB" w:rsidRDefault="00A457E6" w:rsidP="003313C9">
            <w:pPr>
              <w:pStyle w:val="Tabletext"/>
            </w:pPr>
            <w:r w:rsidRPr="00DB5CEB">
              <w:t>4</w:t>
            </w:r>
          </w:p>
        </w:tc>
        <w:tc>
          <w:tcPr>
            <w:tcW w:w="2552" w:type="dxa"/>
            <w:tcMar>
              <w:top w:w="28" w:type="dxa"/>
              <w:bottom w:w="28" w:type="dxa"/>
            </w:tcMar>
          </w:tcPr>
          <w:p w14:paraId="7ED85DE5" w14:textId="77777777" w:rsidR="00A457E6" w:rsidRPr="00DB5CEB" w:rsidRDefault="00A457E6" w:rsidP="003313C9">
            <w:pPr>
              <w:pStyle w:val="Tabletext"/>
            </w:pPr>
            <w:r w:rsidRPr="00DB5CEB">
              <w:t>e-Navigation video</w:t>
            </w:r>
          </w:p>
        </w:tc>
        <w:tc>
          <w:tcPr>
            <w:tcW w:w="3402" w:type="dxa"/>
            <w:tcMar>
              <w:top w:w="28" w:type="dxa"/>
              <w:bottom w:w="28" w:type="dxa"/>
            </w:tcMar>
          </w:tcPr>
          <w:p w14:paraId="4D9722DC" w14:textId="77777777" w:rsidR="00A457E6" w:rsidRPr="00DB5CEB" w:rsidRDefault="00A457E6" w:rsidP="003313C9">
            <w:pPr>
              <w:pStyle w:val="Tabletext"/>
            </w:pPr>
          </w:p>
        </w:tc>
      </w:tr>
      <w:tr w:rsidR="003B6175" w:rsidRPr="00DB5CEB" w14:paraId="61760519" w14:textId="77777777" w:rsidTr="003B6175">
        <w:trPr>
          <w:trHeight w:val="247"/>
          <w:jc w:val="center"/>
        </w:trPr>
        <w:tc>
          <w:tcPr>
            <w:tcW w:w="737" w:type="dxa"/>
            <w:tcMar>
              <w:top w:w="28" w:type="dxa"/>
              <w:bottom w:w="28" w:type="dxa"/>
            </w:tcMar>
          </w:tcPr>
          <w:p w14:paraId="276494D2" w14:textId="77777777" w:rsidR="00A457E6" w:rsidRPr="00DB5CEB" w:rsidRDefault="00A457E6" w:rsidP="003313C9">
            <w:pPr>
              <w:pStyle w:val="Tabletext"/>
            </w:pPr>
            <w:r w:rsidRPr="00DB5CEB">
              <w:t>15</w:t>
            </w:r>
          </w:p>
        </w:tc>
        <w:tc>
          <w:tcPr>
            <w:tcW w:w="1101" w:type="dxa"/>
            <w:tcMar>
              <w:top w:w="28" w:type="dxa"/>
              <w:bottom w:w="28" w:type="dxa"/>
            </w:tcMar>
          </w:tcPr>
          <w:p w14:paraId="58AE0E7C" w14:textId="77777777" w:rsidR="00A457E6" w:rsidRPr="00DB5CEB" w:rsidRDefault="00A457E6" w:rsidP="003313C9">
            <w:pPr>
              <w:pStyle w:val="Tabletext"/>
            </w:pPr>
            <w:r w:rsidRPr="00DB5CEB">
              <w:t>4C; 4D</w:t>
            </w:r>
          </w:p>
        </w:tc>
        <w:tc>
          <w:tcPr>
            <w:tcW w:w="1276" w:type="dxa"/>
            <w:tcMar>
              <w:top w:w="28" w:type="dxa"/>
              <w:bottom w:w="28" w:type="dxa"/>
            </w:tcMar>
          </w:tcPr>
          <w:p w14:paraId="286E8EDA" w14:textId="77777777" w:rsidR="00A457E6" w:rsidRPr="00DB5CEB" w:rsidRDefault="00A457E6" w:rsidP="003313C9">
            <w:pPr>
              <w:pStyle w:val="Tabletext"/>
            </w:pPr>
            <w:r w:rsidRPr="00DB5CEB">
              <w:t>45</w:t>
            </w:r>
          </w:p>
        </w:tc>
        <w:tc>
          <w:tcPr>
            <w:tcW w:w="850" w:type="dxa"/>
            <w:tcMar>
              <w:top w:w="28" w:type="dxa"/>
              <w:bottom w:w="28" w:type="dxa"/>
            </w:tcMar>
          </w:tcPr>
          <w:p w14:paraId="346B18F0" w14:textId="77777777" w:rsidR="00A457E6" w:rsidRPr="00DB5CEB" w:rsidRDefault="00A457E6" w:rsidP="003313C9">
            <w:pPr>
              <w:pStyle w:val="Tabletext"/>
            </w:pPr>
            <w:r w:rsidRPr="00DB5CEB">
              <w:t>3</w:t>
            </w:r>
          </w:p>
        </w:tc>
        <w:tc>
          <w:tcPr>
            <w:tcW w:w="2552" w:type="dxa"/>
            <w:tcMar>
              <w:top w:w="28" w:type="dxa"/>
              <w:bottom w:w="28" w:type="dxa"/>
            </w:tcMar>
          </w:tcPr>
          <w:p w14:paraId="0BA87D91" w14:textId="77777777" w:rsidR="00A457E6" w:rsidRPr="00DB5CEB" w:rsidRDefault="00A457E6" w:rsidP="003313C9">
            <w:pPr>
              <w:pStyle w:val="Tabletext"/>
            </w:pPr>
            <w:r w:rsidRPr="00DB5CEB">
              <w:t>e-Navigation forum</w:t>
            </w:r>
          </w:p>
        </w:tc>
        <w:tc>
          <w:tcPr>
            <w:tcW w:w="3402" w:type="dxa"/>
            <w:tcMar>
              <w:top w:w="28" w:type="dxa"/>
              <w:bottom w:w="28" w:type="dxa"/>
            </w:tcMar>
          </w:tcPr>
          <w:p w14:paraId="59E5D700" w14:textId="77777777" w:rsidR="00A457E6" w:rsidRPr="00DB5CEB" w:rsidRDefault="00A457E6" w:rsidP="003313C9">
            <w:pPr>
              <w:pStyle w:val="Tabletext"/>
            </w:pPr>
            <w:r w:rsidRPr="00DB5CEB">
              <w:t>Revision and tutorials</w:t>
            </w:r>
          </w:p>
        </w:tc>
      </w:tr>
      <w:tr w:rsidR="003B6175" w:rsidRPr="00DB5CEB" w14:paraId="39F8103A" w14:textId="77777777" w:rsidTr="003B6175">
        <w:trPr>
          <w:jc w:val="center"/>
        </w:trPr>
        <w:tc>
          <w:tcPr>
            <w:tcW w:w="737" w:type="dxa"/>
            <w:tcMar>
              <w:top w:w="28" w:type="dxa"/>
              <w:bottom w:w="28" w:type="dxa"/>
            </w:tcMar>
          </w:tcPr>
          <w:p w14:paraId="07AE71B8" w14:textId="77777777" w:rsidR="00A457E6" w:rsidRPr="00DB5CEB" w:rsidRDefault="00A457E6" w:rsidP="003313C9">
            <w:pPr>
              <w:pStyle w:val="Tabletext"/>
            </w:pPr>
            <w:r w:rsidRPr="00DB5CEB">
              <w:lastRenderedPageBreak/>
              <w:t>16</w:t>
            </w:r>
          </w:p>
        </w:tc>
        <w:tc>
          <w:tcPr>
            <w:tcW w:w="1101" w:type="dxa"/>
            <w:tcMar>
              <w:top w:w="28" w:type="dxa"/>
              <w:bottom w:w="28" w:type="dxa"/>
            </w:tcMar>
          </w:tcPr>
          <w:p w14:paraId="4A4D46F5" w14:textId="77777777" w:rsidR="00A457E6" w:rsidRPr="00DB5CEB" w:rsidRDefault="00A457E6" w:rsidP="003313C9">
            <w:pPr>
              <w:pStyle w:val="Tabletext"/>
            </w:pPr>
            <w:r w:rsidRPr="00DB5CEB">
              <w:t>4C</w:t>
            </w:r>
          </w:p>
        </w:tc>
        <w:tc>
          <w:tcPr>
            <w:tcW w:w="1276" w:type="dxa"/>
            <w:tcMar>
              <w:top w:w="28" w:type="dxa"/>
              <w:bottom w:w="28" w:type="dxa"/>
            </w:tcMar>
          </w:tcPr>
          <w:p w14:paraId="11A7F7CE" w14:textId="77777777" w:rsidR="00A457E6" w:rsidRPr="00DB5CEB" w:rsidRDefault="00A457E6" w:rsidP="003313C9">
            <w:pPr>
              <w:pStyle w:val="Tabletext"/>
            </w:pPr>
            <w:r w:rsidRPr="00DB5CEB">
              <w:t>39; 40</w:t>
            </w:r>
          </w:p>
        </w:tc>
        <w:tc>
          <w:tcPr>
            <w:tcW w:w="850" w:type="dxa"/>
            <w:tcMar>
              <w:top w:w="28" w:type="dxa"/>
              <w:bottom w:w="28" w:type="dxa"/>
            </w:tcMar>
          </w:tcPr>
          <w:p w14:paraId="73DA424B" w14:textId="77777777" w:rsidR="00A457E6" w:rsidRPr="00DB5CEB" w:rsidRDefault="00A457E6" w:rsidP="003313C9">
            <w:pPr>
              <w:pStyle w:val="Tabletext"/>
            </w:pPr>
          </w:p>
        </w:tc>
        <w:tc>
          <w:tcPr>
            <w:tcW w:w="2552" w:type="dxa"/>
            <w:tcMar>
              <w:top w:w="28" w:type="dxa"/>
              <w:bottom w:w="28" w:type="dxa"/>
            </w:tcMar>
          </w:tcPr>
          <w:p w14:paraId="172E3AC0" w14:textId="77777777" w:rsidR="00A457E6" w:rsidRPr="00DB5CEB" w:rsidRDefault="00A457E6" w:rsidP="003313C9">
            <w:pPr>
              <w:pStyle w:val="Tabletext"/>
            </w:pPr>
            <w:r w:rsidRPr="00DB5CEB">
              <w:t>External visit to VTS Centre</w:t>
            </w:r>
          </w:p>
        </w:tc>
        <w:tc>
          <w:tcPr>
            <w:tcW w:w="3402" w:type="dxa"/>
            <w:tcMar>
              <w:top w:w="28" w:type="dxa"/>
              <w:bottom w:w="28" w:type="dxa"/>
            </w:tcMar>
          </w:tcPr>
          <w:p w14:paraId="639082D5" w14:textId="77777777" w:rsidR="00A457E6" w:rsidRPr="00DB5CEB" w:rsidRDefault="00A457E6" w:rsidP="003313C9">
            <w:pPr>
              <w:pStyle w:val="Tabletext"/>
            </w:pPr>
            <w:r w:rsidRPr="00DB5CEB">
              <w:t>One day can be allocated to this visit which would extend the course by a working day</w:t>
            </w:r>
          </w:p>
        </w:tc>
      </w:tr>
      <w:tr w:rsidR="003B6175" w:rsidRPr="00DB5CEB" w14:paraId="45F0BA8B" w14:textId="77777777" w:rsidTr="003B6175">
        <w:trPr>
          <w:jc w:val="center"/>
        </w:trPr>
        <w:tc>
          <w:tcPr>
            <w:tcW w:w="737" w:type="dxa"/>
            <w:tcMar>
              <w:top w:w="28" w:type="dxa"/>
              <w:bottom w:w="28" w:type="dxa"/>
            </w:tcMar>
          </w:tcPr>
          <w:p w14:paraId="7C935BA8" w14:textId="77777777" w:rsidR="00A457E6" w:rsidRPr="00DB5CEB" w:rsidRDefault="00A457E6" w:rsidP="003313C9">
            <w:pPr>
              <w:pStyle w:val="Tabletext"/>
            </w:pPr>
            <w:r w:rsidRPr="00DB5CEB">
              <w:t>17</w:t>
            </w:r>
          </w:p>
        </w:tc>
        <w:tc>
          <w:tcPr>
            <w:tcW w:w="1101" w:type="dxa"/>
            <w:tcMar>
              <w:top w:w="28" w:type="dxa"/>
              <w:bottom w:w="28" w:type="dxa"/>
            </w:tcMar>
          </w:tcPr>
          <w:p w14:paraId="3C302D06" w14:textId="77777777" w:rsidR="00A457E6" w:rsidRPr="00DB5CEB" w:rsidRDefault="00A457E6" w:rsidP="003313C9">
            <w:pPr>
              <w:pStyle w:val="Tabletext"/>
            </w:pPr>
            <w:r w:rsidRPr="00DB5CEB">
              <w:t>3B</w:t>
            </w:r>
          </w:p>
        </w:tc>
        <w:tc>
          <w:tcPr>
            <w:tcW w:w="1276" w:type="dxa"/>
            <w:tcMar>
              <w:top w:w="28" w:type="dxa"/>
              <w:bottom w:w="28" w:type="dxa"/>
            </w:tcMar>
          </w:tcPr>
          <w:p w14:paraId="1F3C15B9" w14:textId="77777777" w:rsidR="00A457E6" w:rsidRPr="00DB5CEB" w:rsidRDefault="00A457E6" w:rsidP="003313C9">
            <w:pPr>
              <w:pStyle w:val="Tabletext"/>
            </w:pPr>
            <w:r w:rsidRPr="00DB5CEB">
              <w:t>-</w:t>
            </w:r>
          </w:p>
        </w:tc>
        <w:tc>
          <w:tcPr>
            <w:tcW w:w="850" w:type="dxa"/>
            <w:tcMar>
              <w:top w:w="28" w:type="dxa"/>
              <w:bottom w:w="28" w:type="dxa"/>
            </w:tcMar>
          </w:tcPr>
          <w:p w14:paraId="5F1A2C2D" w14:textId="77777777" w:rsidR="00A457E6" w:rsidRPr="00DB5CEB" w:rsidRDefault="00A457E6" w:rsidP="003313C9">
            <w:pPr>
              <w:pStyle w:val="Tabletext"/>
            </w:pPr>
            <w:r w:rsidRPr="00DB5CEB">
              <w:t>-</w:t>
            </w:r>
          </w:p>
        </w:tc>
        <w:tc>
          <w:tcPr>
            <w:tcW w:w="2552" w:type="dxa"/>
            <w:tcMar>
              <w:top w:w="28" w:type="dxa"/>
              <w:bottom w:w="28" w:type="dxa"/>
            </w:tcMar>
          </w:tcPr>
          <w:p w14:paraId="0A1DAF9D" w14:textId="77777777" w:rsidR="00A457E6" w:rsidRPr="00DB5CEB" w:rsidRDefault="00A457E6" w:rsidP="003313C9">
            <w:pPr>
              <w:pStyle w:val="Tabletext"/>
            </w:pPr>
            <w:r w:rsidRPr="00DB5CEB">
              <w:t>Team Building day</w:t>
            </w:r>
          </w:p>
        </w:tc>
        <w:tc>
          <w:tcPr>
            <w:tcW w:w="3402" w:type="dxa"/>
            <w:tcMar>
              <w:top w:w="28" w:type="dxa"/>
              <w:bottom w:w="28" w:type="dxa"/>
            </w:tcMar>
          </w:tcPr>
          <w:p w14:paraId="2FE6D7C7" w14:textId="77777777" w:rsidR="00A457E6" w:rsidRPr="00DB5CEB" w:rsidRDefault="00A457E6" w:rsidP="003313C9">
            <w:pPr>
              <w:pStyle w:val="Tabletext"/>
            </w:pPr>
            <w:r w:rsidRPr="00DB5CEB">
              <w:t>Specialist Company</w:t>
            </w:r>
          </w:p>
        </w:tc>
      </w:tr>
      <w:tr w:rsidR="003B6175" w:rsidRPr="00DB5CEB" w14:paraId="24DA861E" w14:textId="77777777" w:rsidTr="003B6175">
        <w:trPr>
          <w:jc w:val="center"/>
        </w:trPr>
        <w:tc>
          <w:tcPr>
            <w:tcW w:w="737" w:type="dxa"/>
            <w:tcMar>
              <w:top w:w="28" w:type="dxa"/>
              <w:bottom w:w="28" w:type="dxa"/>
            </w:tcMar>
          </w:tcPr>
          <w:p w14:paraId="3F314AC0" w14:textId="77777777" w:rsidR="00A457E6" w:rsidRPr="00DB5CEB" w:rsidRDefault="00A457E6" w:rsidP="003313C9">
            <w:pPr>
              <w:pStyle w:val="Tabletext"/>
            </w:pPr>
            <w:r w:rsidRPr="00DB5CEB">
              <w:t>18</w:t>
            </w:r>
          </w:p>
        </w:tc>
        <w:tc>
          <w:tcPr>
            <w:tcW w:w="1101" w:type="dxa"/>
            <w:tcMar>
              <w:top w:w="28" w:type="dxa"/>
              <w:bottom w:w="28" w:type="dxa"/>
            </w:tcMar>
          </w:tcPr>
          <w:p w14:paraId="610D82F0" w14:textId="77777777" w:rsidR="00A457E6" w:rsidRPr="00DB5CEB" w:rsidRDefault="00A457E6" w:rsidP="003313C9">
            <w:pPr>
              <w:pStyle w:val="Tabletext"/>
            </w:pPr>
            <w:r w:rsidRPr="00DB5CEB">
              <w:t>5</w:t>
            </w:r>
          </w:p>
        </w:tc>
        <w:tc>
          <w:tcPr>
            <w:tcW w:w="1276" w:type="dxa"/>
            <w:tcMar>
              <w:top w:w="28" w:type="dxa"/>
              <w:bottom w:w="28" w:type="dxa"/>
            </w:tcMar>
          </w:tcPr>
          <w:p w14:paraId="5E650D33" w14:textId="77777777" w:rsidR="00A457E6" w:rsidRPr="00DB5CEB" w:rsidRDefault="00A457E6" w:rsidP="003313C9">
            <w:pPr>
              <w:pStyle w:val="Tabletext"/>
            </w:pPr>
            <w:r w:rsidRPr="00DB5CEB">
              <w:t>47 to 49</w:t>
            </w:r>
          </w:p>
        </w:tc>
        <w:tc>
          <w:tcPr>
            <w:tcW w:w="850" w:type="dxa"/>
            <w:tcMar>
              <w:top w:w="28" w:type="dxa"/>
              <w:bottom w:w="28" w:type="dxa"/>
            </w:tcMar>
          </w:tcPr>
          <w:p w14:paraId="65B83976" w14:textId="77777777" w:rsidR="00A457E6" w:rsidRPr="00DB5CEB" w:rsidRDefault="00A457E6" w:rsidP="003313C9">
            <w:pPr>
              <w:pStyle w:val="Tabletext"/>
            </w:pPr>
            <w:r w:rsidRPr="00DB5CEB">
              <w:t>5</w:t>
            </w:r>
          </w:p>
        </w:tc>
        <w:tc>
          <w:tcPr>
            <w:tcW w:w="2552" w:type="dxa"/>
            <w:tcMar>
              <w:top w:w="28" w:type="dxa"/>
              <w:bottom w:w="28" w:type="dxa"/>
            </w:tcMar>
          </w:tcPr>
          <w:p w14:paraId="67815F32" w14:textId="77777777" w:rsidR="00A457E6" w:rsidRPr="00DB5CEB" w:rsidRDefault="00A457E6" w:rsidP="003313C9">
            <w:pPr>
              <w:pStyle w:val="Tabletext"/>
            </w:pPr>
            <w:r w:rsidRPr="00DB5CEB">
              <w:t>Load profile calculations</w:t>
            </w:r>
          </w:p>
        </w:tc>
        <w:tc>
          <w:tcPr>
            <w:tcW w:w="3402" w:type="dxa"/>
            <w:tcMar>
              <w:top w:w="28" w:type="dxa"/>
              <w:bottom w:w="28" w:type="dxa"/>
            </w:tcMar>
          </w:tcPr>
          <w:p w14:paraId="692E009D" w14:textId="77777777" w:rsidR="00A457E6" w:rsidRPr="00DB5CEB" w:rsidRDefault="00A457E6" w:rsidP="003313C9">
            <w:pPr>
              <w:pStyle w:val="Tabletext"/>
            </w:pPr>
            <w:r w:rsidRPr="00DB5CEB">
              <w:t>Revision and tutorials</w:t>
            </w:r>
          </w:p>
        </w:tc>
      </w:tr>
      <w:tr w:rsidR="003B6175" w:rsidRPr="00DB5CEB" w14:paraId="5A72853F" w14:textId="77777777" w:rsidTr="003B6175">
        <w:trPr>
          <w:jc w:val="center"/>
        </w:trPr>
        <w:tc>
          <w:tcPr>
            <w:tcW w:w="737" w:type="dxa"/>
            <w:tcMar>
              <w:top w:w="28" w:type="dxa"/>
              <w:bottom w:w="28" w:type="dxa"/>
            </w:tcMar>
          </w:tcPr>
          <w:p w14:paraId="6E57E2C5" w14:textId="77777777" w:rsidR="00A457E6" w:rsidRPr="00DB5CEB" w:rsidRDefault="00A457E6" w:rsidP="003313C9">
            <w:pPr>
              <w:pStyle w:val="Tabletext"/>
            </w:pPr>
            <w:r w:rsidRPr="00DB5CEB">
              <w:t>19</w:t>
            </w:r>
          </w:p>
        </w:tc>
        <w:tc>
          <w:tcPr>
            <w:tcW w:w="1101" w:type="dxa"/>
            <w:tcMar>
              <w:top w:w="28" w:type="dxa"/>
              <w:bottom w:w="28" w:type="dxa"/>
            </w:tcMar>
          </w:tcPr>
          <w:p w14:paraId="3CA39069" w14:textId="77777777" w:rsidR="00A457E6" w:rsidRPr="00DB5CEB" w:rsidRDefault="00A457E6" w:rsidP="003313C9">
            <w:pPr>
              <w:pStyle w:val="Tabletext"/>
            </w:pPr>
            <w:r w:rsidRPr="00DB5CEB">
              <w:t>4A-D: 5</w:t>
            </w:r>
          </w:p>
        </w:tc>
        <w:tc>
          <w:tcPr>
            <w:tcW w:w="1276" w:type="dxa"/>
            <w:tcMar>
              <w:top w:w="28" w:type="dxa"/>
              <w:bottom w:w="28" w:type="dxa"/>
            </w:tcMar>
          </w:tcPr>
          <w:p w14:paraId="69E7D4E6" w14:textId="77777777" w:rsidR="00A457E6" w:rsidRPr="00DB5CEB" w:rsidRDefault="00A457E6" w:rsidP="003313C9">
            <w:pPr>
              <w:pStyle w:val="Tabletext"/>
            </w:pPr>
            <w:r w:rsidRPr="00DB5CEB">
              <w:t>0</w:t>
            </w:r>
          </w:p>
        </w:tc>
        <w:tc>
          <w:tcPr>
            <w:tcW w:w="850" w:type="dxa"/>
            <w:tcMar>
              <w:top w:w="28" w:type="dxa"/>
              <w:bottom w:w="28" w:type="dxa"/>
            </w:tcMar>
          </w:tcPr>
          <w:p w14:paraId="7DDF63B4" w14:textId="77777777" w:rsidR="00A457E6" w:rsidRPr="00DB5CEB" w:rsidRDefault="00A457E6" w:rsidP="003313C9">
            <w:pPr>
              <w:pStyle w:val="Tabletext"/>
            </w:pPr>
            <w:r w:rsidRPr="00DB5CEB">
              <w:t>0</w:t>
            </w:r>
          </w:p>
        </w:tc>
        <w:tc>
          <w:tcPr>
            <w:tcW w:w="2552" w:type="dxa"/>
            <w:tcMar>
              <w:top w:w="28" w:type="dxa"/>
              <w:bottom w:w="28" w:type="dxa"/>
            </w:tcMar>
          </w:tcPr>
          <w:p w14:paraId="7E00DCA9" w14:textId="77777777" w:rsidR="00A457E6" w:rsidRPr="00DB5CEB" w:rsidRDefault="00A457E6" w:rsidP="003313C9">
            <w:pPr>
              <w:pStyle w:val="Tabletext"/>
            </w:pPr>
            <w:r w:rsidRPr="00DB5CEB">
              <w:t>Complementary Module Exam 4A-D; 5</w:t>
            </w:r>
          </w:p>
        </w:tc>
        <w:tc>
          <w:tcPr>
            <w:tcW w:w="3402" w:type="dxa"/>
            <w:tcMar>
              <w:top w:w="28" w:type="dxa"/>
              <w:bottom w:w="28" w:type="dxa"/>
            </w:tcMar>
          </w:tcPr>
          <w:p w14:paraId="021E2B5F" w14:textId="77777777" w:rsidR="00A457E6" w:rsidRPr="00DB5CEB" w:rsidRDefault="00A457E6" w:rsidP="003313C9">
            <w:pPr>
              <w:pStyle w:val="Tabletext"/>
            </w:pPr>
            <w:r w:rsidRPr="00DB5CEB">
              <w:t>Assessment for Module 3 participants (see Part D.3)</w:t>
            </w:r>
          </w:p>
        </w:tc>
      </w:tr>
      <w:tr w:rsidR="003B6175" w:rsidRPr="00DB5CEB" w14:paraId="64E4162B" w14:textId="77777777" w:rsidTr="003B6175">
        <w:trPr>
          <w:jc w:val="center"/>
        </w:trPr>
        <w:tc>
          <w:tcPr>
            <w:tcW w:w="737" w:type="dxa"/>
            <w:tcMar>
              <w:top w:w="28" w:type="dxa"/>
              <w:bottom w:w="28" w:type="dxa"/>
            </w:tcMar>
          </w:tcPr>
          <w:p w14:paraId="766EA265" w14:textId="77777777" w:rsidR="00A457E6" w:rsidRPr="00DB5CEB" w:rsidRDefault="00A457E6" w:rsidP="003313C9">
            <w:pPr>
              <w:pStyle w:val="Tabletext"/>
            </w:pPr>
            <w:r w:rsidRPr="00DB5CEB">
              <w:t>20</w:t>
            </w:r>
          </w:p>
        </w:tc>
        <w:tc>
          <w:tcPr>
            <w:tcW w:w="1101" w:type="dxa"/>
            <w:tcMar>
              <w:top w:w="28" w:type="dxa"/>
              <w:bottom w:w="28" w:type="dxa"/>
            </w:tcMar>
          </w:tcPr>
          <w:p w14:paraId="0D58EBBD" w14:textId="77777777" w:rsidR="00A457E6" w:rsidRPr="00DB5CEB" w:rsidRDefault="00A457E6" w:rsidP="003313C9">
            <w:pPr>
              <w:pStyle w:val="Tabletext"/>
            </w:pPr>
            <w:r w:rsidRPr="00DB5CEB">
              <w:t>4A-D: 5</w:t>
            </w:r>
          </w:p>
        </w:tc>
        <w:tc>
          <w:tcPr>
            <w:tcW w:w="1276" w:type="dxa"/>
            <w:tcMar>
              <w:top w:w="28" w:type="dxa"/>
              <w:bottom w:w="28" w:type="dxa"/>
            </w:tcMar>
          </w:tcPr>
          <w:p w14:paraId="27586CA1" w14:textId="77777777" w:rsidR="00A457E6" w:rsidRPr="00DB5CEB" w:rsidRDefault="00A457E6" w:rsidP="003313C9">
            <w:pPr>
              <w:pStyle w:val="Tabletext"/>
            </w:pPr>
            <w:r w:rsidRPr="00DB5CEB">
              <w:t>0</w:t>
            </w:r>
          </w:p>
        </w:tc>
        <w:tc>
          <w:tcPr>
            <w:tcW w:w="850" w:type="dxa"/>
            <w:tcMar>
              <w:top w:w="28" w:type="dxa"/>
              <w:bottom w:w="28" w:type="dxa"/>
            </w:tcMar>
          </w:tcPr>
          <w:p w14:paraId="064C3475" w14:textId="77777777" w:rsidR="00A457E6" w:rsidRPr="00DB5CEB" w:rsidRDefault="00A457E6" w:rsidP="003313C9">
            <w:pPr>
              <w:pStyle w:val="Tabletext"/>
            </w:pPr>
            <w:r w:rsidRPr="00DB5CEB">
              <w:t>0</w:t>
            </w:r>
          </w:p>
        </w:tc>
        <w:tc>
          <w:tcPr>
            <w:tcW w:w="2552" w:type="dxa"/>
            <w:tcMar>
              <w:top w:w="28" w:type="dxa"/>
              <w:bottom w:w="28" w:type="dxa"/>
            </w:tcMar>
          </w:tcPr>
          <w:p w14:paraId="3485296C" w14:textId="77777777" w:rsidR="00A457E6" w:rsidRPr="00DB5CEB" w:rsidRDefault="00A457E6" w:rsidP="003313C9">
            <w:pPr>
              <w:pStyle w:val="Tabletext"/>
            </w:pPr>
            <w:r w:rsidRPr="00DB5CEB">
              <w:t>AtoN Level 1 Certificate awards</w:t>
            </w:r>
          </w:p>
        </w:tc>
        <w:tc>
          <w:tcPr>
            <w:tcW w:w="3402" w:type="dxa"/>
            <w:tcMar>
              <w:top w:w="28" w:type="dxa"/>
              <w:bottom w:w="28" w:type="dxa"/>
            </w:tcMar>
          </w:tcPr>
          <w:p w14:paraId="7392E18F" w14:textId="77777777" w:rsidR="00A457E6" w:rsidRPr="00DB5CEB" w:rsidRDefault="00A457E6" w:rsidP="003313C9">
            <w:pPr>
              <w:pStyle w:val="Tabletext"/>
            </w:pPr>
            <w:r w:rsidRPr="00DB5CEB">
              <w:t>Assessment for Module 4 and 5 participants (see Part D.3)</w:t>
            </w:r>
          </w:p>
        </w:tc>
      </w:tr>
      <w:tr w:rsidR="003B6175" w:rsidRPr="00DB5CEB" w14:paraId="669235AC" w14:textId="77777777" w:rsidTr="003B6175">
        <w:trPr>
          <w:jc w:val="center"/>
        </w:trPr>
        <w:tc>
          <w:tcPr>
            <w:tcW w:w="3114" w:type="dxa"/>
            <w:gridSpan w:val="3"/>
            <w:tcMar>
              <w:top w:w="28" w:type="dxa"/>
              <w:bottom w:w="28" w:type="dxa"/>
            </w:tcMar>
          </w:tcPr>
          <w:p w14:paraId="1D336D21" w14:textId="77777777" w:rsidR="00A457E6" w:rsidRPr="00DB5CEB" w:rsidRDefault="00A457E6" w:rsidP="003313C9">
            <w:pPr>
              <w:pStyle w:val="Tabletext"/>
              <w:rPr>
                <w:b/>
              </w:rPr>
            </w:pPr>
            <w:r w:rsidRPr="00DB5CEB">
              <w:rPr>
                <w:b/>
              </w:rPr>
              <w:t>4 working weeks</w:t>
            </w:r>
          </w:p>
        </w:tc>
        <w:tc>
          <w:tcPr>
            <w:tcW w:w="850" w:type="dxa"/>
            <w:tcMar>
              <w:top w:w="28" w:type="dxa"/>
              <w:bottom w:w="28" w:type="dxa"/>
            </w:tcMar>
          </w:tcPr>
          <w:p w14:paraId="58EE47FB" w14:textId="77777777" w:rsidR="00A457E6" w:rsidRPr="00DB5CEB" w:rsidRDefault="00A457E6" w:rsidP="003313C9">
            <w:pPr>
              <w:pStyle w:val="Tabletext"/>
              <w:rPr>
                <w:b/>
              </w:rPr>
            </w:pPr>
            <w:r w:rsidRPr="00DB5CEB">
              <w:rPr>
                <w:b/>
              </w:rPr>
              <w:t>68</w:t>
            </w:r>
            <w:r w:rsidRPr="00DB5CEB">
              <w:rPr>
                <w:rStyle w:val="FootnoteReference"/>
                <w:rFonts w:cs="Arial"/>
                <w:b/>
                <w:szCs w:val="18"/>
              </w:rPr>
              <w:footnoteReference w:id="12"/>
            </w:r>
          </w:p>
        </w:tc>
        <w:tc>
          <w:tcPr>
            <w:tcW w:w="2552" w:type="dxa"/>
            <w:tcMar>
              <w:top w:w="28" w:type="dxa"/>
              <w:bottom w:w="28" w:type="dxa"/>
            </w:tcMar>
          </w:tcPr>
          <w:p w14:paraId="484C3C7A" w14:textId="77777777" w:rsidR="00A457E6" w:rsidRPr="00DB5CEB" w:rsidRDefault="00A457E6" w:rsidP="003313C9">
            <w:pPr>
              <w:pStyle w:val="Tabletext"/>
            </w:pPr>
          </w:p>
        </w:tc>
        <w:tc>
          <w:tcPr>
            <w:tcW w:w="3402" w:type="dxa"/>
            <w:tcMar>
              <w:top w:w="28" w:type="dxa"/>
              <w:bottom w:w="28" w:type="dxa"/>
            </w:tcMar>
          </w:tcPr>
          <w:p w14:paraId="2FB8FB6C" w14:textId="77777777" w:rsidR="00A457E6" w:rsidRPr="00DB5CEB" w:rsidRDefault="00A457E6" w:rsidP="003313C9">
            <w:pPr>
              <w:pStyle w:val="Tabletext"/>
            </w:pPr>
          </w:p>
        </w:tc>
      </w:tr>
    </w:tbl>
    <w:p w14:paraId="122206B7" w14:textId="77777777" w:rsidR="00A457E6" w:rsidRPr="00DB5CEB" w:rsidRDefault="00A457E6" w:rsidP="00A457E6">
      <w:pPr>
        <w:pStyle w:val="BodyText"/>
      </w:pPr>
    </w:p>
    <w:p w14:paraId="3E685E4A" w14:textId="77777777" w:rsidR="00A457E6" w:rsidRPr="00DB5CEB" w:rsidRDefault="00A457E6" w:rsidP="00A457E6">
      <w:pPr>
        <w:pStyle w:val="BodyText"/>
      </w:pPr>
      <w:r w:rsidRPr="00DB5CEB">
        <w:t>The course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has every opportunity to do so.</w:t>
      </w:r>
    </w:p>
    <w:p w14:paraId="44F6257C" w14:textId="77777777" w:rsidR="00A457E6" w:rsidRPr="00DB5CEB" w:rsidRDefault="00A457E6" w:rsidP="00A457E6">
      <w:pPr>
        <w:pStyle w:val="BodyText"/>
      </w:pPr>
      <w:r w:rsidRPr="00DB5CEB">
        <w:t>In order to ensure quality management, improvement to the standard of lectures should be obtained through satisfaction feedback from participants based on ISO 9001 principles.  Examination results should also be analysed by the course Assessor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14:paraId="3208CF67" w14:textId="77777777" w:rsidR="00A457E6" w:rsidRPr="00DB5CEB" w:rsidRDefault="00A457E6" w:rsidP="00AC210C">
      <w:pPr>
        <w:pStyle w:val="Heading1"/>
      </w:pPr>
      <w:bookmarkStart w:id="79" w:name="_Ref302301802"/>
      <w:bookmarkStart w:id="80" w:name="_Toc419881220"/>
      <w:bookmarkStart w:id="81" w:name="_Toc442608032"/>
      <w:bookmarkStart w:id="82" w:name="_Toc471895750"/>
      <w:r w:rsidRPr="00DB5CEB">
        <w:t>EVALUATION AND ASSESSMENT</w:t>
      </w:r>
      <w:bookmarkEnd w:id="79"/>
      <w:bookmarkEnd w:id="80"/>
      <w:bookmarkEnd w:id="81"/>
      <w:bookmarkEnd w:id="82"/>
    </w:p>
    <w:p w14:paraId="17097597" w14:textId="77777777" w:rsidR="00A457E6" w:rsidRPr="00DB5CEB" w:rsidRDefault="00A457E6" w:rsidP="00A457E6">
      <w:pPr>
        <w:pStyle w:val="Heading1separatationline"/>
      </w:pPr>
    </w:p>
    <w:p w14:paraId="60F0ED28" w14:textId="77777777" w:rsidR="00A457E6" w:rsidRPr="00DB5CEB" w:rsidRDefault="00A457E6" w:rsidP="00A457E6">
      <w:pPr>
        <w:pStyle w:val="BodyText"/>
      </w:pPr>
      <w:r w:rsidRPr="00DB5CEB">
        <w:t>The principle method of evaluating whether participants have acquired the required level of competence on this model course is by formal written examinations.  Each Accredited Training Organisation (ATO)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14:paraId="15C7066E" w14:textId="77777777" w:rsidR="00A457E6" w:rsidRPr="00DB5CEB" w:rsidRDefault="00A457E6" w:rsidP="00A457E6">
      <w:pPr>
        <w:pStyle w:val="Bullet1"/>
        <w:rPr>
          <w:lang w:val="en-GB"/>
        </w:rPr>
      </w:pPr>
      <w:r w:rsidRPr="00DB5CEB">
        <w:rPr>
          <w:lang w:val="en-GB"/>
        </w:rPr>
        <w:t>Examinations for each module or groups of modules should be conducted within a maximum time limit of between 40 and 60 minutes depending on the number of questions;</w:t>
      </w:r>
    </w:p>
    <w:p w14:paraId="0F4E56D9" w14:textId="77777777" w:rsidR="00A457E6" w:rsidRPr="00DB5CEB" w:rsidRDefault="00A457E6" w:rsidP="00A457E6">
      <w:pPr>
        <w:pStyle w:val="Bullet1"/>
        <w:rPr>
          <w:lang w:val="en-GB"/>
        </w:rPr>
      </w:pPr>
      <w:r w:rsidRPr="00DB5CEB">
        <w:rPr>
          <w:lang w:val="en-GB"/>
        </w:rPr>
        <w:t>A period to read the question paper before the examination time commences can be allocated, especially if the native language of participants is not the formal language of instruction;</w:t>
      </w:r>
    </w:p>
    <w:p w14:paraId="4B666EBD" w14:textId="77777777" w:rsidR="00A457E6" w:rsidRPr="00DB5CEB" w:rsidRDefault="00A457E6" w:rsidP="00A457E6">
      <w:pPr>
        <w:pStyle w:val="Bullet1"/>
        <w:rPr>
          <w:lang w:val="en-GB"/>
        </w:rPr>
      </w:pPr>
      <w:r w:rsidRPr="00DB5CEB">
        <w:rPr>
          <w:lang w:val="en-GB"/>
        </w:rPr>
        <w:t>The questions should be short, clear and written in the formal language of instruction;</w:t>
      </w:r>
    </w:p>
    <w:p w14:paraId="33B3336F" w14:textId="77777777" w:rsidR="00A457E6" w:rsidRPr="00DB5CEB" w:rsidRDefault="00A457E6" w:rsidP="00A457E6">
      <w:pPr>
        <w:pStyle w:val="Bullet1"/>
        <w:rPr>
          <w:lang w:val="en-GB"/>
        </w:rPr>
      </w:pPr>
      <w:r w:rsidRPr="00DB5CEB">
        <w:rPr>
          <w:lang w:val="en-GB"/>
        </w:rPr>
        <w:t>Questions can either be multiple choice from four possible answers; require short written (few-word) answers, or a combination of both;</w:t>
      </w:r>
    </w:p>
    <w:p w14:paraId="7CC8FCF1" w14:textId="77777777" w:rsidR="00A457E6" w:rsidRPr="00DB5CEB" w:rsidRDefault="00A457E6" w:rsidP="00A457E6">
      <w:pPr>
        <w:pStyle w:val="Bullet1"/>
        <w:rPr>
          <w:lang w:val="en-GB"/>
        </w:rPr>
      </w:pPr>
      <w:r w:rsidRPr="00DB5CEB">
        <w:rPr>
          <w:lang w:val="en-GB"/>
        </w:rPr>
        <w:t>The difficulty of each question should be based on the level of competence required from the participant in that subject.  For example, a question on the IALA Maritime Buoyage System should be more searching than one on the Law of the Sea;</w:t>
      </w:r>
    </w:p>
    <w:p w14:paraId="459C9EAA" w14:textId="77777777" w:rsidR="00A457E6" w:rsidRPr="00DB5CEB" w:rsidRDefault="00A457E6" w:rsidP="00A457E6">
      <w:pPr>
        <w:pStyle w:val="Bullet1"/>
        <w:rPr>
          <w:lang w:val="en-GB"/>
        </w:rPr>
      </w:pPr>
      <w:r w:rsidRPr="00DB5CEB">
        <w:rPr>
          <w:lang w:val="en-GB"/>
        </w:rPr>
        <w:lastRenderedPageBreak/>
        <w:t>Lectures should end with key learning points and only what has been taught should be examined;</w:t>
      </w:r>
    </w:p>
    <w:p w14:paraId="247FB601" w14:textId="77777777" w:rsidR="00A457E6" w:rsidRPr="00DB5CEB" w:rsidRDefault="00A457E6" w:rsidP="00A457E6">
      <w:pPr>
        <w:pStyle w:val="Bullet1"/>
        <w:rPr>
          <w:lang w:val="en-GB"/>
        </w:rPr>
      </w:pPr>
      <w:r w:rsidRPr="00DB5CEB">
        <w:rPr>
          <w:lang w:val="en-GB"/>
        </w:rPr>
        <w:t>The questions asked of one course of participants should be changed for the next course.</w:t>
      </w:r>
    </w:p>
    <w:p w14:paraId="5275FA76" w14:textId="77777777" w:rsidR="00A457E6" w:rsidRPr="00DB5CEB" w:rsidRDefault="00A457E6" w:rsidP="00A457E6">
      <w:pPr>
        <w:pStyle w:val="BodyText"/>
      </w:pPr>
      <w:r w:rsidRPr="00DB5CEB">
        <w:t>Each ATO will determine the pass mark for each examination paper.  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A participant who just fails to meet the pass mark despite active participation in the course may well develop into a satisfactory manager within the Organisation and should be given the opportunity to demonstrate his or her potential at a formal aural ‘viva’ examination.</w:t>
      </w:r>
    </w:p>
    <w:p w14:paraId="13166041" w14:textId="77777777" w:rsidR="00A457E6" w:rsidRPr="00DB5CEB" w:rsidRDefault="00A457E6" w:rsidP="00A457E6">
      <w:pPr>
        <w:pStyle w:val="BodyText"/>
      </w:pPr>
      <w:r w:rsidRPr="00DB5CEB">
        <w:t>The following guidelines are proposed for consideration by ATOs:</w:t>
      </w:r>
    </w:p>
    <w:p w14:paraId="5C7759DB" w14:textId="77777777" w:rsidR="00A457E6" w:rsidRPr="00DB5CEB" w:rsidRDefault="00A457E6" w:rsidP="00A457E6">
      <w:pPr>
        <w:pStyle w:val="Bullet1"/>
        <w:rPr>
          <w:lang w:val="en-GB"/>
        </w:rPr>
      </w:pPr>
      <w:r w:rsidRPr="00DB5CEB">
        <w:rPr>
          <w:lang w:val="en-GB"/>
        </w:rPr>
        <w:t>The standard pass mark in each examination is 50% equivalent to a satisfactory (Level 2) degree of understanding;</w:t>
      </w:r>
    </w:p>
    <w:p w14:paraId="69BF01E5" w14:textId="77777777" w:rsidR="00A457E6" w:rsidRPr="00DB5CEB" w:rsidRDefault="00A457E6" w:rsidP="00A457E6">
      <w:pPr>
        <w:pStyle w:val="Bullet1"/>
        <w:rPr>
          <w:lang w:val="en-GB"/>
        </w:rPr>
      </w:pPr>
      <w:r w:rsidRPr="00DB5CEB">
        <w:rPr>
          <w:lang w:val="en-GB"/>
        </w:rPr>
        <w:t>Participants who fail a competency test by less than 10% will be subject to an aural (‘viva’) examination by the Course Supervisor (Assessor) the day following the written examination.  Participants who fail the competency test by more than 10% or who do not demonstrate a satisfactory competence at a ‘viva’ interview will not be awarded a Level 1 Certificate.  Further training may be required and failed participants will be required to re-sit another written competency test at a time to be decided by the Training Organisation.</w:t>
      </w:r>
    </w:p>
    <w:p w14:paraId="5FB89823" w14:textId="77777777" w:rsidR="00A457E6" w:rsidRPr="00DB5CEB" w:rsidRDefault="00A457E6" w:rsidP="00A457E6">
      <w:pPr>
        <w:spacing w:after="200" w:line="276" w:lineRule="auto"/>
        <w:rPr>
          <w:b/>
          <w:caps/>
          <w:color w:val="009FDF"/>
          <w:sz w:val="32"/>
          <w:lang w:eastAsia="en-GB"/>
        </w:rPr>
      </w:pPr>
      <w:bookmarkStart w:id="83" w:name="_Toc419881221"/>
      <w:r w:rsidRPr="00DB5CEB">
        <w:rPr>
          <w:lang w:eastAsia="en-GB"/>
        </w:rPr>
        <w:br w:type="page"/>
      </w:r>
    </w:p>
    <w:p w14:paraId="47B170C6" w14:textId="77777777" w:rsidR="00A457E6" w:rsidRPr="00DB5CEB" w:rsidRDefault="00AC210C" w:rsidP="00AC210C">
      <w:pPr>
        <w:pStyle w:val="Part"/>
        <w:rPr>
          <w:lang w:eastAsia="en-GB"/>
        </w:rPr>
      </w:pPr>
      <w:bookmarkStart w:id="84" w:name="_Toc442608033"/>
      <w:r w:rsidRPr="00DB5CEB">
        <w:rPr>
          <w:lang w:eastAsia="en-GB"/>
        </w:rPr>
        <w:lastRenderedPageBreak/>
        <w:t xml:space="preserve"> </w:t>
      </w:r>
      <w:bookmarkStart w:id="85" w:name="_Toc471895751"/>
      <w:r w:rsidRPr="00DB5CEB">
        <w:rPr>
          <w:lang w:eastAsia="en-GB"/>
        </w:rPr>
        <w:t xml:space="preserve">- </w:t>
      </w:r>
      <w:r w:rsidR="00A457E6" w:rsidRPr="00DB5CEB">
        <w:rPr>
          <w:lang w:eastAsia="en-GB"/>
        </w:rPr>
        <w:t>COURSE MODULES</w:t>
      </w:r>
      <w:bookmarkEnd w:id="83"/>
      <w:bookmarkEnd w:id="84"/>
      <w:bookmarkEnd w:id="85"/>
    </w:p>
    <w:p w14:paraId="7D4031A5" w14:textId="77777777" w:rsidR="00A457E6" w:rsidRPr="00DB5CEB" w:rsidRDefault="00A457E6" w:rsidP="00A457E6">
      <w:pPr>
        <w:pStyle w:val="BodyText"/>
      </w:pPr>
      <w:r w:rsidRPr="00DB5CEB">
        <w:t>This model course comprises five main modules covering the key subject headings listed in Recommendation E-141.  Three modules are sub-divided giving a total of 10 modules in all.</w:t>
      </w:r>
    </w:p>
    <w:p w14:paraId="22BD7F5A" w14:textId="77777777" w:rsidR="00A457E6" w:rsidRPr="00DB5CEB" w:rsidRDefault="00A457E6" w:rsidP="00A457E6">
      <w:pPr>
        <w:pStyle w:val="BodyText"/>
      </w:pPr>
      <w:r w:rsidRPr="00DB5CEB">
        <w:t>Table 2 in Part D above gives an example of how the whole syllabus might be covered in forty-nine 40 minute lectures; one four hour period of First Aid instruction; associated exercises and external visits spread over four working weeks.</w:t>
      </w:r>
      <w:r w:rsidRPr="00DB5CEB">
        <w:rPr>
          <w:rStyle w:val="FootnoteReference"/>
          <w:lang w:eastAsia="en-GB"/>
        </w:rPr>
        <w:footnoteReference w:id="13"/>
      </w:r>
      <w:r w:rsidRPr="00DB5CEB">
        <w:t xml:space="preserve">  </w:t>
      </w:r>
      <w:r w:rsidRPr="00DB5CEB">
        <w:fldChar w:fldCharType="begin"/>
      </w:r>
      <w:r w:rsidRPr="00DB5CEB">
        <w:instrText xml:space="preserve"> REF _Ref302302087 \r \h  \* MERGEFORMAT </w:instrText>
      </w:r>
      <w:r w:rsidRPr="00DB5CEB">
        <w:fldChar w:fldCharType="separate"/>
      </w:r>
      <w:r w:rsidR="00F50FCB">
        <w:t>Table 3</w:t>
      </w:r>
      <w:r w:rsidRPr="00DB5CEB">
        <w:fldChar w:fldCharType="end"/>
      </w:r>
      <w:r w:rsidRPr="00DB5CEB">
        <w:t xml:space="preserve"> below shows the outline of the model course.  This is followed by an introduction and subject framework for each module broken down into a detailed teaching syllabus for each sub-element.</w:t>
      </w:r>
    </w:p>
    <w:p w14:paraId="5ACB75A3" w14:textId="77777777" w:rsidR="00A457E6" w:rsidRPr="00DB5CEB" w:rsidRDefault="00A457E6" w:rsidP="00A457E6">
      <w:pPr>
        <w:pStyle w:val="BodyText"/>
      </w:pPr>
      <w:r w:rsidRPr="00DB5CEB">
        <w:t xml:space="preserve">In order to allow for different entry levels of knowledge held by individual participants, the proposed order of lectures does not always follow the order of modules.  For example, an appropriate level of competency in nautical knowledge (Module 2A) should be held before participants are given instruction in aspects of Law of the Sea (Module 1).  The Training Organisation will determine the most appropriate order of lecture delivery for each course following the training needs analysis of participants (see </w:t>
      </w:r>
      <w:r w:rsidRPr="00DB5CEB">
        <w:fldChar w:fldCharType="begin"/>
      </w:r>
      <w:r w:rsidRPr="00DB5CEB">
        <w:instrText xml:space="preserve"> REF _Ref442341758 \r \h </w:instrText>
      </w:r>
      <w:r w:rsidRPr="00DB5CEB">
        <w:fldChar w:fldCharType="separate"/>
      </w:r>
      <w:r w:rsidR="00F50FCB">
        <w:t>ANNEX A</w:t>
      </w:r>
      <w:r w:rsidRPr="00DB5CEB">
        <w:fldChar w:fldCharType="end"/>
      </w:r>
      <w:r w:rsidRPr="00DB5CEB">
        <w:t>).</w:t>
      </w:r>
    </w:p>
    <w:p w14:paraId="4A6CD52A" w14:textId="77777777" w:rsidR="00A457E6" w:rsidRPr="00DB5CEB" w:rsidRDefault="00A457E6" w:rsidP="00A457E6">
      <w:pPr>
        <w:pStyle w:val="Tablecaption"/>
      </w:pPr>
      <w:bookmarkStart w:id="86" w:name="_Ref302302087"/>
      <w:bookmarkStart w:id="87" w:name="_Toc434431726"/>
      <w:bookmarkStart w:id="88" w:name="_Toc442347373"/>
      <w:bookmarkStart w:id="89" w:name="_Toc471895794"/>
      <w:r w:rsidRPr="00DB5CEB">
        <w:t>Model Course Outline</w:t>
      </w:r>
      <w:bookmarkEnd w:id="86"/>
      <w:bookmarkEnd w:id="87"/>
      <w:bookmarkEnd w:id="88"/>
      <w:bookmarkEnd w:id="89"/>
    </w:p>
    <w:tbl>
      <w:tblPr>
        <w:tblStyle w:val="TableGrid"/>
        <w:tblW w:w="0" w:type="auto"/>
        <w:jc w:val="center"/>
        <w:tblLook w:val="04A0" w:firstRow="1" w:lastRow="0" w:firstColumn="1" w:lastColumn="0" w:noHBand="0" w:noVBand="1"/>
      </w:tblPr>
      <w:tblGrid>
        <w:gridCol w:w="987"/>
        <w:gridCol w:w="3648"/>
        <w:gridCol w:w="1050"/>
        <w:gridCol w:w="2774"/>
        <w:gridCol w:w="1246"/>
      </w:tblGrid>
      <w:tr w:rsidR="00A457E6" w:rsidRPr="00DB5CEB" w14:paraId="7BB9B688" w14:textId="77777777" w:rsidTr="003313C9">
        <w:trPr>
          <w:jc w:val="center"/>
        </w:trPr>
        <w:tc>
          <w:tcPr>
            <w:tcW w:w="846" w:type="dxa"/>
            <w:tcMar>
              <w:top w:w="57" w:type="dxa"/>
              <w:left w:w="57" w:type="dxa"/>
              <w:bottom w:w="57" w:type="dxa"/>
              <w:right w:w="57" w:type="dxa"/>
            </w:tcMar>
          </w:tcPr>
          <w:p w14:paraId="4C3A9C20" w14:textId="77777777" w:rsidR="00A457E6" w:rsidRPr="00DB5CEB" w:rsidRDefault="00A457E6" w:rsidP="003313C9">
            <w:pPr>
              <w:pStyle w:val="Tableheading"/>
              <w:rPr>
                <w:lang w:val="en-GB"/>
              </w:rPr>
            </w:pPr>
            <w:r w:rsidRPr="00DB5CEB">
              <w:rPr>
                <w:lang w:val="en-GB"/>
              </w:rPr>
              <w:t>Module</w:t>
            </w:r>
          </w:p>
        </w:tc>
        <w:tc>
          <w:tcPr>
            <w:tcW w:w="3648" w:type="dxa"/>
            <w:tcMar>
              <w:top w:w="57" w:type="dxa"/>
              <w:left w:w="57" w:type="dxa"/>
              <w:bottom w:w="57" w:type="dxa"/>
              <w:right w:w="57" w:type="dxa"/>
            </w:tcMar>
          </w:tcPr>
          <w:p w14:paraId="7F8458BA" w14:textId="77777777" w:rsidR="00A457E6" w:rsidRPr="00DB5CEB" w:rsidRDefault="00A457E6" w:rsidP="003313C9">
            <w:pPr>
              <w:pStyle w:val="Tableheading"/>
              <w:rPr>
                <w:lang w:val="en-GB"/>
              </w:rPr>
            </w:pPr>
            <w:r w:rsidRPr="00DB5CEB">
              <w:rPr>
                <w:lang w:val="en-GB"/>
              </w:rPr>
              <w:t>Subject</w:t>
            </w:r>
          </w:p>
        </w:tc>
        <w:tc>
          <w:tcPr>
            <w:tcW w:w="1050" w:type="dxa"/>
            <w:tcMar>
              <w:top w:w="57" w:type="dxa"/>
              <w:left w:w="57" w:type="dxa"/>
              <w:bottom w:w="57" w:type="dxa"/>
              <w:right w:w="57" w:type="dxa"/>
            </w:tcMar>
          </w:tcPr>
          <w:p w14:paraId="134CE75C" w14:textId="77777777" w:rsidR="00A457E6" w:rsidRPr="00DB5CEB" w:rsidRDefault="00A457E6" w:rsidP="003313C9">
            <w:pPr>
              <w:pStyle w:val="Tableheading"/>
              <w:rPr>
                <w:lang w:val="en-GB"/>
              </w:rPr>
            </w:pPr>
            <w:r w:rsidRPr="00DB5CEB">
              <w:rPr>
                <w:lang w:val="en-GB"/>
              </w:rPr>
              <w:t>Lectures</w:t>
            </w:r>
          </w:p>
        </w:tc>
        <w:tc>
          <w:tcPr>
            <w:tcW w:w="2774" w:type="dxa"/>
            <w:tcMar>
              <w:top w:w="57" w:type="dxa"/>
              <w:left w:w="57" w:type="dxa"/>
              <w:bottom w:w="57" w:type="dxa"/>
              <w:right w:w="57" w:type="dxa"/>
            </w:tcMar>
          </w:tcPr>
          <w:p w14:paraId="08547DC8" w14:textId="77777777" w:rsidR="00A457E6" w:rsidRPr="00DB5CEB" w:rsidRDefault="00A457E6" w:rsidP="003313C9">
            <w:pPr>
              <w:pStyle w:val="Tableheading"/>
              <w:rPr>
                <w:lang w:val="en-GB"/>
              </w:rPr>
            </w:pPr>
            <w:r w:rsidRPr="00DB5CEB">
              <w:rPr>
                <w:lang w:val="en-GB"/>
              </w:rPr>
              <w:t>Exercises</w:t>
            </w:r>
          </w:p>
        </w:tc>
        <w:tc>
          <w:tcPr>
            <w:tcW w:w="1146" w:type="dxa"/>
            <w:tcMar>
              <w:top w:w="57" w:type="dxa"/>
              <w:left w:w="57" w:type="dxa"/>
              <w:bottom w:w="57" w:type="dxa"/>
              <w:right w:w="57" w:type="dxa"/>
            </w:tcMar>
          </w:tcPr>
          <w:p w14:paraId="2C6A0E77" w14:textId="77777777" w:rsidR="00A457E6" w:rsidRPr="00DB5CEB" w:rsidRDefault="00A457E6" w:rsidP="003313C9">
            <w:pPr>
              <w:pStyle w:val="Tableheading"/>
              <w:rPr>
                <w:lang w:val="en-GB"/>
              </w:rPr>
            </w:pPr>
            <w:r w:rsidRPr="00DB5CEB">
              <w:rPr>
                <w:lang w:val="en-GB"/>
              </w:rPr>
              <w:t>Instruction Hours</w:t>
            </w:r>
          </w:p>
        </w:tc>
      </w:tr>
      <w:tr w:rsidR="00A457E6" w:rsidRPr="00DB5CEB" w14:paraId="02431CD3" w14:textId="77777777" w:rsidTr="003313C9">
        <w:trPr>
          <w:jc w:val="center"/>
        </w:trPr>
        <w:tc>
          <w:tcPr>
            <w:tcW w:w="846" w:type="dxa"/>
            <w:tcMar>
              <w:top w:w="57" w:type="dxa"/>
              <w:left w:w="57" w:type="dxa"/>
              <w:bottom w:w="57" w:type="dxa"/>
              <w:right w:w="57" w:type="dxa"/>
            </w:tcMar>
          </w:tcPr>
          <w:p w14:paraId="1E9C6E4D" w14:textId="77777777" w:rsidR="00A457E6" w:rsidRPr="00DB5CEB" w:rsidRDefault="00A457E6" w:rsidP="003313C9">
            <w:pPr>
              <w:pStyle w:val="Tabletext"/>
            </w:pPr>
            <w:r w:rsidRPr="00DB5CEB">
              <w:t>1</w:t>
            </w:r>
          </w:p>
        </w:tc>
        <w:tc>
          <w:tcPr>
            <w:tcW w:w="3648" w:type="dxa"/>
            <w:tcMar>
              <w:top w:w="57" w:type="dxa"/>
              <w:left w:w="57" w:type="dxa"/>
              <w:bottom w:w="57" w:type="dxa"/>
              <w:right w:w="57" w:type="dxa"/>
            </w:tcMar>
          </w:tcPr>
          <w:p w14:paraId="72405337" w14:textId="77777777" w:rsidR="00A457E6" w:rsidRPr="00DB5CEB" w:rsidRDefault="00A457E6" w:rsidP="003313C9">
            <w:pPr>
              <w:pStyle w:val="Tabletext"/>
            </w:pPr>
            <w:r w:rsidRPr="00DB5CEB">
              <w:t>International Organisations and Law of the Sea</w:t>
            </w:r>
          </w:p>
        </w:tc>
        <w:tc>
          <w:tcPr>
            <w:tcW w:w="1050" w:type="dxa"/>
            <w:tcMar>
              <w:top w:w="57" w:type="dxa"/>
              <w:left w:w="57" w:type="dxa"/>
              <w:bottom w:w="57" w:type="dxa"/>
              <w:right w:w="57" w:type="dxa"/>
            </w:tcMar>
          </w:tcPr>
          <w:p w14:paraId="28C55D9E" w14:textId="77777777" w:rsidR="00A457E6" w:rsidRPr="00DB5CEB" w:rsidRDefault="00A457E6" w:rsidP="003313C9">
            <w:pPr>
              <w:pStyle w:val="Tabletext"/>
            </w:pPr>
            <w:r w:rsidRPr="00DB5CEB">
              <w:t>1; 6</w:t>
            </w:r>
          </w:p>
        </w:tc>
        <w:tc>
          <w:tcPr>
            <w:tcW w:w="2774" w:type="dxa"/>
            <w:tcMar>
              <w:top w:w="57" w:type="dxa"/>
              <w:left w:w="57" w:type="dxa"/>
              <w:bottom w:w="57" w:type="dxa"/>
              <w:right w:w="57" w:type="dxa"/>
            </w:tcMar>
          </w:tcPr>
          <w:p w14:paraId="36A53AF5" w14:textId="77777777" w:rsidR="00A457E6" w:rsidRPr="00DB5CEB" w:rsidRDefault="00A457E6" w:rsidP="003313C9">
            <w:pPr>
              <w:pStyle w:val="Tabletext"/>
            </w:pPr>
            <w:r w:rsidRPr="00DB5CEB">
              <w:t>Territorial Sea plotting exercise</w:t>
            </w:r>
          </w:p>
        </w:tc>
        <w:tc>
          <w:tcPr>
            <w:tcW w:w="1146" w:type="dxa"/>
            <w:tcMar>
              <w:top w:w="57" w:type="dxa"/>
              <w:left w:w="57" w:type="dxa"/>
              <w:bottom w:w="57" w:type="dxa"/>
              <w:right w:w="57" w:type="dxa"/>
            </w:tcMar>
          </w:tcPr>
          <w:p w14:paraId="7BD3AA8F" w14:textId="77777777" w:rsidR="00A457E6" w:rsidRPr="00DB5CEB" w:rsidRDefault="00A457E6" w:rsidP="003313C9">
            <w:pPr>
              <w:pStyle w:val="Tabletext"/>
            </w:pPr>
            <w:r w:rsidRPr="00DB5CEB">
              <w:t>3</w:t>
            </w:r>
          </w:p>
        </w:tc>
      </w:tr>
      <w:tr w:rsidR="00A457E6" w:rsidRPr="00DB5CEB" w14:paraId="45C9153B" w14:textId="77777777" w:rsidTr="003313C9">
        <w:trPr>
          <w:jc w:val="center"/>
        </w:trPr>
        <w:tc>
          <w:tcPr>
            <w:tcW w:w="846" w:type="dxa"/>
            <w:tcMar>
              <w:top w:w="57" w:type="dxa"/>
              <w:left w:w="57" w:type="dxa"/>
              <w:bottom w:w="57" w:type="dxa"/>
              <w:right w:w="57" w:type="dxa"/>
            </w:tcMar>
          </w:tcPr>
          <w:p w14:paraId="63B57B47" w14:textId="77777777" w:rsidR="00A457E6" w:rsidRPr="00DB5CEB" w:rsidRDefault="00A457E6" w:rsidP="003313C9">
            <w:pPr>
              <w:pStyle w:val="Tabletext"/>
            </w:pPr>
            <w:r w:rsidRPr="00DB5CEB">
              <w:t>2A</w:t>
            </w:r>
          </w:p>
        </w:tc>
        <w:tc>
          <w:tcPr>
            <w:tcW w:w="3648" w:type="dxa"/>
            <w:tcMar>
              <w:top w:w="57" w:type="dxa"/>
              <w:left w:w="57" w:type="dxa"/>
              <w:bottom w:w="57" w:type="dxa"/>
              <w:right w:w="57" w:type="dxa"/>
            </w:tcMar>
          </w:tcPr>
          <w:p w14:paraId="44474E94" w14:textId="77777777" w:rsidR="00A457E6" w:rsidRPr="00DB5CEB" w:rsidRDefault="00A457E6" w:rsidP="003313C9">
            <w:pPr>
              <w:pStyle w:val="Tabletext"/>
            </w:pPr>
            <w:r w:rsidRPr="00DB5CEB">
              <w:t>Nautical Knowledge (General)</w:t>
            </w:r>
          </w:p>
        </w:tc>
        <w:tc>
          <w:tcPr>
            <w:tcW w:w="1050" w:type="dxa"/>
            <w:tcMar>
              <w:top w:w="57" w:type="dxa"/>
              <w:left w:w="57" w:type="dxa"/>
              <w:bottom w:w="57" w:type="dxa"/>
              <w:right w:w="57" w:type="dxa"/>
            </w:tcMar>
          </w:tcPr>
          <w:p w14:paraId="7E9E50F0" w14:textId="77777777" w:rsidR="00A457E6" w:rsidRPr="00DB5CEB" w:rsidRDefault="00A457E6" w:rsidP="003313C9">
            <w:pPr>
              <w:pStyle w:val="Tabletext"/>
            </w:pPr>
            <w:r w:rsidRPr="00DB5CEB">
              <w:t>2 – 5; 7,8</w:t>
            </w:r>
          </w:p>
        </w:tc>
        <w:tc>
          <w:tcPr>
            <w:tcW w:w="2774" w:type="dxa"/>
            <w:tcMar>
              <w:top w:w="57" w:type="dxa"/>
              <w:left w:w="57" w:type="dxa"/>
              <w:bottom w:w="57" w:type="dxa"/>
              <w:right w:w="57" w:type="dxa"/>
            </w:tcMar>
          </w:tcPr>
          <w:p w14:paraId="1A940AD7" w14:textId="77777777" w:rsidR="00A457E6" w:rsidRPr="00DB5CEB" w:rsidRDefault="00A457E6" w:rsidP="003313C9">
            <w:pPr>
              <w:pStyle w:val="Tabletext"/>
            </w:pPr>
            <w:r w:rsidRPr="00DB5CEB">
              <w:t>Position at sea plotting exercise (2) and chart correction exercise</w:t>
            </w:r>
          </w:p>
        </w:tc>
        <w:tc>
          <w:tcPr>
            <w:tcW w:w="1146" w:type="dxa"/>
            <w:tcMar>
              <w:top w:w="57" w:type="dxa"/>
              <w:left w:w="57" w:type="dxa"/>
              <w:bottom w:w="57" w:type="dxa"/>
              <w:right w:w="57" w:type="dxa"/>
            </w:tcMar>
          </w:tcPr>
          <w:p w14:paraId="3C709320" w14:textId="77777777" w:rsidR="00A457E6" w:rsidRPr="00DB5CEB" w:rsidRDefault="00A457E6" w:rsidP="003313C9">
            <w:pPr>
              <w:pStyle w:val="Tabletext"/>
            </w:pPr>
            <w:r w:rsidRPr="00DB5CEB">
              <w:t>9</w:t>
            </w:r>
          </w:p>
        </w:tc>
      </w:tr>
      <w:tr w:rsidR="00A457E6" w:rsidRPr="00DB5CEB" w14:paraId="36F3D40B" w14:textId="77777777" w:rsidTr="003313C9">
        <w:trPr>
          <w:jc w:val="center"/>
        </w:trPr>
        <w:tc>
          <w:tcPr>
            <w:tcW w:w="846" w:type="dxa"/>
            <w:tcMar>
              <w:top w:w="57" w:type="dxa"/>
              <w:left w:w="57" w:type="dxa"/>
              <w:bottom w:w="57" w:type="dxa"/>
              <w:right w:w="57" w:type="dxa"/>
            </w:tcMar>
          </w:tcPr>
          <w:p w14:paraId="4E4053C5" w14:textId="77777777" w:rsidR="00A457E6" w:rsidRPr="00DB5CEB" w:rsidRDefault="00A457E6" w:rsidP="003313C9">
            <w:pPr>
              <w:pStyle w:val="Tabletext"/>
            </w:pPr>
            <w:r w:rsidRPr="00DB5CEB">
              <w:t>2B</w:t>
            </w:r>
          </w:p>
        </w:tc>
        <w:tc>
          <w:tcPr>
            <w:tcW w:w="3648" w:type="dxa"/>
            <w:tcMar>
              <w:top w:w="57" w:type="dxa"/>
              <w:left w:w="57" w:type="dxa"/>
              <w:bottom w:w="57" w:type="dxa"/>
              <w:right w:w="57" w:type="dxa"/>
            </w:tcMar>
          </w:tcPr>
          <w:p w14:paraId="14DA9685" w14:textId="77777777" w:rsidR="00A457E6" w:rsidRPr="00DB5CEB" w:rsidRDefault="00A457E6" w:rsidP="003313C9">
            <w:pPr>
              <w:pStyle w:val="Tabletext"/>
            </w:pPr>
            <w:r w:rsidRPr="00DB5CEB">
              <w:t>Position, Navigation, Timing and Meteorology</w:t>
            </w:r>
          </w:p>
        </w:tc>
        <w:tc>
          <w:tcPr>
            <w:tcW w:w="1050" w:type="dxa"/>
            <w:tcMar>
              <w:top w:w="57" w:type="dxa"/>
              <w:left w:w="57" w:type="dxa"/>
              <w:bottom w:w="57" w:type="dxa"/>
              <w:right w:w="57" w:type="dxa"/>
            </w:tcMar>
          </w:tcPr>
          <w:p w14:paraId="20CD19A6" w14:textId="77777777" w:rsidR="00A457E6" w:rsidRPr="00DB5CEB" w:rsidRDefault="00A457E6" w:rsidP="003313C9">
            <w:pPr>
              <w:pStyle w:val="Tabletext"/>
            </w:pPr>
            <w:r w:rsidRPr="00DB5CEB">
              <w:t>9 - 13</w:t>
            </w:r>
          </w:p>
        </w:tc>
        <w:tc>
          <w:tcPr>
            <w:tcW w:w="2774" w:type="dxa"/>
            <w:tcMar>
              <w:top w:w="57" w:type="dxa"/>
              <w:left w:w="57" w:type="dxa"/>
              <w:bottom w:w="57" w:type="dxa"/>
              <w:right w:w="57" w:type="dxa"/>
            </w:tcMar>
          </w:tcPr>
          <w:p w14:paraId="775DCB05" w14:textId="77777777" w:rsidR="00A457E6" w:rsidRPr="00DB5CEB" w:rsidRDefault="00A457E6" w:rsidP="003313C9">
            <w:pPr>
              <w:pStyle w:val="Tabletext"/>
            </w:pPr>
            <w:r w:rsidRPr="00DB5CEB">
              <w:t>Weather forecast exercise</w:t>
            </w:r>
          </w:p>
          <w:p w14:paraId="64427739" w14:textId="77777777" w:rsidR="00A457E6" w:rsidRPr="00DB5CEB" w:rsidRDefault="00A457E6" w:rsidP="003313C9">
            <w:pPr>
              <w:pStyle w:val="Tabletext"/>
            </w:pPr>
            <w:r w:rsidRPr="00DB5CEB">
              <w:t>Nautical revision exercise</w:t>
            </w:r>
          </w:p>
        </w:tc>
        <w:tc>
          <w:tcPr>
            <w:tcW w:w="1146" w:type="dxa"/>
            <w:tcMar>
              <w:top w:w="57" w:type="dxa"/>
              <w:left w:w="57" w:type="dxa"/>
              <w:bottom w:w="57" w:type="dxa"/>
              <w:right w:w="57" w:type="dxa"/>
            </w:tcMar>
          </w:tcPr>
          <w:p w14:paraId="64E4C203" w14:textId="77777777" w:rsidR="00A457E6" w:rsidRPr="00DB5CEB" w:rsidRDefault="00A457E6" w:rsidP="003313C9">
            <w:pPr>
              <w:pStyle w:val="Tabletext"/>
            </w:pPr>
            <w:r w:rsidRPr="00DB5CEB">
              <w:t>8</w:t>
            </w:r>
          </w:p>
        </w:tc>
      </w:tr>
      <w:tr w:rsidR="00A457E6" w:rsidRPr="00DB5CEB" w14:paraId="4F72C6B9" w14:textId="77777777" w:rsidTr="003313C9">
        <w:trPr>
          <w:jc w:val="center"/>
        </w:trPr>
        <w:tc>
          <w:tcPr>
            <w:tcW w:w="846" w:type="dxa"/>
            <w:tcMar>
              <w:top w:w="57" w:type="dxa"/>
              <w:left w:w="57" w:type="dxa"/>
              <w:bottom w:w="57" w:type="dxa"/>
              <w:right w:w="57" w:type="dxa"/>
            </w:tcMar>
          </w:tcPr>
          <w:p w14:paraId="431A7380" w14:textId="77777777" w:rsidR="00A457E6" w:rsidRPr="00DB5CEB" w:rsidRDefault="00A457E6" w:rsidP="003313C9">
            <w:pPr>
              <w:pStyle w:val="Tabletext"/>
            </w:pPr>
            <w:r w:rsidRPr="00DB5CEB">
              <w:t>3A</w:t>
            </w:r>
          </w:p>
        </w:tc>
        <w:tc>
          <w:tcPr>
            <w:tcW w:w="3648" w:type="dxa"/>
            <w:tcMar>
              <w:top w:w="57" w:type="dxa"/>
              <w:left w:w="57" w:type="dxa"/>
              <w:bottom w:w="57" w:type="dxa"/>
              <w:right w:w="57" w:type="dxa"/>
            </w:tcMar>
          </w:tcPr>
          <w:p w14:paraId="68CDD69B" w14:textId="77777777" w:rsidR="00A457E6" w:rsidRPr="00DB5CEB" w:rsidRDefault="00A457E6" w:rsidP="003313C9">
            <w:pPr>
              <w:pStyle w:val="Tabletext"/>
            </w:pPr>
            <w:r w:rsidRPr="00DB5CEB">
              <w:t>AtoN Provision; Design and Management</w:t>
            </w:r>
          </w:p>
        </w:tc>
        <w:tc>
          <w:tcPr>
            <w:tcW w:w="1050" w:type="dxa"/>
            <w:tcMar>
              <w:top w:w="57" w:type="dxa"/>
              <w:left w:w="57" w:type="dxa"/>
              <w:bottom w:w="57" w:type="dxa"/>
              <w:right w:w="57" w:type="dxa"/>
            </w:tcMar>
          </w:tcPr>
          <w:p w14:paraId="3BAEE1BC" w14:textId="77777777" w:rsidR="00A457E6" w:rsidRPr="00DB5CEB" w:rsidRDefault="00A457E6" w:rsidP="003313C9">
            <w:pPr>
              <w:pStyle w:val="Tabletext"/>
            </w:pPr>
            <w:r w:rsidRPr="00DB5CEB">
              <w:t>14 – 21</w:t>
            </w:r>
          </w:p>
        </w:tc>
        <w:tc>
          <w:tcPr>
            <w:tcW w:w="2774" w:type="dxa"/>
            <w:tcMar>
              <w:top w:w="57" w:type="dxa"/>
              <w:left w:w="57" w:type="dxa"/>
              <w:bottom w:w="57" w:type="dxa"/>
              <w:right w:w="57" w:type="dxa"/>
            </w:tcMar>
          </w:tcPr>
          <w:p w14:paraId="3F16B294" w14:textId="77777777" w:rsidR="00A457E6" w:rsidRPr="00DB5CEB" w:rsidRDefault="00A457E6" w:rsidP="003313C9">
            <w:pPr>
              <w:pStyle w:val="Tabletext"/>
            </w:pPr>
            <w:r w:rsidRPr="00DB5CEB">
              <w:t>Stakeholder exercise</w:t>
            </w:r>
          </w:p>
          <w:p w14:paraId="64CDA3F7" w14:textId="77777777" w:rsidR="00A457E6" w:rsidRPr="00DB5CEB" w:rsidRDefault="00A457E6" w:rsidP="003313C9">
            <w:pPr>
              <w:pStyle w:val="Tabletext"/>
            </w:pPr>
            <w:r w:rsidRPr="00DB5CEB">
              <w:t>Level of Service exercise</w:t>
            </w:r>
          </w:p>
          <w:p w14:paraId="40183085" w14:textId="77777777" w:rsidR="00A457E6" w:rsidRPr="00DB5CEB" w:rsidRDefault="00A457E6" w:rsidP="003313C9">
            <w:pPr>
              <w:pStyle w:val="Tabletext"/>
            </w:pPr>
            <w:r w:rsidRPr="00DB5CEB">
              <w:t>Risk analysis exercise</w:t>
            </w:r>
          </w:p>
        </w:tc>
        <w:tc>
          <w:tcPr>
            <w:tcW w:w="1146" w:type="dxa"/>
            <w:tcMar>
              <w:top w:w="57" w:type="dxa"/>
              <w:left w:w="57" w:type="dxa"/>
              <w:bottom w:w="57" w:type="dxa"/>
              <w:right w:w="57" w:type="dxa"/>
            </w:tcMar>
          </w:tcPr>
          <w:p w14:paraId="7B0A2678" w14:textId="77777777" w:rsidR="00A457E6" w:rsidRPr="00DB5CEB" w:rsidRDefault="00A457E6" w:rsidP="003313C9">
            <w:pPr>
              <w:pStyle w:val="Tabletext"/>
            </w:pPr>
            <w:r w:rsidRPr="00DB5CEB">
              <w:t>9</w:t>
            </w:r>
          </w:p>
        </w:tc>
      </w:tr>
      <w:tr w:rsidR="00A457E6" w:rsidRPr="00DB5CEB" w14:paraId="1D49E2D8" w14:textId="77777777" w:rsidTr="003313C9">
        <w:trPr>
          <w:jc w:val="center"/>
        </w:trPr>
        <w:tc>
          <w:tcPr>
            <w:tcW w:w="846" w:type="dxa"/>
            <w:tcMar>
              <w:top w:w="57" w:type="dxa"/>
              <w:left w:w="57" w:type="dxa"/>
              <w:bottom w:w="57" w:type="dxa"/>
              <w:right w:w="57" w:type="dxa"/>
            </w:tcMar>
          </w:tcPr>
          <w:p w14:paraId="013E8E3D" w14:textId="77777777" w:rsidR="00A457E6" w:rsidRPr="00DB5CEB" w:rsidRDefault="00A457E6" w:rsidP="003313C9">
            <w:pPr>
              <w:pStyle w:val="Tabletext"/>
            </w:pPr>
            <w:r w:rsidRPr="00DB5CEB">
              <w:t>3B</w:t>
            </w:r>
          </w:p>
          <w:p w14:paraId="57E36445" w14:textId="77777777" w:rsidR="00A457E6" w:rsidRPr="00DB5CEB" w:rsidRDefault="00A457E6" w:rsidP="003313C9">
            <w:pPr>
              <w:pStyle w:val="Tabletext"/>
            </w:pPr>
            <w:r w:rsidRPr="00DB5CEB">
              <w:t>4D</w:t>
            </w:r>
          </w:p>
        </w:tc>
        <w:tc>
          <w:tcPr>
            <w:tcW w:w="3648" w:type="dxa"/>
            <w:tcMar>
              <w:top w:w="57" w:type="dxa"/>
              <w:left w:w="57" w:type="dxa"/>
              <w:bottom w:w="57" w:type="dxa"/>
              <w:right w:w="57" w:type="dxa"/>
            </w:tcMar>
          </w:tcPr>
          <w:p w14:paraId="498A880E" w14:textId="77777777" w:rsidR="00A457E6" w:rsidRPr="00DB5CEB" w:rsidRDefault="00A457E6" w:rsidP="003313C9">
            <w:pPr>
              <w:pStyle w:val="Tabletext"/>
            </w:pPr>
            <w:r w:rsidRPr="00DB5CEB">
              <w:t>Maintenance; Structures and Materials; Contracts; Environment; Historic Lighthouses and Human Resources</w:t>
            </w:r>
          </w:p>
        </w:tc>
        <w:tc>
          <w:tcPr>
            <w:tcW w:w="1050" w:type="dxa"/>
            <w:tcMar>
              <w:top w:w="57" w:type="dxa"/>
              <w:left w:w="57" w:type="dxa"/>
              <w:bottom w:w="57" w:type="dxa"/>
              <w:right w:w="57" w:type="dxa"/>
            </w:tcMar>
          </w:tcPr>
          <w:p w14:paraId="62924FFC" w14:textId="77777777" w:rsidR="00A457E6" w:rsidRPr="00DB5CEB" w:rsidRDefault="00A457E6" w:rsidP="003313C9">
            <w:pPr>
              <w:pStyle w:val="Tabletext"/>
            </w:pPr>
            <w:r w:rsidRPr="00DB5CEB">
              <w:t>22 – 26</w:t>
            </w:r>
          </w:p>
          <w:p w14:paraId="22135AA7" w14:textId="77777777" w:rsidR="00A457E6" w:rsidRPr="00DB5CEB" w:rsidRDefault="00A457E6" w:rsidP="003313C9">
            <w:pPr>
              <w:pStyle w:val="Tabletext"/>
            </w:pPr>
            <w:r w:rsidRPr="00DB5CEB">
              <w:t>and 46</w:t>
            </w:r>
          </w:p>
        </w:tc>
        <w:tc>
          <w:tcPr>
            <w:tcW w:w="2774" w:type="dxa"/>
            <w:tcMar>
              <w:top w:w="57" w:type="dxa"/>
              <w:left w:w="57" w:type="dxa"/>
              <w:bottom w:w="57" w:type="dxa"/>
              <w:right w:w="57" w:type="dxa"/>
            </w:tcMar>
          </w:tcPr>
          <w:p w14:paraId="5B8985EB" w14:textId="77777777" w:rsidR="00A457E6" w:rsidRPr="00DB5CEB" w:rsidRDefault="00A457E6" w:rsidP="003313C9">
            <w:pPr>
              <w:pStyle w:val="Tabletext"/>
            </w:pPr>
            <w:r w:rsidRPr="00DB5CEB">
              <w:t>Historic Lighthouse exercise</w:t>
            </w:r>
          </w:p>
          <w:p w14:paraId="45E36CA0" w14:textId="77777777" w:rsidR="00A457E6" w:rsidRPr="00DB5CEB" w:rsidRDefault="00A457E6" w:rsidP="003313C9">
            <w:pPr>
              <w:pStyle w:val="Tabletext"/>
            </w:pPr>
            <w:r w:rsidRPr="00DB5CEB">
              <w:t xml:space="preserve">First Aid Training exercises </w:t>
            </w:r>
          </w:p>
          <w:p w14:paraId="40CB1150" w14:textId="77777777" w:rsidR="00A457E6" w:rsidRPr="00DB5CEB" w:rsidRDefault="003B6175" w:rsidP="003313C9">
            <w:pPr>
              <w:pStyle w:val="Tabletext"/>
            </w:pPr>
            <w:r>
              <w:t>(Five-</w:t>
            </w:r>
            <w:r w:rsidR="00A457E6" w:rsidRPr="00DB5CEB">
              <w:t>hour Team Building day not included)</w:t>
            </w:r>
          </w:p>
        </w:tc>
        <w:tc>
          <w:tcPr>
            <w:tcW w:w="1146" w:type="dxa"/>
            <w:tcMar>
              <w:top w:w="57" w:type="dxa"/>
              <w:left w:w="57" w:type="dxa"/>
              <w:bottom w:w="57" w:type="dxa"/>
              <w:right w:w="57" w:type="dxa"/>
            </w:tcMar>
          </w:tcPr>
          <w:p w14:paraId="49640613" w14:textId="77777777" w:rsidR="00A457E6" w:rsidRPr="00DB5CEB" w:rsidRDefault="00A457E6" w:rsidP="003313C9">
            <w:pPr>
              <w:pStyle w:val="Tabletext"/>
            </w:pPr>
            <w:r w:rsidRPr="00DB5CEB">
              <w:t>11</w:t>
            </w:r>
          </w:p>
        </w:tc>
      </w:tr>
      <w:tr w:rsidR="00A457E6" w:rsidRPr="00DB5CEB" w14:paraId="101128D8" w14:textId="77777777" w:rsidTr="003313C9">
        <w:trPr>
          <w:jc w:val="center"/>
        </w:trPr>
        <w:tc>
          <w:tcPr>
            <w:tcW w:w="846" w:type="dxa"/>
            <w:tcMar>
              <w:top w:w="57" w:type="dxa"/>
              <w:left w:w="57" w:type="dxa"/>
              <w:bottom w:w="57" w:type="dxa"/>
              <w:right w:w="57" w:type="dxa"/>
            </w:tcMar>
          </w:tcPr>
          <w:p w14:paraId="36902713" w14:textId="77777777" w:rsidR="00A457E6" w:rsidRPr="00DB5CEB" w:rsidRDefault="00A457E6" w:rsidP="003313C9">
            <w:pPr>
              <w:pStyle w:val="Tabletext"/>
            </w:pPr>
            <w:r w:rsidRPr="00DB5CEB">
              <w:t>4A</w:t>
            </w:r>
          </w:p>
        </w:tc>
        <w:tc>
          <w:tcPr>
            <w:tcW w:w="3648" w:type="dxa"/>
            <w:tcMar>
              <w:top w:w="57" w:type="dxa"/>
              <w:left w:w="57" w:type="dxa"/>
              <w:bottom w:w="57" w:type="dxa"/>
              <w:right w:w="57" w:type="dxa"/>
            </w:tcMar>
          </w:tcPr>
          <w:p w14:paraId="5337DCFE" w14:textId="77777777" w:rsidR="00A457E6" w:rsidRPr="00DB5CEB" w:rsidRDefault="00A457E6" w:rsidP="003313C9">
            <w:pPr>
              <w:pStyle w:val="Tabletext"/>
            </w:pPr>
            <w:r w:rsidRPr="00DB5CEB">
              <w:t>Technical Functions – Visual AtoN</w:t>
            </w:r>
          </w:p>
        </w:tc>
        <w:tc>
          <w:tcPr>
            <w:tcW w:w="1050" w:type="dxa"/>
            <w:tcMar>
              <w:top w:w="57" w:type="dxa"/>
              <w:left w:w="57" w:type="dxa"/>
              <w:bottom w:w="57" w:type="dxa"/>
              <w:right w:w="57" w:type="dxa"/>
            </w:tcMar>
          </w:tcPr>
          <w:p w14:paraId="2125D4FE" w14:textId="77777777" w:rsidR="00A457E6" w:rsidRPr="00DB5CEB" w:rsidRDefault="00A457E6" w:rsidP="003313C9">
            <w:pPr>
              <w:pStyle w:val="Tabletext"/>
            </w:pPr>
            <w:r w:rsidRPr="00DB5CEB">
              <w:t>27 – 33</w:t>
            </w:r>
          </w:p>
        </w:tc>
        <w:tc>
          <w:tcPr>
            <w:tcW w:w="2774" w:type="dxa"/>
            <w:tcMar>
              <w:top w:w="57" w:type="dxa"/>
              <w:left w:w="57" w:type="dxa"/>
              <w:bottom w:w="57" w:type="dxa"/>
              <w:right w:w="57" w:type="dxa"/>
            </w:tcMar>
          </w:tcPr>
          <w:p w14:paraId="4368CA26" w14:textId="77777777" w:rsidR="00A457E6" w:rsidRPr="00DB5CEB" w:rsidRDefault="00A457E6" w:rsidP="003313C9">
            <w:pPr>
              <w:pStyle w:val="Tabletext"/>
            </w:pPr>
            <w:r w:rsidRPr="00DB5CEB">
              <w:t>Sector light and leading line exercises (2)</w:t>
            </w:r>
          </w:p>
          <w:p w14:paraId="261FDE49" w14:textId="77777777" w:rsidR="00A457E6" w:rsidRPr="00DB5CEB" w:rsidRDefault="00A457E6" w:rsidP="003313C9">
            <w:pPr>
              <w:pStyle w:val="Tabletext"/>
            </w:pPr>
            <w:r w:rsidRPr="00DB5CEB">
              <w:t>Light revision quiz exercise</w:t>
            </w:r>
          </w:p>
        </w:tc>
        <w:tc>
          <w:tcPr>
            <w:tcW w:w="1146" w:type="dxa"/>
            <w:tcMar>
              <w:top w:w="57" w:type="dxa"/>
              <w:left w:w="57" w:type="dxa"/>
              <w:bottom w:w="57" w:type="dxa"/>
              <w:right w:w="57" w:type="dxa"/>
            </w:tcMar>
          </w:tcPr>
          <w:p w14:paraId="2F9F5F20" w14:textId="77777777" w:rsidR="00A457E6" w:rsidRPr="00DB5CEB" w:rsidRDefault="00A457E6" w:rsidP="003313C9">
            <w:pPr>
              <w:pStyle w:val="Tabletext"/>
            </w:pPr>
            <w:r w:rsidRPr="00DB5CEB">
              <w:t>10</w:t>
            </w:r>
          </w:p>
        </w:tc>
      </w:tr>
      <w:tr w:rsidR="00A457E6" w:rsidRPr="00DB5CEB" w14:paraId="76340D0B" w14:textId="77777777" w:rsidTr="003313C9">
        <w:trPr>
          <w:jc w:val="center"/>
        </w:trPr>
        <w:tc>
          <w:tcPr>
            <w:tcW w:w="846" w:type="dxa"/>
            <w:tcMar>
              <w:top w:w="57" w:type="dxa"/>
              <w:left w:w="57" w:type="dxa"/>
              <w:bottom w:w="57" w:type="dxa"/>
              <w:right w:w="57" w:type="dxa"/>
            </w:tcMar>
          </w:tcPr>
          <w:p w14:paraId="7D588E41" w14:textId="77777777" w:rsidR="00A457E6" w:rsidRPr="00DB5CEB" w:rsidRDefault="00A457E6" w:rsidP="003313C9">
            <w:pPr>
              <w:pStyle w:val="Tabletext"/>
            </w:pPr>
            <w:r w:rsidRPr="00DB5CEB">
              <w:t>4B</w:t>
            </w:r>
          </w:p>
        </w:tc>
        <w:tc>
          <w:tcPr>
            <w:tcW w:w="3648" w:type="dxa"/>
            <w:tcMar>
              <w:top w:w="57" w:type="dxa"/>
              <w:left w:w="57" w:type="dxa"/>
              <w:bottom w:w="57" w:type="dxa"/>
              <w:right w:w="57" w:type="dxa"/>
            </w:tcMar>
          </w:tcPr>
          <w:p w14:paraId="49563EC3" w14:textId="77777777" w:rsidR="00A457E6" w:rsidRPr="00DB5CEB" w:rsidRDefault="00A457E6" w:rsidP="003313C9">
            <w:pPr>
              <w:pStyle w:val="Tabletext"/>
            </w:pPr>
            <w:r w:rsidRPr="00DB5CEB">
              <w:t>Technical Functions – Radio AtoN and AIS</w:t>
            </w:r>
          </w:p>
        </w:tc>
        <w:tc>
          <w:tcPr>
            <w:tcW w:w="1050" w:type="dxa"/>
            <w:tcMar>
              <w:top w:w="57" w:type="dxa"/>
              <w:left w:w="57" w:type="dxa"/>
              <w:bottom w:w="57" w:type="dxa"/>
              <w:right w:w="57" w:type="dxa"/>
            </w:tcMar>
          </w:tcPr>
          <w:p w14:paraId="0CB28F17" w14:textId="77777777" w:rsidR="00A457E6" w:rsidRPr="00DB5CEB" w:rsidRDefault="00A457E6" w:rsidP="003313C9">
            <w:pPr>
              <w:pStyle w:val="Tabletext"/>
            </w:pPr>
            <w:r w:rsidRPr="00DB5CEB">
              <w:t>34 – 38</w:t>
            </w:r>
          </w:p>
        </w:tc>
        <w:tc>
          <w:tcPr>
            <w:tcW w:w="2774" w:type="dxa"/>
            <w:tcMar>
              <w:top w:w="57" w:type="dxa"/>
              <w:left w:w="57" w:type="dxa"/>
              <w:bottom w:w="57" w:type="dxa"/>
              <w:right w:w="57" w:type="dxa"/>
            </w:tcMar>
          </w:tcPr>
          <w:p w14:paraId="39282D70" w14:textId="77777777" w:rsidR="00A457E6" w:rsidRPr="00DB5CEB" w:rsidRDefault="00A457E6" w:rsidP="003313C9">
            <w:pPr>
              <w:pStyle w:val="Tabletext"/>
            </w:pPr>
          </w:p>
        </w:tc>
        <w:tc>
          <w:tcPr>
            <w:tcW w:w="1146" w:type="dxa"/>
            <w:tcMar>
              <w:top w:w="57" w:type="dxa"/>
              <w:left w:w="57" w:type="dxa"/>
              <w:bottom w:w="57" w:type="dxa"/>
              <w:right w:w="57" w:type="dxa"/>
            </w:tcMar>
          </w:tcPr>
          <w:p w14:paraId="5563F17C" w14:textId="77777777" w:rsidR="00A457E6" w:rsidRPr="00DB5CEB" w:rsidRDefault="00A457E6" w:rsidP="003313C9">
            <w:pPr>
              <w:pStyle w:val="Tabletext"/>
            </w:pPr>
            <w:r w:rsidRPr="00DB5CEB">
              <w:t>2</w:t>
            </w:r>
          </w:p>
        </w:tc>
      </w:tr>
      <w:tr w:rsidR="00A457E6" w:rsidRPr="00DB5CEB" w14:paraId="54B1AC06" w14:textId="77777777" w:rsidTr="003313C9">
        <w:trPr>
          <w:jc w:val="center"/>
        </w:trPr>
        <w:tc>
          <w:tcPr>
            <w:tcW w:w="846" w:type="dxa"/>
            <w:tcMar>
              <w:top w:w="57" w:type="dxa"/>
              <w:left w:w="57" w:type="dxa"/>
              <w:bottom w:w="57" w:type="dxa"/>
              <w:right w:w="57" w:type="dxa"/>
            </w:tcMar>
          </w:tcPr>
          <w:p w14:paraId="45E54785" w14:textId="77777777" w:rsidR="00A457E6" w:rsidRPr="00DB5CEB" w:rsidRDefault="00A457E6" w:rsidP="003313C9">
            <w:pPr>
              <w:pStyle w:val="Tabletext"/>
            </w:pPr>
            <w:r w:rsidRPr="00DB5CEB">
              <w:t>4C</w:t>
            </w:r>
          </w:p>
        </w:tc>
        <w:tc>
          <w:tcPr>
            <w:tcW w:w="3648" w:type="dxa"/>
            <w:tcMar>
              <w:top w:w="57" w:type="dxa"/>
              <w:left w:w="57" w:type="dxa"/>
              <w:bottom w:w="57" w:type="dxa"/>
              <w:right w:w="57" w:type="dxa"/>
            </w:tcMar>
          </w:tcPr>
          <w:p w14:paraId="07F5A225" w14:textId="77777777" w:rsidR="00A457E6" w:rsidRPr="00DB5CEB" w:rsidRDefault="00A457E6" w:rsidP="003313C9">
            <w:pPr>
              <w:pStyle w:val="Tabletext"/>
            </w:pPr>
            <w:r w:rsidRPr="00DB5CEB">
              <w:t>Technical Functions –  VTS and Routeing</w:t>
            </w:r>
          </w:p>
        </w:tc>
        <w:tc>
          <w:tcPr>
            <w:tcW w:w="1050" w:type="dxa"/>
            <w:tcMar>
              <w:top w:w="57" w:type="dxa"/>
              <w:left w:w="57" w:type="dxa"/>
              <w:bottom w:w="57" w:type="dxa"/>
              <w:right w:w="57" w:type="dxa"/>
            </w:tcMar>
          </w:tcPr>
          <w:p w14:paraId="755A1D56" w14:textId="77777777" w:rsidR="00A457E6" w:rsidRPr="00DB5CEB" w:rsidRDefault="00A457E6" w:rsidP="003313C9">
            <w:pPr>
              <w:pStyle w:val="Tabletext"/>
            </w:pPr>
            <w:r w:rsidRPr="00DB5CEB">
              <w:t>39 – 40</w:t>
            </w:r>
          </w:p>
        </w:tc>
        <w:tc>
          <w:tcPr>
            <w:tcW w:w="2774" w:type="dxa"/>
            <w:tcMar>
              <w:top w:w="57" w:type="dxa"/>
              <w:left w:w="57" w:type="dxa"/>
              <w:bottom w:w="57" w:type="dxa"/>
              <w:right w:w="57" w:type="dxa"/>
            </w:tcMar>
          </w:tcPr>
          <w:p w14:paraId="1D24596A" w14:textId="77777777" w:rsidR="00A457E6" w:rsidRPr="00DB5CEB" w:rsidRDefault="00A457E6" w:rsidP="003313C9">
            <w:pPr>
              <w:pStyle w:val="Tabletext"/>
            </w:pPr>
            <w:r w:rsidRPr="00DB5CEB">
              <w:t>Revision quiz exercise</w:t>
            </w:r>
          </w:p>
        </w:tc>
        <w:tc>
          <w:tcPr>
            <w:tcW w:w="1146" w:type="dxa"/>
            <w:tcMar>
              <w:top w:w="57" w:type="dxa"/>
              <w:left w:w="57" w:type="dxa"/>
              <w:bottom w:w="57" w:type="dxa"/>
              <w:right w:w="57" w:type="dxa"/>
            </w:tcMar>
          </w:tcPr>
          <w:p w14:paraId="16870403" w14:textId="77777777" w:rsidR="00A457E6" w:rsidRPr="00DB5CEB" w:rsidRDefault="00A457E6" w:rsidP="003313C9">
            <w:pPr>
              <w:pStyle w:val="Tabletext"/>
            </w:pPr>
            <w:r w:rsidRPr="00DB5CEB">
              <w:t>6</w:t>
            </w:r>
          </w:p>
        </w:tc>
      </w:tr>
      <w:tr w:rsidR="00A457E6" w:rsidRPr="00DB5CEB" w14:paraId="0C421E3C" w14:textId="77777777" w:rsidTr="003313C9">
        <w:trPr>
          <w:jc w:val="center"/>
        </w:trPr>
        <w:tc>
          <w:tcPr>
            <w:tcW w:w="846" w:type="dxa"/>
            <w:tcMar>
              <w:top w:w="57" w:type="dxa"/>
              <w:left w:w="57" w:type="dxa"/>
              <w:bottom w:w="57" w:type="dxa"/>
              <w:right w:w="57" w:type="dxa"/>
            </w:tcMar>
          </w:tcPr>
          <w:p w14:paraId="3F214037" w14:textId="77777777" w:rsidR="00A457E6" w:rsidRPr="00DB5CEB" w:rsidRDefault="00A457E6" w:rsidP="003313C9">
            <w:pPr>
              <w:pStyle w:val="Tabletext"/>
            </w:pPr>
            <w:r w:rsidRPr="00DB5CEB">
              <w:t>4D</w:t>
            </w:r>
          </w:p>
        </w:tc>
        <w:tc>
          <w:tcPr>
            <w:tcW w:w="3648" w:type="dxa"/>
            <w:tcMar>
              <w:top w:w="57" w:type="dxa"/>
              <w:left w:w="57" w:type="dxa"/>
              <w:bottom w:w="57" w:type="dxa"/>
              <w:right w:w="57" w:type="dxa"/>
            </w:tcMar>
          </w:tcPr>
          <w:p w14:paraId="79A9563E" w14:textId="77777777" w:rsidR="00A457E6" w:rsidRPr="00DB5CEB" w:rsidRDefault="00A457E6" w:rsidP="003313C9">
            <w:pPr>
              <w:pStyle w:val="Tabletext"/>
            </w:pPr>
            <w:r w:rsidRPr="00DB5CEB">
              <w:t xml:space="preserve">Technical Functions – Sound Signals; Communications; e-Navigation; Tide Gauges; Remote Monitoring </w:t>
            </w:r>
          </w:p>
        </w:tc>
        <w:tc>
          <w:tcPr>
            <w:tcW w:w="1050" w:type="dxa"/>
            <w:tcMar>
              <w:top w:w="57" w:type="dxa"/>
              <w:left w:w="57" w:type="dxa"/>
              <w:bottom w:w="57" w:type="dxa"/>
              <w:right w:w="57" w:type="dxa"/>
            </w:tcMar>
          </w:tcPr>
          <w:p w14:paraId="705E87AD" w14:textId="77777777" w:rsidR="00A457E6" w:rsidRPr="00DB5CEB" w:rsidRDefault="00A457E6" w:rsidP="003313C9">
            <w:pPr>
              <w:pStyle w:val="Tabletext"/>
            </w:pPr>
            <w:r w:rsidRPr="00DB5CEB">
              <w:t>41 – 45</w:t>
            </w:r>
          </w:p>
        </w:tc>
        <w:tc>
          <w:tcPr>
            <w:tcW w:w="2774" w:type="dxa"/>
            <w:tcMar>
              <w:top w:w="57" w:type="dxa"/>
              <w:left w:w="57" w:type="dxa"/>
              <w:bottom w:w="57" w:type="dxa"/>
              <w:right w:w="57" w:type="dxa"/>
            </w:tcMar>
          </w:tcPr>
          <w:p w14:paraId="7587DB20" w14:textId="77777777" w:rsidR="00A457E6" w:rsidRPr="00DB5CEB" w:rsidRDefault="00A457E6" w:rsidP="003313C9">
            <w:pPr>
              <w:pStyle w:val="Tabletext"/>
              <w:rPr>
                <w:highlight w:val="yellow"/>
              </w:rPr>
            </w:pPr>
          </w:p>
        </w:tc>
        <w:tc>
          <w:tcPr>
            <w:tcW w:w="1146" w:type="dxa"/>
            <w:tcMar>
              <w:top w:w="57" w:type="dxa"/>
              <w:left w:w="57" w:type="dxa"/>
              <w:bottom w:w="57" w:type="dxa"/>
              <w:right w:w="57" w:type="dxa"/>
            </w:tcMar>
          </w:tcPr>
          <w:p w14:paraId="77EE4E63" w14:textId="77777777" w:rsidR="00A457E6" w:rsidRPr="00DB5CEB" w:rsidRDefault="00A457E6" w:rsidP="003313C9">
            <w:pPr>
              <w:pStyle w:val="Tabletext"/>
            </w:pPr>
            <w:r w:rsidRPr="00DB5CEB">
              <w:t>5</w:t>
            </w:r>
          </w:p>
        </w:tc>
      </w:tr>
      <w:tr w:rsidR="00A457E6" w:rsidRPr="00DB5CEB" w14:paraId="221C5884" w14:textId="77777777" w:rsidTr="003313C9">
        <w:trPr>
          <w:jc w:val="center"/>
        </w:trPr>
        <w:tc>
          <w:tcPr>
            <w:tcW w:w="846" w:type="dxa"/>
            <w:tcMar>
              <w:top w:w="57" w:type="dxa"/>
              <w:left w:w="57" w:type="dxa"/>
              <w:bottom w:w="57" w:type="dxa"/>
              <w:right w:w="57" w:type="dxa"/>
            </w:tcMar>
          </w:tcPr>
          <w:p w14:paraId="5F8E976C" w14:textId="77777777" w:rsidR="00A457E6" w:rsidRPr="00DB5CEB" w:rsidRDefault="00A457E6" w:rsidP="003313C9">
            <w:pPr>
              <w:pStyle w:val="Tabletext"/>
            </w:pPr>
            <w:r w:rsidRPr="00DB5CEB">
              <w:t>5</w:t>
            </w:r>
          </w:p>
        </w:tc>
        <w:tc>
          <w:tcPr>
            <w:tcW w:w="3648" w:type="dxa"/>
            <w:tcMar>
              <w:top w:w="57" w:type="dxa"/>
              <w:left w:w="57" w:type="dxa"/>
              <w:bottom w:w="57" w:type="dxa"/>
              <w:right w:w="57" w:type="dxa"/>
            </w:tcMar>
          </w:tcPr>
          <w:p w14:paraId="7C53E9D7" w14:textId="77777777" w:rsidR="00A457E6" w:rsidRPr="00DB5CEB" w:rsidRDefault="00A457E6" w:rsidP="003313C9">
            <w:pPr>
              <w:pStyle w:val="Tabletext"/>
            </w:pPr>
            <w:r w:rsidRPr="00DB5CEB">
              <w:t>Power Supply</w:t>
            </w:r>
          </w:p>
        </w:tc>
        <w:tc>
          <w:tcPr>
            <w:tcW w:w="1050" w:type="dxa"/>
            <w:tcMar>
              <w:top w:w="57" w:type="dxa"/>
              <w:left w:w="57" w:type="dxa"/>
              <w:bottom w:w="57" w:type="dxa"/>
              <w:right w:w="57" w:type="dxa"/>
            </w:tcMar>
          </w:tcPr>
          <w:p w14:paraId="3A3ED49E" w14:textId="77777777" w:rsidR="00A457E6" w:rsidRPr="00DB5CEB" w:rsidRDefault="00A457E6" w:rsidP="003313C9">
            <w:pPr>
              <w:pStyle w:val="Tabletext"/>
            </w:pPr>
            <w:r w:rsidRPr="00DB5CEB">
              <w:t>47– 49</w:t>
            </w:r>
          </w:p>
        </w:tc>
        <w:tc>
          <w:tcPr>
            <w:tcW w:w="2774" w:type="dxa"/>
            <w:tcMar>
              <w:top w:w="57" w:type="dxa"/>
              <w:left w:w="57" w:type="dxa"/>
              <w:bottom w:w="57" w:type="dxa"/>
              <w:right w:w="57" w:type="dxa"/>
            </w:tcMar>
          </w:tcPr>
          <w:p w14:paraId="176F8073" w14:textId="77777777" w:rsidR="00A457E6" w:rsidRPr="00DB5CEB" w:rsidRDefault="00A457E6" w:rsidP="003313C9">
            <w:pPr>
              <w:pStyle w:val="Tabletext"/>
            </w:pPr>
            <w:r w:rsidRPr="00DB5CEB">
              <w:t>Load profile exercise (2)</w:t>
            </w:r>
          </w:p>
        </w:tc>
        <w:tc>
          <w:tcPr>
            <w:tcW w:w="1146" w:type="dxa"/>
            <w:tcMar>
              <w:top w:w="57" w:type="dxa"/>
              <w:left w:w="57" w:type="dxa"/>
              <w:bottom w:w="57" w:type="dxa"/>
              <w:right w:w="57" w:type="dxa"/>
            </w:tcMar>
          </w:tcPr>
          <w:p w14:paraId="2B9F8775" w14:textId="77777777" w:rsidR="00A457E6" w:rsidRPr="00DB5CEB" w:rsidRDefault="00A457E6" w:rsidP="003313C9">
            <w:pPr>
              <w:pStyle w:val="Tabletext"/>
            </w:pPr>
            <w:r w:rsidRPr="00DB5CEB">
              <w:t>5</w:t>
            </w:r>
          </w:p>
        </w:tc>
      </w:tr>
      <w:tr w:rsidR="00A457E6" w:rsidRPr="00DB5CEB" w14:paraId="4DDE1AF6" w14:textId="77777777" w:rsidTr="003313C9">
        <w:trPr>
          <w:jc w:val="center"/>
        </w:trPr>
        <w:tc>
          <w:tcPr>
            <w:tcW w:w="5544" w:type="dxa"/>
            <w:gridSpan w:val="3"/>
            <w:shd w:val="clear" w:color="auto" w:fill="94D9D5"/>
            <w:tcMar>
              <w:top w:w="57" w:type="dxa"/>
              <w:left w:w="57" w:type="dxa"/>
              <w:bottom w:w="57" w:type="dxa"/>
              <w:right w:w="57" w:type="dxa"/>
            </w:tcMar>
          </w:tcPr>
          <w:p w14:paraId="347C7E98" w14:textId="77777777" w:rsidR="00A457E6" w:rsidRPr="00DB5CEB" w:rsidRDefault="00A457E6" w:rsidP="003313C9">
            <w:pPr>
              <w:pStyle w:val="Tabletext"/>
            </w:pPr>
          </w:p>
        </w:tc>
        <w:tc>
          <w:tcPr>
            <w:tcW w:w="2774" w:type="dxa"/>
            <w:tcMar>
              <w:top w:w="57" w:type="dxa"/>
              <w:left w:w="57" w:type="dxa"/>
              <w:bottom w:w="57" w:type="dxa"/>
              <w:right w:w="57" w:type="dxa"/>
            </w:tcMar>
          </w:tcPr>
          <w:p w14:paraId="2711615D" w14:textId="77777777" w:rsidR="00A457E6" w:rsidRPr="00DB5CEB" w:rsidRDefault="00A457E6" w:rsidP="003313C9">
            <w:pPr>
              <w:pStyle w:val="Tabletext"/>
              <w:rPr>
                <w:b/>
              </w:rPr>
            </w:pPr>
            <w:r w:rsidRPr="00DB5CEB">
              <w:rPr>
                <w:b/>
              </w:rPr>
              <w:t>Total Recommended Instruction Time</w:t>
            </w:r>
          </w:p>
        </w:tc>
        <w:tc>
          <w:tcPr>
            <w:tcW w:w="1146" w:type="dxa"/>
            <w:tcMar>
              <w:top w:w="57" w:type="dxa"/>
              <w:left w:w="57" w:type="dxa"/>
              <w:bottom w:w="57" w:type="dxa"/>
              <w:right w:w="57" w:type="dxa"/>
            </w:tcMar>
          </w:tcPr>
          <w:p w14:paraId="60D105F3" w14:textId="77777777" w:rsidR="00A457E6" w:rsidRPr="00DB5CEB" w:rsidRDefault="00A457E6" w:rsidP="003313C9">
            <w:pPr>
              <w:pStyle w:val="Tabletext"/>
              <w:rPr>
                <w:b/>
              </w:rPr>
            </w:pPr>
            <w:r w:rsidRPr="00DB5CEB">
              <w:rPr>
                <w:b/>
              </w:rPr>
              <w:t>68 hours</w:t>
            </w:r>
          </w:p>
        </w:tc>
      </w:tr>
    </w:tbl>
    <w:p w14:paraId="5CBD277B" w14:textId="77777777" w:rsidR="00A457E6" w:rsidRPr="00DB5CEB" w:rsidRDefault="00A457E6" w:rsidP="00A457E6"/>
    <w:p w14:paraId="5FA08AE6" w14:textId="77777777" w:rsidR="00A457E6" w:rsidRPr="00DB5CEB" w:rsidRDefault="00A457E6" w:rsidP="00A457E6">
      <w:pPr>
        <w:pStyle w:val="Module"/>
      </w:pPr>
      <w:bookmarkStart w:id="90" w:name="_Toc419881222"/>
      <w:bookmarkStart w:id="91" w:name="_Toc442608034"/>
      <w:bookmarkStart w:id="92" w:name="_Toc471895752"/>
      <w:r w:rsidRPr="00DB5CEB">
        <w:lastRenderedPageBreak/>
        <w:t>MODULE 1</w:t>
      </w:r>
      <w:r w:rsidRPr="00DB5CEB">
        <w:tab/>
        <w:t>INTERNATIONAL ORGANISATIONS AND LAW OF THE SEA</w:t>
      </w:r>
      <w:bookmarkEnd w:id="90"/>
      <w:bookmarkEnd w:id="91"/>
      <w:bookmarkEnd w:id="92"/>
    </w:p>
    <w:p w14:paraId="2CFD8501" w14:textId="77777777" w:rsidR="00A457E6" w:rsidRPr="00DB5CEB" w:rsidRDefault="00A457E6" w:rsidP="00AC210C">
      <w:pPr>
        <w:pStyle w:val="Heading1"/>
        <w:numPr>
          <w:ilvl w:val="0"/>
          <w:numId w:val="43"/>
        </w:numPr>
      </w:pPr>
      <w:bookmarkStart w:id="93" w:name="_Toc442608035"/>
      <w:bookmarkStart w:id="94" w:name="_Toc471895753"/>
      <w:r w:rsidRPr="00DB5CEB">
        <w:t>INTRODUCTION</w:t>
      </w:r>
      <w:bookmarkEnd w:id="93"/>
      <w:bookmarkEnd w:id="94"/>
    </w:p>
    <w:p w14:paraId="14E43CFA" w14:textId="77777777" w:rsidR="00A457E6" w:rsidRPr="00DB5CEB" w:rsidRDefault="00A457E6" w:rsidP="00A457E6">
      <w:pPr>
        <w:pStyle w:val="Heading1separatationline"/>
      </w:pPr>
    </w:p>
    <w:p w14:paraId="1303EC7C" w14:textId="77777777" w:rsidR="00A457E6" w:rsidRPr="00DB5CEB" w:rsidRDefault="00A457E6" w:rsidP="00A457E6">
      <w:pPr>
        <w:pStyle w:val="BodyText"/>
      </w:pPr>
      <w:r w:rsidRPr="00DB5CEB">
        <w:t>Module 1 covers International Organisations concerned with AtoN and related safety of navigation matters and aspects of the United Nations Convention on the Law of the Sea (UNCLOS) 1982 which relate to AtoN service provision.</w:t>
      </w:r>
    </w:p>
    <w:p w14:paraId="1894043A" w14:textId="77777777" w:rsidR="00A457E6" w:rsidRPr="00DB5CEB" w:rsidRDefault="00A457E6" w:rsidP="00A457E6">
      <w:pPr>
        <w:pStyle w:val="BodyText"/>
      </w:pPr>
      <w:r w:rsidRPr="00DB5CEB">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p>
    <w:p w14:paraId="0172DADF" w14:textId="77777777" w:rsidR="00A457E6" w:rsidRPr="00DB5CEB" w:rsidRDefault="00A457E6" w:rsidP="00AC210C">
      <w:pPr>
        <w:pStyle w:val="Heading1"/>
      </w:pPr>
      <w:bookmarkStart w:id="95" w:name="_Toc442608036"/>
      <w:bookmarkStart w:id="96" w:name="_Toc471895754"/>
      <w:r w:rsidRPr="00DB5CEB">
        <w:t>SUBJECT FRAMEWORK</w:t>
      </w:r>
      <w:bookmarkEnd w:id="95"/>
      <w:bookmarkEnd w:id="96"/>
    </w:p>
    <w:p w14:paraId="2E436086" w14:textId="77777777" w:rsidR="00A457E6" w:rsidRPr="00DB5CEB" w:rsidRDefault="00A457E6" w:rsidP="00A457E6">
      <w:pPr>
        <w:pStyle w:val="Heading1separatationline"/>
      </w:pPr>
    </w:p>
    <w:p w14:paraId="69DAC168" w14:textId="77777777" w:rsidR="00A457E6" w:rsidRPr="00DB5CEB" w:rsidRDefault="00A457E6" w:rsidP="00AC210C">
      <w:pPr>
        <w:pStyle w:val="Heading2"/>
      </w:pPr>
      <w:bookmarkStart w:id="97" w:name="_Toc442608037"/>
      <w:bookmarkStart w:id="98" w:name="_Toc471895755"/>
      <w:r w:rsidRPr="00DB5CEB">
        <w:t>Scope</w:t>
      </w:r>
      <w:bookmarkEnd w:id="97"/>
      <w:bookmarkEnd w:id="98"/>
    </w:p>
    <w:p w14:paraId="083A9820" w14:textId="77777777" w:rsidR="00A457E6" w:rsidRPr="00DB5CEB" w:rsidRDefault="00A457E6" w:rsidP="00A457E6">
      <w:pPr>
        <w:pStyle w:val="Heading2separationline"/>
      </w:pPr>
    </w:p>
    <w:p w14:paraId="4AEABD9F" w14:textId="77777777" w:rsidR="00A457E6" w:rsidRPr="00DB5CEB" w:rsidRDefault="00A457E6" w:rsidP="00A457E6">
      <w:pPr>
        <w:pStyle w:val="BodyText"/>
      </w:pPr>
      <w:r w:rsidRPr="00DB5CEB">
        <w:t>The syllabus for this module requires participants to gain the appropriate level of competence in understanding the role played by international organisations in improving and monitoring safety at sea and the preservation of the marine environment so that successful participants can manage effectively their interaction with or within the regional Competent Authority.</w:t>
      </w:r>
    </w:p>
    <w:p w14:paraId="2A7946DE" w14:textId="77777777" w:rsidR="00A457E6" w:rsidRPr="00DB5CEB" w:rsidRDefault="00A457E6" w:rsidP="00A457E6">
      <w:pPr>
        <w:pStyle w:val="BodyText"/>
      </w:pPr>
      <w:r w:rsidRPr="00DB5CEB">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14:paraId="09A07EC7" w14:textId="77777777" w:rsidR="00A457E6" w:rsidRPr="00DB5CEB" w:rsidRDefault="00A457E6" w:rsidP="00AC210C">
      <w:pPr>
        <w:pStyle w:val="Heading2"/>
      </w:pPr>
      <w:bookmarkStart w:id="99" w:name="_Toc442608038"/>
      <w:bookmarkStart w:id="100" w:name="_Toc471895756"/>
      <w:r w:rsidRPr="00DB5CEB">
        <w:t>Aims of Module 1</w:t>
      </w:r>
      <w:bookmarkEnd w:id="99"/>
      <w:bookmarkEnd w:id="100"/>
    </w:p>
    <w:p w14:paraId="6D2C60BF" w14:textId="77777777" w:rsidR="00A457E6" w:rsidRPr="00DB5CEB" w:rsidRDefault="00A457E6" w:rsidP="00A457E6">
      <w:pPr>
        <w:pStyle w:val="Heading2separationline"/>
      </w:pPr>
    </w:p>
    <w:p w14:paraId="5A887207" w14:textId="77777777" w:rsidR="00A457E6" w:rsidRPr="00DB5CEB" w:rsidRDefault="00A457E6" w:rsidP="00A457E6">
      <w:pPr>
        <w:pStyle w:val="BodyText"/>
      </w:pPr>
      <w:r w:rsidRPr="00DB5CEB">
        <w:t>On successful completion of module, participants will demonstrate the ability to manage effectively their legal obligations concerned with AtoN service provision.</w:t>
      </w:r>
    </w:p>
    <w:p w14:paraId="3F8B4D16" w14:textId="77777777" w:rsidR="00A457E6" w:rsidRPr="00DB5CEB" w:rsidRDefault="00A457E6" w:rsidP="00A457E6">
      <w:pPr>
        <w:pStyle w:val="BodyText"/>
      </w:pPr>
    </w:p>
    <w:p w14:paraId="5E1916F6" w14:textId="77777777" w:rsidR="00A457E6" w:rsidRPr="00DB5CEB" w:rsidRDefault="00A457E6" w:rsidP="00A457E6">
      <w:pPr>
        <w:pStyle w:val="BodyText"/>
        <w:sectPr w:rsidR="00A457E6" w:rsidRPr="00DB5CEB" w:rsidSect="003313C9">
          <w:headerReference w:type="even" r:id="rId16"/>
          <w:headerReference w:type="default" r:id="rId17"/>
          <w:headerReference w:type="first" r:id="rId18"/>
          <w:pgSz w:w="11906" w:h="16838" w:code="9"/>
          <w:pgMar w:top="567" w:right="794" w:bottom="567" w:left="907" w:header="850" w:footer="850" w:gutter="0"/>
          <w:cols w:space="708"/>
          <w:docGrid w:linePitch="360"/>
        </w:sectPr>
      </w:pPr>
    </w:p>
    <w:p w14:paraId="0392D0A2" w14:textId="77777777" w:rsidR="00A457E6" w:rsidRPr="00DB5CEB" w:rsidRDefault="00A457E6" w:rsidP="00AC210C">
      <w:pPr>
        <w:pStyle w:val="Heading1"/>
      </w:pPr>
      <w:bookmarkStart w:id="101" w:name="_Toc442608039"/>
      <w:bookmarkStart w:id="102" w:name="_Toc471895757"/>
      <w:r w:rsidRPr="00DB5CEB">
        <w:lastRenderedPageBreak/>
        <w:t>DETAILED TEACHING SYLLABUS FOR MODULE 1 – INTERNATIONAL ORGANISATIONS AND LAW OF THE SEA</w:t>
      </w:r>
      <w:bookmarkEnd w:id="101"/>
      <w:bookmarkEnd w:id="102"/>
    </w:p>
    <w:p w14:paraId="325A9498" w14:textId="77777777" w:rsidR="00A457E6" w:rsidRPr="00DB5CEB" w:rsidRDefault="00A457E6" w:rsidP="00AC210C">
      <w:pPr>
        <w:pStyle w:val="Headingseparationline-landscape"/>
      </w:pPr>
    </w:p>
    <w:p w14:paraId="58035878" w14:textId="77777777" w:rsidR="00A457E6" w:rsidRPr="00DB5CEB" w:rsidRDefault="00A457E6" w:rsidP="00A457E6">
      <w:pPr>
        <w:pStyle w:val="Tablecaption"/>
      </w:pPr>
      <w:bookmarkStart w:id="103" w:name="_Toc434431727"/>
      <w:bookmarkStart w:id="104" w:name="_Toc442347374"/>
      <w:bookmarkStart w:id="105" w:name="_Toc471895795"/>
      <w:r w:rsidRPr="00DB5CEB">
        <w:t>Detailed Teaching Syllabus Module 1</w:t>
      </w:r>
      <w:bookmarkEnd w:id="103"/>
      <w:bookmarkEnd w:id="104"/>
      <w:bookmarkEnd w:id="105"/>
    </w:p>
    <w:tbl>
      <w:tblPr>
        <w:tblStyle w:val="TableGrid"/>
        <w:tblW w:w="0" w:type="auto"/>
        <w:jc w:val="center"/>
        <w:tblLook w:val="04A0" w:firstRow="1" w:lastRow="0" w:firstColumn="1" w:lastColumn="0" w:noHBand="0" w:noVBand="1"/>
      </w:tblPr>
      <w:tblGrid>
        <w:gridCol w:w="587"/>
        <w:gridCol w:w="699"/>
        <w:gridCol w:w="898"/>
        <w:gridCol w:w="6847"/>
        <w:gridCol w:w="745"/>
        <w:gridCol w:w="1815"/>
        <w:gridCol w:w="2721"/>
        <w:gridCol w:w="1087"/>
      </w:tblGrid>
      <w:tr w:rsidR="00D25DCD" w:rsidRPr="00DB5CEB" w14:paraId="7C15B87E" w14:textId="77777777" w:rsidTr="00D25DCD">
        <w:trPr>
          <w:cantSplit/>
          <w:trHeight w:val="1314"/>
          <w:tblHeader/>
          <w:jc w:val="center"/>
        </w:trPr>
        <w:tc>
          <w:tcPr>
            <w:tcW w:w="587" w:type="dxa"/>
            <w:tcMar>
              <w:top w:w="28" w:type="dxa"/>
              <w:bottom w:w="28" w:type="dxa"/>
            </w:tcMar>
            <w:textDirection w:val="btLr"/>
            <w:vAlign w:val="center"/>
          </w:tcPr>
          <w:p w14:paraId="1365D7DA" w14:textId="77777777" w:rsidR="00A457E6" w:rsidRPr="00DB5CEB" w:rsidRDefault="00A457E6" w:rsidP="003313C9">
            <w:pPr>
              <w:pStyle w:val="Tableheading"/>
              <w:rPr>
                <w:lang w:val="en-GB"/>
              </w:rPr>
            </w:pPr>
            <w:r w:rsidRPr="00DB5CEB">
              <w:rPr>
                <w:lang w:val="en-GB"/>
              </w:rPr>
              <w:t>Module</w:t>
            </w:r>
          </w:p>
        </w:tc>
        <w:tc>
          <w:tcPr>
            <w:tcW w:w="699" w:type="dxa"/>
            <w:tcMar>
              <w:top w:w="28" w:type="dxa"/>
              <w:bottom w:w="28" w:type="dxa"/>
            </w:tcMar>
            <w:textDirection w:val="btLr"/>
            <w:vAlign w:val="center"/>
          </w:tcPr>
          <w:p w14:paraId="45167B05" w14:textId="77777777" w:rsidR="00A457E6" w:rsidRPr="00DB5CEB" w:rsidRDefault="00A457E6" w:rsidP="003313C9">
            <w:pPr>
              <w:pStyle w:val="Tableheading"/>
              <w:rPr>
                <w:lang w:val="en-GB"/>
              </w:rPr>
            </w:pPr>
            <w:r w:rsidRPr="00DB5CEB">
              <w:rPr>
                <w:lang w:val="en-GB"/>
              </w:rPr>
              <w:t>Element</w:t>
            </w:r>
          </w:p>
        </w:tc>
        <w:tc>
          <w:tcPr>
            <w:tcW w:w="898" w:type="dxa"/>
            <w:tcMar>
              <w:top w:w="28" w:type="dxa"/>
              <w:bottom w:w="28" w:type="dxa"/>
            </w:tcMar>
            <w:textDirection w:val="btLr"/>
            <w:vAlign w:val="center"/>
          </w:tcPr>
          <w:p w14:paraId="0A7A4AD5" w14:textId="77777777" w:rsidR="00A457E6" w:rsidRPr="00DB5CEB" w:rsidRDefault="00A457E6" w:rsidP="003313C9">
            <w:pPr>
              <w:pStyle w:val="Tableheading"/>
              <w:rPr>
                <w:lang w:val="en-GB"/>
              </w:rPr>
            </w:pPr>
            <w:r w:rsidRPr="00DB5CEB">
              <w:rPr>
                <w:lang w:val="en-GB"/>
              </w:rPr>
              <w:t>Sub-element</w:t>
            </w:r>
          </w:p>
        </w:tc>
        <w:tc>
          <w:tcPr>
            <w:tcW w:w="6847" w:type="dxa"/>
            <w:tcMar>
              <w:top w:w="28" w:type="dxa"/>
              <w:bottom w:w="28" w:type="dxa"/>
            </w:tcMar>
            <w:vAlign w:val="center"/>
          </w:tcPr>
          <w:p w14:paraId="109582F5" w14:textId="77777777" w:rsidR="00A457E6" w:rsidRPr="00DB5CEB" w:rsidRDefault="00A457E6" w:rsidP="003313C9">
            <w:pPr>
              <w:pStyle w:val="Tableheading"/>
              <w:rPr>
                <w:lang w:val="en-GB"/>
              </w:rPr>
            </w:pPr>
            <w:r w:rsidRPr="00DB5CEB">
              <w:rPr>
                <w:lang w:val="en-GB"/>
              </w:rPr>
              <w:t>Subject</w:t>
            </w:r>
          </w:p>
        </w:tc>
        <w:tc>
          <w:tcPr>
            <w:tcW w:w="745" w:type="dxa"/>
            <w:tcMar>
              <w:top w:w="28" w:type="dxa"/>
              <w:bottom w:w="28" w:type="dxa"/>
            </w:tcMar>
            <w:textDirection w:val="btLr"/>
            <w:vAlign w:val="center"/>
          </w:tcPr>
          <w:p w14:paraId="52CD9F9C" w14:textId="77777777" w:rsidR="00A457E6" w:rsidRPr="00DB5CEB" w:rsidRDefault="00A457E6" w:rsidP="003313C9">
            <w:pPr>
              <w:pStyle w:val="Tableheading"/>
              <w:rPr>
                <w:lang w:val="en-GB"/>
              </w:rPr>
            </w:pPr>
            <w:r w:rsidRPr="00DB5CEB">
              <w:rPr>
                <w:lang w:val="en-GB"/>
              </w:rPr>
              <w:t>Level of Competence</w:t>
            </w:r>
          </w:p>
        </w:tc>
        <w:tc>
          <w:tcPr>
            <w:tcW w:w="1815" w:type="dxa"/>
            <w:tcMar>
              <w:top w:w="28" w:type="dxa"/>
              <w:bottom w:w="28" w:type="dxa"/>
            </w:tcMar>
            <w:vAlign w:val="center"/>
          </w:tcPr>
          <w:p w14:paraId="3570FCC3"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721" w:type="dxa"/>
            <w:tcMar>
              <w:top w:w="28" w:type="dxa"/>
              <w:bottom w:w="28" w:type="dxa"/>
            </w:tcMar>
            <w:vAlign w:val="center"/>
          </w:tcPr>
          <w:p w14:paraId="4A9D9D8E" w14:textId="77777777" w:rsidR="00A457E6" w:rsidRPr="00DB5CEB" w:rsidRDefault="00A457E6" w:rsidP="003313C9">
            <w:pPr>
              <w:pStyle w:val="Tableheading"/>
              <w:rPr>
                <w:lang w:val="en-GB"/>
              </w:rPr>
            </w:pPr>
            <w:r w:rsidRPr="00DB5CEB">
              <w:rPr>
                <w:lang w:val="en-GB"/>
              </w:rPr>
              <w:t>References</w:t>
            </w:r>
          </w:p>
          <w:p w14:paraId="1BB22CD3" w14:textId="77777777" w:rsidR="00A457E6" w:rsidRPr="00DB5CEB" w:rsidRDefault="00A457E6" w:rsidP="003313C9">
            <w:pPr>
              <w:pStyle w:val="Tableheading"/>
              <w:rPr>
                <w:lang w:val="en-GB"/>
              </w:rPr>
            </w:pPr>
          </w:p>
          <w:p w14:paraId="1D6E6522" w14:textId="77777777" w:rsidR="00A457E6" w:rsidRPr="00DB5CEB" w:rsidRDefault="00A457E6" w:rsidP="003313C9">
            <w:pPr>
              <w:pStyle w:val="Tableheading"/>
              <w:rPr>
                <w:lang w:val="en-GB"/>
              </w:rPr>
            </w:pPr>
            <w:r w:rsidRPr="00DB5CEB">
              <w:rPr>
                <w:lang w:val="en-GB"/>
              </w:rPr>
              <w:t>Rec = Recommendation</w:t>
            </w:r>
          </w:p>
          <w:p w14:paraId="2F2A91F5" w14:textId="77777777" w:rsidR="00A457E6" w:rsidRPr="00DB5CEB" w:rsidRDefault="00A457E6" w:rsidP="003313C9">
            <w:pPr>
              <w:pStyle w:val="Tableheading"/>
              <w:rPr>
                <w:lang w:val="en-GB"/>
              </w:rPr>
            </w:pPr>
            <w:r w:rsidRPr="00DB5CEB">
              <w:rPr>
                <w:lang w:val="en-GB"/>
              </w:rPr>
              <w:t>GL = Guideline</w:t>
            </w:r>
          </w:p>
        </w:tc>
        <w:tc>
          <w:tcPr>
            <w:tcW w:w="587" w:type="dxa"/>
            <w:tcMar>
              <w:top w:w="28" w:type="dxa"/>
              <w:bottom w:w="28" w:type="dxa"/>
            </w:tcMar>
            <w:textDirection w:val="btLr"/>
            <w:vAlign w:val="center"/>
          </w:tcPr>
          <w:p w14:paraId="0F2E3E39" w14:textId="77777777" w:rsidR="00A457E6" w:rsidRPr="00DB5CEB" w:rsidRDefault="00A457E6" w:rsidP="003313C9">
            <w:pPr>
              <w:pStyle w:val="Tableheading"/>
              <w:rPr>
                <w:lang w:val="en-GB"/>
              </w:rPr>
            </w:pPr>
            <w:r w:rsidRPr="00DB5CEB">
              <w:rPr>
                <w:lang w:val="en-GB"/>
              </w:rPr>
              <w:t>Lecture No.</w:t>
            </w:r>
          </w:p>
        </w:tc>
      </w:tr>
      <w:tr w:rsidR="00A457E6" w:rsidRPr="00DB5CEB" w14:paraId="42EDCB42" w14:textId="77777777" w:rsidTr="00D25DCD">
        <w:trPr>
          <w:jc w:val="center"/>
        </w:trPr>
        <w:tc>
          <w:tcPr>
            <w:tcW w:w="587" w:type="dxa"/>
            <w:tcMar>
              <w:top w:w="28" w:type="dxa"/>
              <w:bottom w:w="28" w:type="dxa"/>
            </w:tcMar>
          </w:tcPr>
          <w:p w14:paraId="6853A4EB" w14:textId="77777777" w:rsidR="00A457E6" w:rsidRPr="00DB5CEB" w:rsidRDefault="00A457E6" w:rsidP="003313C9">
            <w:pPr>
              <w:pStyle w:val="Tabletext"/>
              <w:rPr>
                <w:b/>
              </w:rPr>
            </w:pPr>
            <w:r w:rsidRPr="00DB5CEB">
              <w:rPr>
                <w:b/>
              </w:rPr>
              <w:t>1</w:t>
            </w:r>
          </w:p>
        </w:tc>
        <w:tc>
          <w:tcPr>
            <w:tcW w:w="699" w:type="dxa"/>
            <w:shd w:val="clear" w:color="auto" w:fill="94D9D5"/>
            <w:tcMar>
              <w:top w:w="28" w:type="dxa"/>
              <w:bottom w:w="28" w:type="dxa"/>
            </w:tcMar>
          </w:tcPr>
          <w:p w14:paraId="6BEAC1FB" w14:textId="77777777" w:rsidR="00A457E6" w:rsidRPr="00DB5CEB" w:rsidRDefault="00A457E6" w:rsidP="003313C9">
            <w:pPr>
              <w:pStyle w:val="Tabletext"/>
              <w:rPr>
                <w:b/>
              </w:rPr>
            </w:pPr>
          </w:p>
        </w:tc>
        <w:tc>
          <w:tcPr>
            <w:tcW w:w="898" w:type="dxa"/>
            <w:vMerge w:val="restart"/>
            <w:shd w:val="clear" w:color="auto" w:fill="94D9D5"/>
            <w:tcMar>
              <w:top w:w="28" w:type="dxa"/>
              <w:bottom w:w="28" w:type="dxa"/>
            </w:tcMar>
          </w:tcPr>
          <w:p w14:paraId="2820A8A1" w14:textId="77777777" w:rsidR="00A457E6" w:rsidRPr="00DB5CEB" w:rsidRDefault="00A457E6" w:rsidP="003313C9">
            <w:pPr>
              <w:pStyle w:val="Tabletext"/>
              <w:rPr>
                <w:b/>
              </w:rPr>
            </w:pPr>
          </w:p>
        </w:tc>
        <w:tc>
          <w:tcPr>
            <w:tcW w:w="6847" w:type="dxa"/>
            <w:tcMar>
              <w:top w:w="28" w:type="dxa"/>
              <w:bottom w:w="28" w:type="dxa"/>
            </w:tcMar>
          </w:tcPr>
          <w:p w14:paraId="07F1F871" w14:textId="77777777" w:rsidR="00A457E6" w:rsidRPr="00DB5CEB" w:rsidRDefault="00A457E6" w:rsidP="003313C9">
            <w:pPr>
              <w:pStyle w:val="Tabletext"/>
              <w:jc w:val="center"/>
              <w:rPr>
                <w:b/>
              </w:rPr>
            </w:pPr>
            <w:r w:rsidRPr="00DB5CEB">
              <w:rPr>
                <w:b/>
              </w:rPr>
              <w:t>INTERNATIONAL ORGANISATIONS AND LAW OF THE SEA</w:t>
            </w:r>
          </w:p>
        </w:tc>
        <w:tc>
          <w:tcPr>
            <w:tcW w:w="5868" w:type="dxa"/>
            <w:gridSpan w:val="4"/>
            <w:vMerge w:val="restart"/>
            <w:shd w:val="clear" w:color="auto" w:fill="94D9D5"/>
            <w:tcMar>
              <w:top w:w="28" w:type="dxa"/>
              <w:bottom w:w="28" w:type="dxa"/>
            </w:tcMar>
          </w:tcPr>
          <w:p w14:paraId="68D4B342" w14:textId="77777777" w:rsidR="00A457E6" w:rsidRPr="00DB5CEB" w:rsidRDefault="00A457E6" w:rsidP="003313C9">
            <w:pPr>
              <w:pStyle w:val="Tabletext"/>
            </w:pPr>
          </w:p>
        </w:tc>
      </w:tr>
      <w:tr w:rsidR="00A457E6" w:rsidRPr="00DB5CEB" w14:paraId="0A829DF1" w14:textId="77777777" w:rsidTr="00D25DCD">
        <w:trPr>
          <w:trHeight w:val="330"/>
          <w:jc w:val="center"/>
        </w:trPr>
        <w:tc>
          <w:tcPr>
            <w:tcW w:w="587" w:type="dxa"/>
            <w:tcMar>
              <w:top w:w="28" w:type="dxa"/>
              <w:bottom w:w="28" w:type="dxa"/>
            </w:tcMar>
          </w:tcPr>
          <w:p w14:paraId="379B8C7A" w14:textId="77777777" w:rsidR="00A457E6" w:rsidRPr="00DB5CEB" w:rsidRDefault="00A457E6" w:rsidP="003313C9">
            <w:pPr>
              <w:pStyle w:val="Tabletext"/>
              <w:rPr>
                <w:b/>
              </w:rPr>
            </w:pPr>
          </w:p>
        </w:tc>
        <w:tc>
          <w:tcPr>
            <w:tcW w:w="699" w:type="dxa"/>
            <w:tcMar>
              <w:top w:w="28" w:type="dxa"/>
              <w:bottom w:w="28" w:type="dxa"/>
            </w:tcMar>
          </w:tcPr>
          <w:p w14:paraId="6568F491" w14:textId="77777777" w:rsidR="00A457E6" w:rsidRPr="00DB5CEB" w:rsidRDefault="00A457E6" w:rsidP="003313C9">
            <w:pPr>
              <w:pStyle w:val="Tabletext"/>
              <w:rPr>
                <w:b/>
              </w:rPr>
            </w:pPr>
            <w:r w:rsidRPr="00DB5CEB">
              <w:rPr>
                <w:b/>
              </w:rPr>
              <w:t>1.1</w:t>
            </w:r>
          </w:p>
        </w:tc>
        <w:tc>
          <w:tcPr>
            <w:tcW w:w="898" w:type="dxa"/>
            <w:vMerge/>
            <w:shd w:val="clear" w:color="auto" w:fill="94D9D5"/>
            <w:tcMar>
              <w:top w:w="28" w:type="dxa"/>
              <w:bottom w:w="28" w:type="dxa"/>
            </w:tcMar>
          </w:tcPr>
          <w:p w14:paraId="067B4D20" w14:textId="77777777" w:rsidR="00A457E6" w:rsidRPr="00DB5CEB" w:rsidRDefault="00A457E6" w:rsidP="003313C9">
            <w:pPr>
              <w:pStyle w:val="Tabletext"/>
              <w:rPr>
                <w:b/>
              </w:rPr>
            </w:pPr>
          </w:p>
        </w:tc>
        <w:tc>
          <w:tcPr>
            <w:tcW w:w="6847" w:type="dxa"/>
            <w:tcMar>
              <w:top w:w="28" w:type="dxa"/>
              <w:bottom w:w="28" w:type="dxa"/>
            </w:tcMar>
          </w:tcPr>
          <w:p w14:paraId="434A6E0F" w14:textId="77777777" w:rsidR="00A457E6" w:rsidRPr="00DB5CEB" w:rsidRDefault="004F3CF6" w:rsidP="003313C9">
            <w:pPr>
              <w:pStyle w:val="Tabletext"/>
              <w:rPr>
                <w:b/>
              </w:rPr>
            </w:pPr>
            <w:r w:rsidRPr="00DB5CEB">
              <w:rPr>
                <w:b/>
              </w:rPr>
              <w:t>IALA,</w:t>
            </w:r>
            <w:r w:rsidR="00A457E6" w:rsidRPr="00DB5CEB">
              <w:rPr>
                <w:b/>
              </w:rPr>
              <w:t xml:space="preserve"> IMO and IHO</w:t>
            </w:r>
          </w:p>
        </w:tc>
        <w:tc>
          <w:tcPr>
            <w:tcW w:w="5868" w:type="dxa"/>
            <w:gridSpan w:val="4"/>
            <w:vMerge/>
            <w:shd w:val="clear" w:color="auto" w:fill="94D9D5"/>
            <w:tcMar>
              <w:top w:w="28" w:type="dxa"/>
              <w:bottom w:w="28" w:type="dxa"/>
            </w:tcMar>
          </w:tcPr>
          <w:p w14:paraId="196D2073" w14:textId="77777777" w:rsidR="00A457E6" w:rsidRPr="00DB5CEB" w:rsidRDefault="00A457E6" w:rsidP="003313C9">
            <w:pPr>
              <w:pStyle w:val="Tabletext"/>
            </w:pPr>
          </w:p>
        </w:tc>
      </w:tr>
      <w:tr w:rsidR="003B6175" w:rsidRPr="00DB5CEB" w14:paraId="018C605E" w14:textId="77777777" w:rsidTr="00D25DCD">
        <w:trPr>
          <w:jc w:val="center"/>
        </w:trPr>
        <w:tc>
          <w:tcPr>
            <w:tcW w:w="587" w:type="dxa"/>
            <w:tcMar>
              <w:top w:w="28" w:type="dxa"/>
              <w:bottom w:w="28" w:type="dxa"/>
            </w:tcMar>
          </w:tcPr>
          <w:p w14:paraId="4FF1E8F0" w14:textId="77777777" w:rsidR="003B6175" w:rsidRPr="00DB5CEB" w:rsidRDefault="003B6175" w:rsidP="003313C9">
            <w:pPr>
              <w:pStyle w:val="Tabletext"/>
            </w:pPr>
          </w:p>
        </w:tc>
        <w:tc>
          <w:tcPr>
            <w:tcW w:w="699" w:type="dxa"/>
            <w:tcMar>
              <w:top w:w="28" w:type="dxa"/>
              <w:bottom w:w="28" w:type="dxa"/>
            </w:tcMar>
          </w:tcPr>
          <w:p w14:paraId="0E82167B" w14:textId="77777777" w:rsidR="003B6175" w:rsidRPr="00DB5CEB" w:rsidRDefault="003B6175" w:rsidP="003313C9">
            <w:pPr>
              <w:pStyle w:val="Tabletext"/>
            </w:pPr>
          </w:p>
        </w:tc>
        <w:tc>
          <w:tcPr>
            <w:tcW w:w="898" w:type="dxa"/>
            <w:tcMar>
              <w:top w:w="28" w:type="dxa"/>
              <w:bottom w:w="28" w:type="dxa"/>
            </w:tcMar>
          </w:tcPr>
          <w:p w14:paraId="2FA5379D" w14:textId="77777777" w:rsidR="003B6175" w:rsidRPr="00DB5CEB" w:rsidRDefault="003B6175" w:rsidP="003313C9">
            <w:pPr>
              <w:pStyle w:val="Tabletext"/>
            </w:pPr>
            <w:r w:rsidRPr="00DB5CEB">
              <w:t>1.1.1</w:t>
            </w:r>
          </w:p>
        </w:tc>
        <w:tc>
          <w:tcPr>
            <w:tcW w:w="6847" w:type="dxa"/>
            <w:tcMar>
              <w:top w:w="28" w:type="dxa"/>
              <w:bottom w:w="28" w:type="dxa"/>
            </w:tcMar>
          </w:tcPr>
          <w:p w14:paraId="70534E16" w14:textId="77777777" w:rsidR="003B6175" w:rsidRPr="00DB5CEB" w:rsidRDefault="003B6175" w:rsidP="003313C9">
            <w:pPr>
              <w:pStyle w:val="Tabletext"/>
              <w:jc w:val="right"/>
            </w:pPr>
            <w:r w:rsidRPr="00DB5CEB">
              <w:t>IALA – Categories of membership</w:t>
            </w:r>
          </w:p>
        </w:tc>
        <w:tc>
          <w:tcPr>
            <w:tcW w:w="745" w:type="dxa"/>
            <w:tcMar>
              <w:top w:w="28" w:type="dxa"/>
              <w:bottom w:w="28" w:type="dxa"/>
            </w:tcMar>
            <w:vAlign w:val="center"/>
          </w:tcPr>
          <w:p w14:paraId="46E789D8" w14:textId="77777777" w:rsidR="003B6175" w:rsidRPr="00DB5CEB" w:rsidRDefault="003B6175" w:rsidP="003313C9">
            <w:pPr>
              <w:pStyle w:val="Tabletext"/>
            </w:pPr>
            <w:r w:rsidRPr="00DB5CEB">
              <w:t>3</w:t>
            </w:r>
          </w:p>
        </w:tc>
        <w:tc>
          <w:tcPr>
            <w:tcW w:w="1815" w:type="dxa"/>
            <w:vMerge w:val="restart"/>
            <w:tcMar>
              <w:top w:w="28" w:type="dxa"/>
              <w:bottom w:w="28" w:type="dxa"/>
            </w:tcMar>
          </w:tcPr>
          <w:p w14:paraId="3B9FF404" w14:textId="77777777" w:rsidR="003B6175" w:rsidRPr="00DB5CEB" w:rsidRDefault="003B6175" w:rsidP="003313C9">
            <w:pPr>
              <w:pStyle w:val="Tabletext"/>
            </w:pPr>
          </w:p>
          <w:p w14:paraId="02612169" w14:textId="77777777" w:rsidR="003B6175" w:rsidRPr="00DB5CEB" w:rsidRDefault="003B6175" w:rsidP="003313C9">
            <w:pPr>
              <w:pStyle w:val="Tabletext"/>
            </w:pPr>
          </w:p>
          <w:p w14:paraId="634B7875" w14:textId="77777777" w:rsidR="003B6175" w:rsidRPr="00DB5CEB" w:rsidRDefault="003B6175" w:rsidP="003313C9">
            <w:pPr>
              <w:pStyle w:val="Tabletext"/>
            </w:pPr>
          </w:p>
          <w:p w14:paraId="61590D00" w14:textId="77777777" w:rsidR="003B6175" w:rsidRPr="00DB5CEB" w:rsidRDefault="003B6175" w:rsidP="003313C9">
            <w:pPr>
              <w:pStyle w:val="Tabletext"/>
            </w:pPr>
          </w:p>
          <w:p w14:paraId="3054AA71" w14:textId="77777777" w:rsidR="003B6175" w:rsidRPr="00DB5CEB" w:rsidRDefault="003B6175" w:rsidP="003313C9">
            <w:pPr>
              <w:pStyle w:val="Tabletext"/>
            </w:pPr>
            <w:r w:rsidRPr="00DB5CEB">
              <w:t>Visit Competent Authority Head Office</w:t>
            </w:r>
          </w:p>
        </w:tc>
        <w:tc>
          <w:tcPr>
            <w:tcW w:w="2721" w:type="dxa"/>
            <w:vMerge w:val="restart"/>
            <w:tcMar>
              <w:top w:w="28" w:type="dxa"/>
              <w:bottom w:w="28" w:type="dxa"/>
            </w:tcMar>
            <w:vAlign w:val="center"/>
          </w:tcPr>
          <w:p w14:paraId="3B1B8B0A" w14:textId="77777777" w:rsidR="003B6175" w:rsidRPr="00DB5CEB" w:rsidRDefault="003B6175" w:rsidP="003313C9">
            <w:pPr>
              <w:pStyle w:val="Tabletext"/>
            </w:pPr>
            <w:r w:rsidRPr="00DB5CEB">
              <w:t>NAVGUIDE Ch.1</w:t>
            </w:r>
            <w:r w:rsidRPr="00DB5CEB">
              <w:rPr>
                <w:rStyle w:val="FootnoteReference"/>
                <w:rFonts w:cs="Arial"/>
                <w:szCs w:val="20"/>
              </w:rPr>
              <w:footnoteReference w:id="14"/>
            </w:r>
          </w:p>
          <w:p w14:paraId="2AB1DE3E" w14:textId="77777777" w:rsidR="003B6175" w:rsidRPr="00DB5CEB" w:rsidRDefault="003B6175" w:rsidP="003313C9">
            <w:pPr>
              <w:pStyle w:val="Tabletext"/>
            </w:pPr>
            <w:r w:rsidRPr="00DB5CEB">
              <w:t>www.iala-aism.org</w:t>
            </w:r>
          </w:p>
          <w:p w14:paraId="04A7C1AD" w14:textId="77777777" w:rsidR="003B6175" w:rsidRPr="00DB5CEB" w:rsidRDefault="003B6175" w:rsidP="003313C9">
            <w:pPr>
              <w:pStyle w:val="Tabletext"/>
            </w:pPr>
            <w:r w:rsidRPr="00DB5CEB">
              <w:t>NAVGUIDE 8.12.2</w:t>
            </w:r>
          </w:p>
          <w:p w14:paraId="32BDB276" w14:textId="77777777" w:rsidR="003B6175" w:rsidRPr="00DB5CEB" w:rsidRDefault="003B6175" w:rsidP="003313C9">
            <w:pPr>
              <w:pStyle w:val="Tabletext"/>
            </w:pPr>
            <w:r w:rsidRPr="00DB5CEB">
              <w:t>IALA Rec E-141</w:t>
            </w:r>
          </w:p>
          <w:p w14:paraId="32741D94" w14:textId="77777777" w:rsidR="003B6175" w:rsidRPr="00DB5CEB" w:rsidRDefault="003B6175" w:rsidP="003313C9">
            <w:pPr>
              <w:pStyle w:val="Tabletext"/>
            </w:pPr>
            <w:r w:rsidRPr="00DB5CEB">
              <w:t>NAVGUIDE 8.1</w:t>
            </w:r>
          </w:p>
          <w:p w14:paraId="2B9F7FE6" w14:textId="77777777" w:rsidR="003B6175" w:rsidRPr="00DB5CEB" w:rsidRDefault="003B6175" w:rsidP="003313C9">
            <w:pPr>
              <w:pStyle w:val="Tabletext"/>
            </w:pPr>
            <w:r w:rsidRPr="00DB5CEB">
              <w:t>www.imo.org/conventions</w:t>
            </w:r>
          </w:p>
          <w:p w14:paraId="20FA58D3" w14:textId="77777777" w:rsidR="003B6175" w:rsidRPr="00DB5CEB" w:rsidRDefault="003B6175" w:rsidP="003313C9">
            <w:pPr>
              <w:pStyle w:val="Tabletext"/>
            </w:pPr>
            <w:r w:rsidRPr="00DB5CEB">
              <w:t>IALA Rec E-105</w:t>
            </w:r>
          </w:p>
          <w:p w14:paraId="3F2E47F5" w14:textId="77777777" w:rsidR="003B6175" w:rsidRPr="00DB5CEB" w:rsidRDefault="003B6175" w:rsidP="003313C9">
            <w:pPr>
              <w:pStyle w:val="Tabletext"/>
            </w:pPr>
            <w:r w:rsidRPr="00DB5CEB">
              <w:t>IALA GL 1054</w:t>
            </w:r>
          </w:p>
          <w:p w14:paraId="6D8B4968" w14:textId="77777777" w:rsidR="003B6175" w:rsidRPr="00DB5CEB" w:rsidRDefault="003B6175" w:rsidP="003313C9">
            <w:pPr>
              <w:pStyle w:val="Tabletext"/>
            </w:pPr>
            <w:r w:rsidRPr="00DB5CEB">
              <w:t>www.iho-ohi.net</w:t>
            </w:r>
          </w:p>
        </w:tc>
        <w:tc>
          <w:tcPr>
            <w:tcW w:w="587" w:type="dxa"/>
            <w:tcMar>
              <w:top w:w="28" w:type="dxa"/>
              <w:bottom w:w="28" w:type="dxa"/>
            </w:tcMar>
            <w:vAlign w:val="center"/>
          </w:tcPr>
          <w:p w14:paraId="138C1EF5" w14:textId="77777777" w:rsidR="003B6175" w:rsidRPr="00DB5CEB" w:rsidRDefault="003B6175" w:rsidP="003313C9">
            <w:pPr>
              <w:pStyle w:val="Tabletext"/>
            </w:pPr>
            <w:r w:rsidRPr="00DB5CEB">
              <w:t>1</w:t>
            </w:r>
          </w:p>
        </w:tc>
      </w:tr>
      <w:tr w:rsidR="003B6175" w:rsidRPr="00DB5CEB" w14:paraId="447B1A68" w14:textId="77777777" w:rsidTr="00D25DCD">
        <w:trPr>
          <w:jc w:val="center"/>
        </w:trPr>
        <w:tc>
          <w:tcPr>
            <w:tcW w:w="587" w:type="dxa"/>
            <w:tcMar>
              <w:top w:w="28" w:type="dxa"/>
              <w:bottom w:w="28" w:type="dxa"/>
            </w:tcMar>
          </w:tcPr>
          <w:p w14:paraId="0159B4F1" w14:textId="77777777" w:rsidR="003B6175" w:rsidRPr="00DB5CEB" w:rsidRDefault="003B6175" w:rsidP="003313C9">
            <w:pPr>
              <w:pStyle w:val="Tabletext"/>
            </w:pPr>
          </w:p>
        </w:tc>
        <w:tc>
          <w:tcPr>
            <w:tcW w:w="699" w:type="dxa"/>
            <w:tcMar>
              <w:top w:w="28" w:type="dxa"/>
              <w:bottom w:w="28" w:type="dxa"/>
            </w:tcMar>
          </w:tcPr>
          <w:p w14:paraId="697F3D45" w14:textId="77777777" w:rsidR="003B6175" w:rsidRPr="00DB5CEB" w:rsidRDefault="003B6175" w:rsidP="003313C9">
            <w:pPr>
              <w:pStyle w:val="Tabletext"/>
            </w:pPr>
          </w:p>
        </w:tc>
        <w:tc>
          <w:tcPr>
            <w:tcW w:w="898" w:type="dxa"/>
            <w:tcMar>
              <w:top w:w="28" w:type="dxa"/>
              <w:bottom w:w="28" w:type="dxa"/>
            </w:tcMar>
          </w:tcPr>
          <w:p w14:paraId="515E5C7D" w14:textId="77777777" w:rsidR="003B6175" w:rsidRPr="00DB5CEB" w:rsidRDefault="003B6175" w:rsidP="003313C9">
            <w:pPr>
              <w:pStyle w:val="Tabletext"/>
            </w:pPr>
            <w:r w:rsidRPr="00DB5CEB">
              <w:t>1.1.2.</w:t>
            </w:r>
          </w:p>
        </w:tc>
        <w:tc>
          <w:tcPr>
            <w:tcW w:w="6847" w:type="dxa"/>
            <w:tcMar>
              <w:top w:w="28" w:type="dxa"/>
              <w:bottom w:w="28" w:type="dxa"/>
            </w:tcMar>
          </w:tcPr>
          <w:p w14:paraId="2C0EFF87" w14:textId="77777777" w:rsidR="003B6175" w:rsidRPr="00DB5CEB" w:rsidRDefault="003B6175" w:rsidP="003313C9">
            <w:pPr>
              <w:pStyle w:val="Tabletext"/>
              <w:jc w:val="right"/>
            </w:pPr>
            <w:r w:rsidRPr="00DB5CEB">
              <w:t>IALA Structure</w:t>
            </w:r>
          </w:p>
        </w:tc>
        <w:tc>
          <w:tcPr>
            <w:tcW w:w="745" w:type="dxa"/>
            <w:tcMar>
              <w:top w:w="28" w:type="dxa"/>
              <w:bottom w:w="28" w:type="dxa"/>
            </w:tcMar>
          </w:tcPr>
          <w:p w14:paraId="566DA8E5" w14:textId="77777777" w:rsidR="003B6175" w:rsidRPr="00DB5CEB" w:rsidRDefault="003B6175" w:rsidP="003313C9">
            <w:pPr>
              <w:pStyle w:val="Tabletext"/>
            </w:pPr>
            <w:r>
              <w:t>3</w:t>
            </w:r>
          </w:p>
        </w:tc>
        <w:tc>
          <w:tcPr>
            <w:tcW w:w="1815" w:type="dxa"/>
            <w:vMerge/>
            <w:tcMar>
              <w:top w:w="28" w:type="dxa"/>
              <w:bottom w:w="28" w:type="dxa"/>
            </w:tcMar>
          </w:tcPr>
          <w:p w14:paraId="47F544A3" w14:textId="77777777" w:rsidR="003B6175" w:rsidRPr="00DB5CEB" w:rsidRDefault="003B6175" w:rsidP="003313C9">
            <w:pPr>
              <w:pStyle w:val="Tabletext"/>
            </w:pPr>
          </w:p>
        </w:tc>
        <w:tc>
          <w:tcPr>
            <w:tcW w:w="2721" w:type="dxa"/>
            <w:vMerge/>
            <w:tcMar>
              <w:top w:w="28" w:type="dxa"/>
              <w:bottom w:w="28" w:type="dxa"/>
            </w:tcMar>
            <w:vAlign w:val="center"/>
          </w:tcPr>
          <w:p w14:paraId="27570D30" w14:textId="77777777" w:rsidR="003B6175" w:rsidRPr="00DB5CEB" w:rsidRDefault="003B6175" w:rsidP="003313C9">
            <w:pPr>
              <w:pStyle w:val="Tabletext"/>
            </w:pPr>
          </w:p>
        </w:tc>
        <w:tc>
          <w:tcPr>
            <w:tcW w:w="587" w:type="dxa"/>
            <w:tcMar>
              <w:top w:w="28" w:type="dxa"/>
              <w:bottom w:w="28" w:type="dxa"/>
            </w:tcMar>
          </w:tcPr>
          <w:p w14:paraId="51A1BA76" w14:textId="77777777" w:rsidR="003B6175" w:rsidRPr="00DB5CEB" w:rsidRDefault="003B6175" w:rsidP="003313C9">
            <w:pPr>
              <w:pStyle w:val="Tabletext"/>
            </w:pPr>
            <w:r>
              <w:t>1</w:t>
            </w:r>
          </w:p>
        </w:tc>
      </w:tr>
      <w:tr w:rsidR="003B6175" w:rsidRPr="00DB5CEB" w14:paraId="212DA528" w14:textId="77777777" w:rsidTr="00D25DCD">
        <w:trPr>
          <w:jc w:val="center"/>
        </w:trPr>
        <w:tc>
          <w:tcPr>
            <w:tcW w:w="587" w:type="dxa"/>
            <w:tcMar>
              <w:top w:w="28" w:type="dxa"/>
              <w:bottom w:w="28" w:type="dxa"/>
            </w:tcMar>
          </w:tcPr>
          <w:p w14:paraId="41B0E3F1" w14:textId="77777777" w:rsidR="003B6175" w:rsidRPr="00DB5CEB" w:rsidRDefault="003B6175" w:rsidP="003313C9">
            <w:pPr>
              <w:pStyle w:val="Tabletext"/>
            </w:pPr>
          </w:p>
        </w:tc>
        <w:tc>
          <w:tcPr>
            <w:tcW w:w="699" w:type="dxa"/>
            <w:tcMar>
              <w:top w:w="28" w:type="dxa"/>
              <w:bottom w:w="28" w:type="dxa"/>
            </w:tcMar>
          </w:tcPr>
          <w:p w14:paraId="3A257E6D" w14:textId="77777777" w:rsidR="003B6175" w:rsidRPr="00DB5CEB" w:rsidRDefault="003B6175" w:rsidP="003313C9">
            <w:pPr>
              <w:pStyle w:val="Tabletext"/>
            </w:pPr>
          </w:p>
        </w:tc>
        <w:tc>
          <w:tcPr>
            <w:tcW w:w="898" w:type="dxa"/>
            <w:tcMar>
              <w:top w:w="28" w:type="dxa"/>
              <w:bottom w:w="28" w:type="dxa"/>
            </w:tcMar>
          </w:tcPr>
          <w:p w14:paraId="4B6FE853" w14:textId="77777777" w:rsidR="003B6175" w:rsidRPr="00DB5CEB" w:rsidRDefault="003B6175" w:rsidP="003313C9">
            <w:pPr>
              <w:pStyle w:val="Tabletext"/>
            </w:pPr>
            <w:r w:rsidRPr="00DB5CEB">
              <w:t>1.1.3</w:t>
            </w:r>
          </w:p>
        </w:tc>
        <w:tc>
          <w:tcPr>
            <w:tcW w:w="6847" w:type="dxa"/>
            <w:tcMar>
              <w:top w:w="28" w:type="dxa"/>
              <w:bottom w:w="28" w:type="dxa"/>
            </w:tcMar>
          </w:tcPr>
          <w:p w14:paraId="1F3091FE" w14:textId="77777777" w:rsidR="003B6175" w:rsidRPr="00DB5CEB" w:rsidRDefault="003B6175" w:rsidP="003313C9">
            <w:pPr>
              <w:pStyle w:val="Tabletext"/>
              <w:jc w:val="right"/>
            </w:pPr>
            <w:r w:rsidRPr="00DB5CEB">
              <w:t>IALA Publications: Recommendations and Guidelines</w:t>
            </w:r>
          </w:p>
        </w:tc>
        <w:tc>
          <w:tcPr>
            <w:tcW w:w="745" w:type="dxa"/>
            <w:tcMar>
              <w:top w:w="28" w:type="dxa"/>
              <w:bottom w:w="28" w:type="dxa"/>
            </w:tcMar>
          </w:tcPr>
          <w:p w14:paraId="255D8EF2" w14:textId="77777777" w:rsidR="003B6175" w:rsidRPr="00DB5CEB" w:rsidRDefault="003B6175" w:rsidP="003313C9">
            <w:pPr>
              <w:pStyle w:val="Tabletext"/>
            </w:pPr>
            <w:r>
              <w:t>3</w:t>
            </w:r>
          </w:p>
        </w:tc>
        <w:tc>
          <w:tcPr>
            <w:tcW w:w="1815" w:type="dxa"/>
            <w:vMerge/>
            <w:tcMar>
              <w:top w:w="28" w:type="dxa"/>
              <w:bottom w:w="28" w:type="dxa"/>
            </w:tcMar>
          </w:tcPr>
          <w:p w14:paraId="1141B34F" w14:textId="77777777" w:rsidR="003B6175" w:rsidRPr="00DB5CEB" w:rsidRDefault="003B6175" w:rsidP="003313C9">
            <w:pPr>
              <w:pStyle w:val="Tabletext"/>
            </w:pPr>
          </w:p>
        </w:tc>
        <w:tc>
          <w:tcPr>
            <w:tcW w:w="2721" w:type="dxa"/>
            <w:vMerge/>
            <w:tcMar>
              <w:top w:w="28" w:type="dxa"/>
              <w:bottom w:w="28" w:type="dxa"/>
            </w:tcMar>
            <w:vAlign w:val="center"/>
          </w:tcPr>
          <w:p w14:paraId="20888590" w14:textId="77777777" w:rsidR="003B6175" w:rsidRPr="00DB5CEB" w:rsidRDefault="003B6175" w:rsidP="003313C9">
            <w:pPr>
              <w:pStyle w:val="Tabletext"/>
            </w:pPr>
          </w:p>
        </w:tc>
        <w:tc>
          <w:tcPr>
            <w:tcW w:w="587" w:type="dxa"/>
            <w:tcMar>
              <w:top w:w="28" w:type="dxa"/>
              <w:bottom w:w="28" w:type="dxa"/>
            </w:tcMar>
          </w:tcPr>
          <w:p w14:paraId="3078B111" w14:textId="77777777" w:rsidR="003B6175" w:rsidRPr="00DB5CEB" w:rsidRDefault="003B6175" w:rsidP="003313C9">
            <w:pPr>
              <w:pStyle w:val="Tabletext"/>
            </w:pPr>
            <w:r>
              <w:t>1</w:t>
            </w:r>
          </w:p>
        </w:tc>
      </w:tr>
      <w:tr w:rsidR="00D25DCD" w:rsidRPr="00DB5CEB" w14:paraId="7580D1F9" w14:textId="77777777" w:rsidTr="00D25DCD">
        <w:trPr>
          <w:jc w:val="center"/>
        </w:trPr>
        <w:tc>
          <w:tcPr>
            <w:tcW w:w="587" w:type="dxa"/>
            <w:tcMar>
              <w:top w:w="28" w:type="dxa"/>
              <w:bottom w:w="28" w:type="dxa"/>
            </w:tcMar>
          </w:tcPr>
          <w:p w14:paraId="6F25AA0C" w14:textId="77777777" w:rsidR="00A457E6" w:rsidRPr="00DB5CEB" w:rsidRDefault="00A457E6" w:rsidP="003313C9">
            <w:pPr>
              <w:pStyle w:val="Tabletext"/>
            </w:pPr>
          </w:p>
        </w:tc>
        <w:tc>
          <w:tcPr>
            <w:tcW w:w="699" w:type="dxa"/>
            <w:tcMar>
              <w:top w:w="28" w:type="dxa"/>
              <w:bottom w:w="28" w:type="dxa"/>
            </w:tcMar>
          </w:tcPr>
          <w:p w14:paraId="12F9893F" w14:textId="77777777" w:rsidR="00A457E6" w:rsidRPr="00DB5CEB" w:rsidRDefault="00A457E6" w:rsidP="003313C9">
            <w:pPr>
              <w:pStyle w:val="Tabletext"/>
            </w:pPr>
          </w:p>
        </w:tc>
        <w:tc>
          <w:tcPr>
            <w:tcW w:w="898" w:type="dxa"/>
            <w:tcMar>
              <w:top w:w="28" w:type="dxa"/>
              <w:bottom w:w="28" w:type="dxa"/>
            </w:tcMar>
          </w:tcPr>
          <w:p w14:paraId="0A12E52C" w14:textId="77777777" w:rsidR="00A457E6" w:rsidRPr="00DB5CEB" w:rsidRDefault="00A457E6" w:rsidP="003313C9">
            <w:pPr>
              <w:pStyle w:val="Tabletext"/>
            </w:pPr>
            <w:r w:rsidRPr="00DB5CEB">
              <w:t>1.1.4</w:t>
            </w:r>
          </w:p>
        </w:tc>
        <w:tc>
          <w:tcPr>
            <w:tcW w:w="6847" w:type="dxa"/>
            <w:tcMar>
              <w:top w:w="28" w:type="dxa"/>
              <w:bottom w:w="28" w:type="dxa"/>
            </w:tcMar>
          </w:tcPr>
          <w:p w14:paraId="11EE6DB4" w14:textId="77777777" w:rsidR="00A457E6" w:rsidRPr="00DB5CEB" w:rsidRDefault="00A457E6" w:rsidP="003313C9">
            <w:pPr>
              <w:pStyle w:val="Tabletext"/>
              <w:jc w:val="right"/>
            </w:pPr>
            <w:r w:rsidRPr="00DB5CEB">
              <w:t>IALA World-Wide Academy</w:t>
            </w:r>
          </w:p>
        </w:tc>
        <w:tc>
          <w:tcPr>
            <w:tcW w:w="745" w:type="dxa"/>
            <w:tcMar>
              <w:top w:w="28" w:type="dxa"/>
              <w:bottom w:w="28" w:type="dxa"/>
            </w:tcMar>
          </w:tcPr>
          <w:p w14:paraId="02F34605" w14:textId="77777777" w:rsidR="00A457E6" w:rsidRPr="00DB5CEB" w:rsidRDefault="00A457E6" w:rsidP="003313C9">
            <w:pPr>
              <w:pStyle w:val="Tabletext"/>
            </w:pPr>
            <w:r w:rsidRPr="00DB5CEB">
              <w:t>2</w:t>
            </w:r>
          </w:p>
        </w:tc>
        <w:tc>
          <w:tcPr>
            <w:tcW w:w="1815" w:type="dxa"/>
            <w:vMerge/>
            <w:tcMar>
              <w:top w:w="28" w:type="dxa"/>
              <w:bottom w:w="28" w:type="dxa"/>
            </w:tcMar>
          </w:tcPr>
          <w:p w14:paraId="49D1E710" w14:textId="77777777" w:rsidR="00A457E6" w:rsidRPr="00DB5CEB" w:rsidRDefault="00A457E6" w:rsidP="003313C9">
            <w:pPr>
              <w:pStyle w:val="Tabletext"/>
            </w:pPr>
          </w:p>
        </w:tc>
        <w:tc>
          <w:tcPr>
            <w:tcW w:w="2721" w:type="dxa"/>
            <w:vMerge/>
            <w:tcMar>
              <w:top w:w="28" w:type="dxa"/>
              <w:bottom w:w="28" w:type="dxa"/>
            </w:tcMar>
            <w:vAlign w:val="center"/>
          </w:tcPr>
          <w:p w14:paraId="149A21F7" w14:textId="77777777" w:rsidR="00A457E6" w:rsidRPr="00DB5CEB" w:rsidRDefault="00A457E6" w:rsidP="003313C9">
            <w:pPr>
              <w:pStyle w:val="Tabletext"/>
            </w:pPr>
          </w:p>
        </w:tc>
        <w:tc>
          <w:tcPr>
            <w:tcW w:w="587" w:type="dxa"/>
            <w:tcMar>
              <w:top w:w="28" w:type="dxa"/>
              <w:bottom w:w="28" w:type="dxa"/>
            </w:tcMar>
          </w:tcPr>
          <w:p w14:paraId="7815C057" w14:textId="77777777" w:rsidR="00A457E6" w:rsidRPr="00DB5CEB" w:rsidRDefault="003B6175" w:rsidP="003313C9">
            <w:pPr>
              <w:pStyle w:val="Tabletext"/>
            </w:pPr>
            <w:r>
              <w:t>1</w:t>
            </w:r>
          </w:p>
        </w:tc>
      </w:tr>
      <w:tr w:rsidR="003B6175" w:rsidRPr="00DB5CEB" w14:paraId="339E837E" w14:textId="77777777" w:rsidTr="00D25DCD">
        <w:trPr>
          <w:jc w:val="center"/>
        </w:trPr>
        <w:tc>
          <w:tcPr>
            <w:tcW w:w="587" w:type="dxa"/>
            <w:tcMar>
              <w:top w:w="28" w:type="dxa"/>
              <w:bottom w:w="28" w:type="dxa"/>
            </w:tcMar>
          </w:tcPr>
          <w:p w14:paraId="6A042DC6" w14:textId="77777777" w:rsidR="003B6175" w:rsidRPr="00DB5CEB" w:rsidRDefault="003B6175" w:rsidP="003313C9">
            <w:pPr>
              <w:pStyle w:val="Tabletext"/>
            </w:pPr>
          </w:p>
        </w:tc>
        <w:tc>
          <w:tcPr>
            <w:tcW w:w="699" w:type="dxa"/>
            <w:tcMar>
              <w:top w:w="28" w:type="dxa"/>
              <w:bottom w:w="28" w:type="dxa"/>
            </w:tcMar>
          </w:tcPr>
          <w:p w14:paraId="3D5CE98F" w14:textId="77777777" w:rsidR="003B6175" w:rsidRPr="00DB5CEB" w:rsidRDefault="003B6175" w:rsidP="003313C9">
            <w:pPr>
              <w:pStyle w:val="Tabletext"/>
            </w:pPr>
          </w:p>
        </w:tc>
        <w:tc>
          <w:tcPr>
            <w:tcW w:w="898" w:type="dxa"/>
            <w:tcMar>
              <w:top w:w="28" w:type="dxa"/>
              <w:bottom w:w="28" w:type="dxa"/>
            </w:tcMar>
          </w:tcPr>
          <w:p w14:paraId="3078EA9E" w14:textId="77777777" w:rsidR="003B6175" w:rsidRPr="00DB5CEB" w:rsidRDefault="003B6175" w:rsidP="003313C9">
            <w:pPr>
              <w:pStyle w:val="Tabletext"/>
            </w:pPr>
            <w:r w:rsidRPr="00DB5CEB">
              <w:t>1.1.5</w:t>
            </w:r>
          </w:p>
        </w:tc>
        <w:tc>
          <w:tcPr>
            <w:tcW w:w="6847" w:type="dxa"/>
            <w:tcMar>
              <w:top w:w="28" w:type="dxa"/>
              <w:bottom w:w="28" w:type="dxa"/>
            </w:tcMar>
          </w:tcPr>
          <w:p w14:paraId="29CD76CF" w14:textId="77777777" w:rsidR="003B6175" w:rsidRPr="00DB5CEB" w:rsidRDefault="003B6175" w:rsidP="003313C9">
            <w:pPr>
              <w:pStyle w:val="Tabletext"/>
              <w:jc w:val="right"/>
            </w:pPr>
            <w:r w:rsidRPr="00DB5CEB">
              <w:t>International Maritime Organisation</w:t>
            </w:r>
          </w:p>
        </w:tc>
        <w:tc>
          <w:tcPr>
            <w:tcW w:w="745" w:type="dxa"/>
            <w:tcMar>
              <w:top w:w="28" w:type="dxa"/>
              <w:bottom w:w="28" w:type="dxa"/>
            </w:tcMar>
            <w:vAlign w:val="center"/>
          </w:tcPr>
          <w:p w14:paraId="4A539AA5" w14:textId="77777777" w:rsidR="003B6175" w:rsidRPr="00DB5CEB" w:rsidRDefault="003B6175" w:rsidP="003313C9">
            <w:pPr>
              <w:pStyle w:val="Tabletext"/>
            </w:pPr>
            <w:r w:rsidRPr="00DB5CEB">
              <w:t>2</w:t>
            </w:r>
          </w:p>
        </w:tc>
        <w:tc>
          <w:tcPr>
            <w:tcW w:w="1815" w:type="dxa"/>
            <w:vMerge/>
            <w:tcMar>
              <w:top w:w="28" w:type="dxa"/>
              <w:bottom w:w="28" w:type="dxa"/>
            </w:tcMar>
          </w:tcPr>
          <w:p w14:paraId="046095AB" w14:textId="77777777" w:rsidR="003B6175" w:rsidRPr="00DB5CEB" w:rsidRDefault="003B6175" w:rsidP="003313C9">
            <w:pPr>
              <w:pStyle w:val="Tabletext"/>
            </w:pPr>
          </w:p>
        </w:tc>
        <w:tc>
          <w:tcPr>
            <w:tcW w:w="2721" w:type="dxa"/>
            <w:vMerge/>
            <w:tcMar>
              <w:top w:w="28" w:type="dxa"/>
              <w:bottom w:w="28" w:type="dxa"/>
            </w:tcMar>
            <w:vAlign w:val="center"/>
          </w:tcPr>
          <w:p w14:paraId="085A7FEA" w14:textId="77777777" w:rsidR="003B6175" w:rsidRPr="00DB5CEB" w:rsidRDefault="003B6175" w:rsidP="003313C9">
            <w:pPr>
              <w:pStyle w:val="Tabletext"/>
            </w:pPr>
          </w:p>
        </w:tc>
        <w:tc>
          <w:tcPr>
            <w:tcW w:w="587" w:type="dxa"/>
            <w:tcMar>
              <w:top w:w="28" w:type="dxa"/>
              <w:bottom w:w="28" w:type="dxa"/>
            </w:tcMar>
          </w:tcPr>
          <w:p w14:paraId="12E9EFBB" w14:textId="77777777" w:rsidR="003B6175" w:rsidRPr="00DB5CEB" w:rsidRDefault="003B6175" w:rsidP="003313C9">
            <w:pPr>
              <w:pStyle w:val="Tabletext"/>
            </w:pPr>
            <w:r>
              <w:t>1</w:t>
            </w:r>
          </w:p>
        </w:tc>
      </w:tr>
      <w:tr w:rsidR="003B6175" w:rsidRPr="00DB5CEB" w14:paraId="5B647247" w14:textId="77777777" w:rsidTr="00D25DCD">
        <w:trPr>
          <w:jc w:val="center"/>
        </w:trPr>
        <w:tc>
          <w:tcPr>
            <w:tcW w:w="587" w:type="dxa"/>
            <w:tcMar>
              <w:top w:w="28" w:type="dxa"/>
              <w:bottom w:w="28" w:type="dxa"/>
            </w:tcMar>
          </w:tcPr>
          <w:p w14:paraId="63275934" w14:textId="77777777" w:rsidR="003B6175" w:rsidRPr="00DB5CEB" w:rsidRDefault="003B6175" w:rsidP="003313C9">
            <w:pPr>
              <w:pStyle w:val="Tabletext"/>
            </w:pPr>
          </w:p>
        </w:tc>
        <w:tc>
          <w:tcPr>
            <w:tcW w:w="699" w:type="dxa"/>
            <w:tcMar>
              <w:top w:w="28" w:type="dxa"/>
              <w:bottom w:w="28" w:type="dxa"/>
            </w:tcMar>
          </w:tcPr>
          <w:p w14:paraId="77961753" w14:textId="77777777" w:rsidR="003B6175" w:rsidRPr="00DB5CEB" w:rsidRDefault="003B6175" w:rsidP="003313C9">
            <w:pPr>
              <w:pStyle w:val="Tabletext"/>
            </w:pPr>
          </w:p>
        </w:tc>
        <w:tc>
          <w:tcPr>
            <w:tcW w:w="898" w:type="dxa"/>
            <w:tcMar>
              <w:top w:w="28" w:type="dxa"/>
              <w:bottom w:w="28" w:type="dxa"/>
            </w:tcMar>
          </w:tcPr>
          <w:p w14:paraId="5409B985" w14:textId="77777777" w:rsidR="003B6175" w:rsidRPr="00DB5CEB" w:rsidRDefault="003B6175" w:rsidP="003313C9">
            <w:pPr>
              <w:pStyle w:val="Tabletext"/>
            </w:pPr>
            <w:r w:rsidRPr="00DB5CEB">
              <w:t>1.1.6</w:t>
            </w:r>
          </w:p>
        </w:tc>
        <w:tc>
          <w:tcPr>
            <w:tcW w:w="6847" w:type="dxa"/>
            <w:tcMar>
              <w:top w:w="28" w:type="dxa"/>
              <w:bottom w:w="28" w:type="dxa"/>
            </w:tcMar>
          </w:tcPr>
          <w:p w14:paraId="141F1297" w14:textId="77777777" w:rsidR="003B6175" w:rsidRPr="00DB5CEB" w:rsidRDefault="003B6175" w:rsidP="003313C9">
            <w:pPr>
              <w:pStyle w:val="Tabletext"/>
              <w:jc w:val="right"/>
            </w:pPr>
            <w:r w:rsidRPr="00DB5CEB">
              <w:t>Mandatory Instruments of the IMO</w:t>
            </w:r>
          </w:p>
        </w:tc>
        <w:tc>
          <w:tcPr>
            <w:tcW w:w="745" w:type="dxa"/>
            <w:tcMar>
              <w:top w:w="28" w:type="dxa"/>
              <w:bottom w:w="28" w:type="dxa"/>
            </w:tcMar>
          </w:tcPr>
          <w:p w14:paraId="0718D438" w14:textId="77777777" w:rsidR="003B6175" w:rsidRPr="00DB5CEB" w:rsidRDefault="003B6175" w:rsidP="003313C9">
            <w:pPr>
              <w:pStyle w:val="Tabletext"/>
            </w:pPr>
            <w:r>
              <w:t>2</w:t>
            </w:r>
          </w:p>
        </w:tc>
        <w:tc>
          <w:tcPr>
            <w:tcW w:w="1815" w:type="dxa"/>
            <w:vMerge/>
            <w:tcMar>
              <w:top w:w="28" w:type="dxa"/>
              <w:bottom w:w="28" w:type="dxa"/>
            </w:tcMar>
          </w:tcPr>
          <w:p w14:paraId="5E922602" w14:textId="77777777" w:rsidR="003B6175" w:rsidRPr="00DB5CEB" w:rsidRDefault="003B6175" w:rsidP="003313C9">
            <w:pPr>
              <w:pStyle w:val="Tabletext"/>
            </w:pPr>
          </w:p>
        </w:tc>
        <w:tc>
          <w:tcPr>
            <w:tcW w:w="2721" w:type="dxa"/>
            <w:vMerge/>
            <w:tcMar>
              <w:top w:w="28" w:type="dxa"/>
              <w:bottom w:w="28" w:type="dxa"/>
            </w:tcMar>
            <w:vAlign w:val="center"/>
          </w:tcPr>
          <w:p w14:paraId="27C90760" w14:textId="77777777" w:rsidR="003B6175" w:rsidRPr="00DB5CEB" w:rsidRDefault="003B6175" w:rsidP="003313C9">
            <w:pPr>
              <w:pStyle w:val="Tabletext"/>
            </w:pPr>
          </w:p>
        </w:tc>
        <w:tc>
          <w:tcPr>
            <w:tcW w:w="587" w:type="dxa"/>
            <w:tcMar>
              <w:top w:w="28" w:type="dxa"/>
              <w:bottom w:w="28" w:type="dxa"/>
            </w:tcMar>
          </w:tcPr>
          <w:p w14:paraId="662CAFE3" w14:textId="77777777" w:rsidR="003B6175" w:rsidRPr="00DB5CEB" w:rsidRDefault="003B6175" w:rsidP="003313C9">
            <w:pPr>
              <w:pStyle w:val="Tabletext"/>
            </w:pPr>
            <w:r>
              <w:t>1</w:t>
            </w:r>
          </w:p>
        </w:tc>
      </w:tr>
      <w:tr w:rsidR="003B6175" w:rsidRPr="00DB5CEB" w14:paraId="7A7639CF" w14:textId="77777777" w:rsidTr="00D25DCD">
        <w:trPr>
          <w:jc w:val="center"/>
        </w:trPr>
        <w:tc>
          <w:tcPr>
            <w:tcW w:w="587" w:type="dxa"/>
            <w:tcMar>
              <w:top w:w="28" w:type="dxa"/>
              <w:bottom w:w="28" w:type="dxa"/>
            </w:tcMar>
          </w:tcPr>
          <w:p w14:paraId="3780ED54" w14:textId="77777777" w:rsidR="003B6175" w:rsidRPr="00DB5CEB" w:rsidRDefault="003B6175" w:rsidP="003313C9">
            <w:pPr>
              <w:pStyle w:val="Tabletext"/>
            </w:pPr>
          </w:p>
        </w:tc>
        <w:tc>
          <w:tcPr>
            <w:tcW w:w="699" w:type="dxa"/>
            <w:tcMar>
              <w:top w:w="28" w:type="dxa"/>
              <w:bottom w:w="28" w:type="dxa"/>
            </w:tcMar>
          </w:tcPr>
          <w:p w14:paraId="681D79B1" w14:textId="77777777" w:rsidR="003B6175" w:rsidRPr="00DB5CEB" w:rsidRDefault="003B6175" w:rsidP="003313C9">
            <w:pPr>
              <w:pStyle w:val="Tabletext"/>
            </w:pPr>
          </w:p>
        </w:tc>
        <w:tc>
          <w:tcPr>
            <w:tcW w:w="898" w:type="dxa"/>
            <w:tcMar>
              <w:top w:w="28" w:type="dxa"/>
              <w:bottom w:w="28" w:type="dxa"/>
            </w:tcMar>
          </w:tcPr>
          <w:p w14:paraId="4DD274C2" w14:textId="77777777" w:rsidR="003B6175" w:rsidRPr="00DB5CEB" w:rsidRDefault="003B6175" w:rsidP="003313C9">
            <w:pPr>
              <w:pStyle w:val="Tabletext"/>
            </w:pPr>
            <w:r w:rsidRPr="00DB5CEB">
              <w:t>1.1.7</w:t>
            </w:r>
          </w:p>
        </w:tc>
        <w:tc>
          <w:tcPr>
            <w:tcW w:w="6847" w:type="dxa"/>
            <w:tcMar>
              <w:top w:w="28" w:type="dxa"/>
              <w:bottom w:w="28" w:type="dxa"/>
            </w:tcMar>
          </w:tcPr>
          <w:p w14:paraId="1DD6212D" w14:textId="77777777" w:rsidR="003B6175" w:rsidRPr="00DB5CEB" w:rsidRDefault="003B6175" w:rsidP="003313C9">
            <w:pPr>
              <w:pStyle w:val="Tabletext"/>
              <w:jc w:val="right"/>
            </w:pPr>
            <w:r w:rsidRPr="00DB5CEB">
              <w:t>IMO Audit Scheme</w:t>
            </w:r>
          </w:p>
        </w:tc>
        <w:tc>
          <w:tcPr>
            <w:tcW w:w="745" w:type="dxa"/>
            <w:tcMar>
              <w:top w:w="28" w:type="dxa"/>
              <w:bottom w:w="28" w:type="dxa"/>
            </w:tcMar>
          </w:tcPr>
          <w:p w14:paraId="3AC38800" w14:textId="77777777" w:rsidR="003B6175" w:rsidRPr="00DB5CEB" w:rsidRDefault="003B6175" w:rsidP="003313C9">
            <w:pPr>
              <w:pStyle w:val="Tabletext"/>
            </w:pPr>
            <w:r>
              <w:t>2</w:t>
            </w:r>
          </w:p>
        </w:tc>
        <w:tc>
          <w:tcPr>
            <w:tcW w:w="1815" w:type="dxa"/>
            <w:vMerge/>
            <w:tcMar>
              <w:top w:w="28" w:type="dxa"/>
              <w:bottom w:w="28" w:type="dxa"/>
            </w:tcMar>
          </w:tcPr>
          <w:p w14:paraId="7A453ADE" w14:textId="77777777" w:rsidR="003B6175" w:rsidRPr="00DB5CEB" w:rsidRDefault="003B6175" w:rsidP="003313C9">
            <w:pPr>
              <w:pStyle w:val="Tabletext"/>
            </w:pPr>
          </w:p>
        </w:tc>
        <w:tc>
          <w:tcPr>
            <w:tcW w:w="2721" w:type="dxa"/>
            <w:vMerge/>
            <w:tcMar>
              <w:top w:w="28" w:type="dxa"/>
              <w:bottom w:w="28" w:type="dxa"/>
            </w:tcMar>
            <w:vAlign w:val="center"/>
          </w:tcPr>
          <w:p w14:paraId="4CF052CE" w14:textId="77777777" w:rsidR="003B6175" w:rsidRPr="00DB5CEB" w:rsidRDefault="003B6175" w:rsidP="003313C9">
            <w:pPr>
              <w:pStyle w:val="Tabletext"/>
            </w:pPr>
          </w:p>
        </w:tc>
        <w:tc>
          <w:tcPr>
            <w:tcW w:w="587" w:type="dxa"/>
            <w:tcMar>
              <w:top w:w="28" w:type="dxa"/>
              <w:bottom w:w="28" w:type="dxa"/>
            </w:tcMar>
          </w:tcPr>
          <w:p w14:paraId="3AA581ED" w14:textId="77777777" w:rsidR="003B6175" w:rsidRPr="00DB5CEB" w:rsidRDefault="003B6175" w:rsidP="003313C9">
            <w:pPr>
              <w:pStyle w:val="Tabletext"/>
            </w:pPr>
            <w:r>
              <w:t>1</w:t>
            </w:r>
          </w:p>
        </w:tc>
      </w:tr>
      <w:tr w:rsidR="00D25DCD" w:rsidRPr="00DB5CEB" w14:paraId="1B22D379" w14:textId="77777777" w:rsidTr="00D25DCD">
        <w:trPr>
          <w:jc w:val="center"/>
        </w:trPr>
        <w:tc>
          <w:tcPr>
            <w:tcW w:w="587" w:type="dxa"/>
            <w:tcMar>
              <w:top w:w="28" w:type="dxa"/>
              <w:bottom w:w="28" w:type="dxa"/>
            </w:tcMar>
          </w:tcPr>
          <w:p w14:paraId="2494BCCD" w14:textId="77777777" w:rsidR="00A457E6" w:rsidRPr="00DB5CEB" w:rsidRDefault="00A457E6" w:rsidP="003313C9">
            <w:pPr>
              <w:pStyle w:val="Tabletext"/>
            </w:pPr>
          </w:p>
        </w:tc>
        <w:tc>
          <w:tcPr>
            <w:tcW w:w="699" w:type="dxa"/>
            <w:tcMar>
              <w:top w:w="28" w:type="dxa"/>
              <w:bottom w:w="28" w:type="dxa"/>
            </w:tcMar>
          </w:tcPr>
          <w:p w14:paraId="791BCF06" w14:textId="77777777" w:rsidR="00A457E6" w:rsidRPr="00DB5CEB" w:rsidRDefault="00A457E6" w:rsidP="003313C9">
            <w:pPr>
              <w:pStyle w:val="Tabletext"/>
            </w:pPr>
          </w:p>
        </w:tc>
        <w:tc>
          <w:tcPr>
            <w:tcW w:w="898" w:type="dxa"/>
            <w:tcMar>
              <w:top w:w="28" w:type="dxa"/>
              <w:bottom w:w="28" w:type="dxa"/>
            </w:tcMar>
          </w:tcPr>
          <w:p w14:paraId="3AE20F1E" w14:textId="77777777" w:rsidR="00A457E6" w:rsidRPr="00DB5CEB" w:rsidRDefault="00A457E6" w:rsidP="003313C9">
            <w:pPr>
              <w:pStyle w:val="Tabletext"/>
            </w:pPr>
            <w:r w:rsidRPr="00DB5CEB">
              <w:t>1.1.8</w:t>
            </w:r>
          </w:p>
        </w:tc>
        <w:tc>
          <w:tcPr>
            <w:tcW w:w="6847" w:type="dxa"/>
            <w:tcMar>
              <w:top w:w="28" w:type="dxa"/>
              <w:bottom w:w="28" w:type="dxa"/>
            </w:tcMar>
          </w:tcPr>
          <w:p w14:paraId="0D6AC825" w14:textId="77777777" w:rsidR="00A457E6" w:rsidRPr="00DB5CEB" w:rsidRDefault="00A457E6" w:rsidP="003313C9">
            <w:pPr>
              <w:pStyle w:val="Tabletext"/>
              <w:jc w:val="right"/>
            </w:pPr>
            <w:r w:rsidRPr="00DB5CEB">
              <w:t>International Hydrographic Organisation</w:t>
            </w:r>
          </w:p>
        </w:tc>
        <w:tc>
          <w:tcPr>
            <w:tcW w:w="745" w:type="dxa"/>
            <w:tcMar>
              <w:top w:w="28" w:type="dxa"/>
              <w:bottom w:w="28" w:type="dxa"/>
            </w:tcMar>
          </w:tcPr>
          <w:p w14:paraId="548CE98A" w14:textId="77777777" w:rsidR="00A457E6" w:rsidRPr="00DB5CEB" w:rsidRDefault="00A457E6" w:rsidP="003313C9">
            <w:pPr>
              <w:pStyle w:val="Tabletext"/>
            </w:pPr>
            <w:r w:rsidRPr="00DB5CEB">
              <w:t>1</w:t>
            </w:r>
          </w:p>
        </w:tc>
        <w:tc>
          <w:tcPr>
            <w:tcW w:w="1815" w:type="dxa"/>
            <w:vMerge/>
            <w:tcMar>
              <w:top w:w="28" w:type="dxa"/>
              <w:bottom w:w="28" w:type="dxa"/>
            </w:tcMar>
          </w:tcPr>
          <w:p w14:paraId="3CE83284" w14:textId="77777777" w:rsidR="00A457E6" w:rsidRPr="00DB5CEB" w:rsidRDefault="00A457E6" w:rsidP="003313C9">
            <w:pPr>
              <w:pStyle w:val="Tabletext"/>
            </w:pPr>
          </w:p>
        </w:tc>
        <w:tc>
          <w:tcPr>
            <w:tcW w:w="2721" w:type="dxa"/>
            <w:vMerge/>
            <w:tcMar>
              <w:top w:w="28" w:type="dxa"/>
              <w:bottom w:w="28" w:type="dxa"/>
            </w:tcMar>
            <w:vAlign w:val="center"/>
          </w:tcPr>
          <w:p w14:paraId="32E6D48F" w14:textId="77777777" w:rsidR="00A457E6" w:rsidRPr="00DB5CEB" w:rsidRDefault="00A457E6" w:rsidP="003313C9">
            <w:pPr>
              <w:pStyle w:val="Tabletext"/>
            </w:pPr>
          </w:p>
        </w:tc>
        <w:tc>
          <w:tcPr>
            <w:tcW w:w="587" w:type="dxa"/>
            <w:tcMar>
              <w:top w:w="28" w:type="dxa"/>
              <w:bottom w:w="28" w:type="dxa"/>
            </w:tcMar>
          </w:tcPr>
          <w:p w14:paraId="5C754D49" w14:textId="77777777" w:rsidR="00A457E6" w:rsidRPr="00DB5CEB" w:rsidRDefault="003B6175" w:rsidP="003313C9">
            <w:pPr>
              <w:pStyle w:val="Tabletext"/>
            </w:pPr>
            <w:r>
              <w:t>1</w:t>
            </w:r>
          </w:p>
        </w:tc>
      </w:tr>
      <w:tr w:rsidR="003B6175" w:rsidRPr="00DB5CEB" w14:paraId="458A22B3" w14:textId="77777777" w:rsidTr="003B6175">
        <w:trPr>
          <w:tblHeader/>
          <w:jc w:val="center"/>
        </w:trPr>
        <w:tc>
          <w:tcPr>
            <w:tcW w:w="587" w:type="dxa"/>
            <w:tcMar>
              <w:top w:w="28" w:type="dxa"/>
              <w:bottom w:w="28" w:type="dxa"/>
            </w:tcMar>
          </w:tcPr>
          <w:p w14:paraId="2217764A" w14:textId="77777777" w:rsidR="003B6175" w:rsidRPr="00DB5CEB" w:rsidRDefault="003B6175" w:rsidP="003313C9">
            <w:pPr>
              <w:pStyle w:val="Tabletext"/>
              <w:rPr>
                <w:b/>
              </w:rPr>
            </w:pPr>
          </w:p>
        </w:tc>
        <w:tc>
          <w:tcPr>
            <w:tcW w:w="699" w:type="dxa"/>
            <w:tcMar>
              <w:top w:w="28" w:type="dxa"/>
              <w:bottom w:w="28" w:type="dxa"/>
            </w:tcMar>
          </w:tcPr>
          <w:p w14:paraId="7921CA99" w14:textId="77777777" w:rsidR="003B6175" w:rsidRPr="00DB5CEB" w:rsidRDefault="003B6175" w:rsidP="003313C9">
            <w:pPr>
              <w:pStyle w:val="Tabletext"/>
              <w:rPr>
                <w:b/>
              </w:rPr>
            </w:pPr>
            <w:r w:rsidRPr="00DB5CEB">
              <w:rPr>
                <w:b/>
              </w:rPr>
              <w:t>1.2</w:t>
            </w:r>
          </w:p>
        </w:tc>
        <w:tc>
          <w:tcPr>
            <w:tcW w:w="898" w:type="dxa"/>
            <w:shd w:val="clear" w:color="auto" w:fill="94D9D5"/>
            <w:tcMar>
              <w:top w:w="28" w:type="dxa"/>
              <w:bottom w:w="28" w:type="dxa"/>
            </w:tcMar>
          </w:tcPr>
          <w:p w14:paraId="206647FE" w14:textId="77777777" w:rsidR="003B6175" w:rsidRPr="00DB5CEB" w:rsidRDefault="003B6175" w:rsidP="003313C9">
            <w:pPr>
              <w:pStyle w:val="Tabletext"/>
              <w:rPr>
                <w:b/>
              </w:rPr>
            </w:pPr>
          </w:p>
        </w:tc>
        <w:tc>
          <w:tcPr>
            <w:tcW w:w="6847" w:type="dxa"/>
            <w:tcMar>
              <w:top w:w="28" w:type="dxa"/>
              <w:bottom w:w="28" w:type="dxa"/>
            </w:tcMar>
          </w:tcPr>
          <w:p w14:paraId="0EE4B138" w14:textId="77777777" w:rsidR="003B6175" w:rsidRPr="00DB5CEB" w:rsidRDefault="003B6175" w:rsidP="00F36531">
            <w:pPr>
              <w:pStyle w:val="Tabletext"/>
              <w:rPr>
                <w:b/>
              </w:rPr>
            </w:pPr>
            <w:r w:rsidRPr="00DB5CEB">
              <w:rPr>
                <w:b/>
              </w:rPr>
              <w:t>PIANC, ILO, IEC and ITU</w:t>
            </w:r>
          </w:p>
        </w:tc>
        <w:tc>
          <w:tcPr>
            <w:tcW w:w="5281" w:type="dxa"/>
            <w:gridSpan w:val="3"/>
            <w:shd w:val="clear" w:color="auto" w:fill="94D9D5"/>
            <w:tcMar>
              <w:top w:w="28" w:type="dxa"/>
              <w:bottom w:w="28" w:type="dxa"/>
            </w:tcMar>
            <w:vAlign w:val="center"/>
          </w:tcPr>
          <w:p w14:paraId="766F71EE" w14:textId="77777777" w:rsidR="003B6175" w:rsidRPr="00DB5CEB" w:rsidRDefault="003B6175" w:rsidP="003313C9">
            <w:pPr>
              <w:pStyle w:val="Tabletext"/>
              <w:rPr>
                <w:b/>
              </w:rPr>
            </w:pPr>
          </w:p>
        </w:tc>
        <w:tc>
          <w:tcPr>
            <w:tcW w:w="587" w:type="dxa"/>
            <w:shd w:val="clear" w:color="auto" w:fill="94D9D5"/>
            <w:tcMar>
              <w:top w:w="28" w:type="dxa"/>
              <w:bottom w:w="28" w:type="dxa"/>
            </w:tcMar>
          </w:tcPr>
          <w:p w14:paraId="2C72A755" w14:textId="77777777" w:rsidR="003B6175" w:rsidRPr="00DB5CEB" w:rsidRDefault="003B6175" w:rsidP="003313C9">
            <w:pPr>
              <w:pStyle w:val="Tabletext"/>
              <w:rPr>
                <w:b/>
              </w:rPr>
            </w:pPr>
          </w:p>
        </w:tc>
      </w:tr>
      <w:tr w:rsidR="003B6175" w:rsidRPr="00DB5CEB" w14:paraId="1E77A57F" w14:textId="77777777" w:rsidTr="003B6175">
        <w:trPr>
          <w:tblHeader/>
          <w:jc w:val="center"/>
        </w:trPr>
        <w:tc>
          <w:tcPr>
            <w:tcW w:w="587" w:type="dxa"/>
            <w:tcMar>
              <w:top w:w="28" w:type="dxa"/>
              <w:bottom w:w="28" w:type="dxa"/>
            </w:tcMar>
          </w:tcPr>
          <w:p w14:paraId="5F61F70E" w14:textId="77777777" w:rsidR="003B6175" w:rsidRPr="00DB5CEB" w:rsidRDefault="003B6175" w:rsidP="003313C9">
            <w:pPr>
              <w:pStyle w:val="Tabletext"/>
            </w:pPr>
          </w:p>
        </w:tc>
        <w:tc>
          <w:tcPr>
            <w:tcW w:w="699" w:type="dxa"/>
            <w:tcMar>
              <w:top w:w="28" w:type="dxa"/>
              <w:bottom w:w="28" w:type="dxa"/>
            </w:tcMar>
          </w:tcPr>
          <w:p w14:paraId="4C4FBF9C" w14:textId="77777777" w:rsidR="003B6175" w:rsidRPr="00DB5CEB" w:rsidRDefault="003B6175" w:rsidP="003313C9">
            <w:pPr>
              <w:pStyle w:val="Tabletext"/>
            </w:pPr>
          </w:p>
        </w:tc>
        <w:tc>
          <w:tcPr>
            <w:tcW w:w="898" w:type="dxa"/>
            <w:tcMar>
              <w:top w:w="28" w:type="dxa"/>
              <w:bottom w:w="28" w:type="dxa"/>
            </w:tcMar>
          </w:tcPr>
          <w:p w14:paraId="2A769040" w14:textId="77777777" w:rsidR="003B6175" w:rsidRPr="00DB5CEB" w:rsidRDefault="003B6175" w:rsidP="003313C9">
            <w:pPr>
              <w:pStyle w:val="Tabletext"/>
            </w:pPr>
            <w:r w:rsidRPr="00DB5CEB">
              <w:t>1.2.1</w:t>
            </w:r>
          </w:p>
        </w:tc>
        <w:tc>
          <w:tcPr>
            <w:tcW w:w="6847" w:type="dxa"/>
            <w:tcMar>
              <w:top w:w="28" w:type="dxa"/>
              <w:bottom w:w="28" w:type="dxa"/>
            </w:tcMar>
          </w:tcPr>
          <w:p w14:paraId="2188B328" w14:textId="77777777" w:rsidR="003B6175" w:rsidRPr="00DB5CEB" w:rsidRDefault="003B6175" w:rsidP="003313C9">
            <w:pPr>
              <w:pStyle w:val="Tabletext"/>
              <w:jc w:val="right"/>
            </w:pPr>
            <w:r w:rsidRPr="00DB5CEB">
              <w:t>IALA liaison with PIANC; ILO; IEC and ITU</w:t>
            </w:r>
          </w:p>
        </w:tc>
        <w:tc>
          <w:tcPr>
            <w:tcW w:w="745" w:type="dxa"/>
            <w:tcMar>
              <w:top w:w="28" w:type="dxa"/>
              <w:bottom w:w="28" w:type="dxa"/>
            </w:tcMar>
          </w:tcPr>
          <w:p w14:paraId="144DB916" w14:textId="77777777" w:rsidR="003B6175" w:rsidRPr="00DB5CEB" w:rsidRDefault="003B6175" w:rsidP="003313C9">
            <w:pPr>
              <w:pStyle w:val="Tabletext"/>
            </w:pPr>
            <w:r w:rsidRPr="00DB5CEB">
              <w:t>1</w:t>
            </w:r>
          </w:p>
        </w:tc>
        <w:tc>
          <w:tcPr>
            <w:tcW w:w="1815" w:type="dxa"/>
            <w:tcMar>
              <w:top w:w="28" w:type="dxa"/>
              <w:bottom w:w="28" w:type="dxa"/>
            </w:tcMar>
          </w:tcPr>
          <w:p w14:paraId="04C23346" w14:textId="77777777" w:rsidR="003B6175" w:rsidRPr="00DB5CEB" w:rsidRDefault="003B6175" w:rsidP="003313C9">
            <w:pPr>
              <w:pStyle w:val="Tabletext"/>
            </w:pPr>
          </w:p>
        </w:tc>
        <w:tc>
          <w:tcPr>
            <w:tcW w:w="2721" w:type="dxa"/>
            <w:tcMar>
              <w:top w:w="28" w:type="dxa"/>
              <w:bottom w:w="28" w:type="dxa"/>
            </w:tcMar>
            <w:vAlign w:val="center"/>
          </w:tcPr>
          <w:p w14:paraId="2935B356" w14:textId="77777777" w:rsidR="003B6175" w:rsidRPr="00DB5CEB" w:rsidRDefault="003B6175" w:rsidP="003313C9">
            <w:pPr>
              <w:pStyle w:val="Tabletext"/>
            </w:pPr>
            <w:r w:rsidRPr="00DB5CEB">
              <w:t>www.pianc.org</w:t>
            </w:r>
          </w:p>
          <w:p w14:paraId="0C2DB8D8" w14:textId="77777777" w:rsidR="003B6175" w:rsidRPr="00DB5CEB" w:rsidRDefault="003B6175" w:rsidP="003313C9">
            <w:pPr>
              <w:pStyle w:val="Tabletext"/>
            </w:pPr>
            <w:r w:rsidRPr="00DB5CEB">
              <w:t>www.ilo.org</w:t>
            </w:r>
          </w:p>
          <w:p w14:paraId="5118FEB3" w14:textId="77777777" w:rsidR="003B6175" w:rsidRPr="00DB5CEB" w:rsidRDefault="003B6175" w:rsidP="003313C9">
            <w:pPr>
              <w:pStyle w:val="Tabletext"/>
            </w:pPr>
            <w:r w:rsidRPr="00DB5CEB">
              <w:t>www.iec.ch</w:t>
            </w:r>
          </w:p>
          <w:p w14:paraId="46EFF6C3" w14:textId="77777777" w:rsidR="003B6175" w:rsidRPr="00DB5CEB" w:rsidRDefault="003B6175" w:rsidP="003313C9">
            <w:pPr>
              <w:pStyle w:val="Tabletext"/>
            </w:pPr>
            <w:r w:rsidRPr="00DB5CEB">
              <w:t>www.itu.</w:t>
            </w:r>
            <w:commentRangeStart w:id="106"/>
            <w:r w:rsidRPr="00DB5CEB">
              <w:t>int</w:t>
            </w:r>
            <w:commentRangeEnd w:id="106"/>
            <w:r>
              <w:rPr>
                <w:rStyle w:val="CommentReference"/>
                <w:color w:val="auto"/>
              </w:rPr>
              <w:commentReference w:id="106"/>
            </w:r>
          </w:p>
        </w:tc>
        <w:tc>
          <w:tcPr>
            <w:tcW w:w="587" w:type="dxa"/>
            <w:shd w:val="clear" w:color="auto" w:fill="FFFF00"/>
            <w:tcMar>
              <w:top w:w="28" w:type="dxa"/>
              <w:bottom w:w="28" w:type="dxa"/>
            </w:tcMar>
          </w:tcPr>
          <w:p w14:paraId="7EDA7998" w14:textId="77777777" w:rsidR="003B6175" w:rsidRPr="00DB5CEB" w:rsidRDefault="004300C5" w:rsidP="003313C9">
            <w:pPr>
              <w:pStyle w:val="Tabletext"/>
            </w:pPr>
            <w:commentRangeStart w:id="107"/>
            <w:ins w:id="108" w:author="Simon Millyard" w:date="2017-03-28T11:15:00Z">
              <w:r>
                <w:t>1b</w:t>
              </w:r>
            </w:ins>
            <w:commentRangeEnd w:id="107"/>
            <w:ins w:id="109" w:author="Simon Millyard" w:date="2017-03-28T11:26:00Z">
              <w:r w:rsidR="004C7EDB">
                <w:rPr>
                  <w:rStyle w:val="CommentReference"/>
                  <w:color w:val="auto"/>
                </w:rPr>
                <w:commentReference w:id="107"/>
              </w:r>
            </w:ins>
          </w:p>
        </w:tc>
      </w:tr>
      <w:tr w:rsidR="00D25DCD" w:rsidRPr="00DB5CEB" w14:paraId="0C50C270" w14:textId="77777777" w:rsidTr="00D25DCD">
        <w:trPr>
          <w:tblHeader/>
          <w:jc w:val="center"/>
        </w:trPr>
        <w:tc>
          <w:tcPr>
            <w:tcW w:w="587" w:type="dxa"/>
            <w:tcMar>
              <w:top w:w="28" w:type="dxa"/>
              <w:bottom w:w="28" w:type="dxa"/>
            </w:tcMar>
          </w:tcPr>
          <w:p w14:paraId="6F14B48D" w14:textId="77777777" w:rsidR="00A457E6" w:rsidRPr="00DB5CEB" w:rsidRDefault="00A457E6" w:rsidP="003313C9">
            <w:pPr>
              <w:pStyle w:val="Tabletext"/>
              <w:rPr>
                <w:b/>
              </w:rPr>
            </w:pPr>
          </w:p>
        </w:tc>
        <w:tc>
          <w:tcPr>
            <w:tcW w:w="699" w:type="dxa"/>
            <w:tcMar>
              <w:top w:w="28" w:type="dxa"/>
              <w:bottom w:w="28" w:type="dxa"/>
            </w:tcMar>
          </w:tcPr>
          <w:p w14:paraId="085F8701" w14:textId="77777777" w:rsidR="00A457E6" w:rsidRPr="00DB5CEB" w:rsidRDefault="00A457E6" w:rsidP="003313C9">
            <w:pPr>
              <w:pStyle w:val="Tabletext"/>
              <w:rPr>
                <w:b/>
              </w:rPr>
            </w:pPr>
            <w:r w:rsidRPr="00DB5CEB">
              <w:rPr>
                <w:b/>
              </w:rPr>
              <w:t>1.3</w:t>
            </w:r>
          </w:p>
        </w:tc>
        <w:tc>
          <w:tcPr>
            <w:tcW w:w="898" w:type="dxa"/>
            <w:shd w:val="clear" w:color="auto" w:fill="94D9D5"/>
            <w:tcMar>
              <w:top w:w="28" w:type="dxa"/>
              <w:bottom w:w="28" w:type="dxa"/>
            </w:tcMar>
          </w:tcPr>
          <w:p w14:paraId="53CAD58E" w14:textId="77777777" w:rsidR="00A457E6" w:rsidRPr="00DB5CEB" w:rsidRDefault="00A457E6" w:rsidP="003313C9">
            <w:pPr>
              <w:pStyle w:val="Tabletext"/>
              <w:rPr>
                <w:b/>
              </w:rPr>
            </w:pPr>
          </w:p>
        </w:tc>
        <w:tc>
          <w:tcPr>
            <w:tcW w:w="6847" w:type="dxa"/>
            <w:tcMar>
              <w:top w:w="28" w:type="dxa"/>
              <w:bottom w:w="28" w:type="dxa"/>
            </w:tcMar>
          </w:tcPr>
          <w:p w14:paraId="276F7829" w14:textId="77777777" w:rsidR="00A457E6" w:rsidRPr="00DB5CEB" w:rsidRDefault="00A457E6" w:rsidP="003313C9">
            <w:pPr>
              <w:pStyle w:val="Tabletext"/>
              <w:rPr>
                <w:b/>
              </w:rPr>
            </w:pPr>
            <w:r w:rsidRPr="00DB5CEB">
              <w:rPr>
                <w:b/>
              </w:rPr>
              <w:t>UNCLOS 82</w:t>
            </w:r>
          </w:p>
        </w:tc>
        <w:tc>
          <w:tcPr>
            <w:tcW w:w="5868" w:type="dxa"/>
            <w:gridSpan w:val="4"/>
            <w:shd w:val="clear" w:color="auto" w:fill="94D9D5"/>
            <w:tcMar>
              <w:top w:w="28" w:type="dxa"/>
              <w:bottom w:w="28" w:type="dxa"/>
            </w:tcMar>
          </w:tcPr>
          <w:p w14:paraId="7A6192FC" w14:textId="77777777" w:rsidR="00A457E6" w:rsidRPr="00DB5CEB" w:rsidRDefault="00A457E6" w:rsidP="003313C9">
            <w:pPr>
              <w:pStyle w:val="Tabletext"/>
              <w:rPr>
                <w:b/>
              </w:rPr>
            </w:pPr>
          </w:p>
        </w:tc>
      </w:tr>
      <w:tr w:rsidR="003B6175" w:rsidRPr="00DB5CEB" w14:paraId="0FA2C7EF" w14:textId="77777777" w:rsidTr="00D25DCD">
        <w:trPr>
          <w:tblHeader/>
          <w:jc w:val="center"/>
        </w:trPr>
        <w:tc>
          <w:tcPr>
            <w:tcW w:w="587" w:type="dxa"/>
            <w:tcMar>
              <w:top w:w="28" w:type="dxa"/>
              <w:bottom w:w="28" w:type="dxa"/>
            </w:tcMar>
          </w:tcPr>
          <w:p w14:paraId="114003F4" w14:textId="77777777" w:rsidR="003B6175" w:rsidRPr="00DB5CEB" w:rsidRDefault="003B6175" w:rsidP="003313C9">
            <w:pPr>
              <w:pStyle w:val="Tabletext"/>
            </w:pPr>
          </w:p>
        </w:tc>
        <w:tc>
          <w:tcPr>
            <w:tcW w:w="699" w:type="dxa"/>
            <w:tcMar>
              <w:top w:w="28" w:type="dxa"/>
              <w:bottom w:w="28" w:type="dxa"/>
            </w:tcMar>
          </w:tcPr>
          <w:p w14:paraId="5FE46322" w14:textId="77777777" w:rsidR="003B6175" w:rsidRPr="00DB5CEB" w:rsidRDefault="003B6175" w:rsidP="003313C9">
            <w:pPr>
              <w:pStyle w:val="Tabletext"/>
            </w:pPr>
          </w:p>
        </w:tc>
        <w:tc>
          <w:tcPr>
            <w:tcW w:w="898" w:type="dxa"/>
            <w:tcMar>
              <w:top w:w="28" w:type="dxa"/>
              <w:bottom w:w="28" w:type="dxa"/>
            </w:tcMar>
          </w:tcPr>
          <w:p w14:paraId="57BBF1BB" w14:textId="77777777" w:rsidR="003B6175" w:rsidRPr="00DB5CEB" w:rsidRDefault="003B6175" w:rsidP="003313C9">
            <w:pPr>
              <w:pStyle w:val="Tabletext"/>
            </w:pPr>
            <w:r w:rsidRPr="00DB5CEB">
              <w:t>1.3.1</w:t>
            </w:r>
          </w:p>
        </w:tc>
        <w:tc>
          <w:tcPr>
            <w:tcW w:w="6847" w:type="dxa"/>
            <w:tcMar>
              <w:top w:w="28" w:type="dxa"/>
              <w:bottom w:w="28" w:type="dxa"/>
            </w:tcMar>
          </w:tcPr>
          <w:p w14:paraId="60357FBA" w14:textId="77777777" w:rsidR="003B6175" w:rsidRPr="00DB5CEB" w:rsidRDefault="003B6175" w:rsidP="003313C9">
            <w:pPr>
              <w:pStyle w:val="Tabletext"/>
              <w:jc w:val="right"/>
            </w:pPr>
            <w:r w:rsidRPr="00DB5CEB">
              <w:t>Background to United Nations Convention on the Law of the Sea</w:t>
            </w:r>
          </w:p>
        </w:tc>
        <w:tc>
          <w:tcPr>
            <w:tcW w:w="745" w:type="dxa"/>
            <w:vMerge w:val="restart"/>
            <w:tcMar>
              <w:top w:w="28" w:type="dxa"/>
              <w:bottom w:w="28" w:type="dxa"/>
            </w:tcMar>
          </w:tcPr>
          <w:p w14:paraId="7F71F8E1" w14:textId="77777777" w:rsidR="003B6175" w:rsidRPr="00DB5CEB" w:rsidRDefault="003B6175" w:rsidP="003313C9">
            <w:pPr>
              <w:pStyle w:val="Tabletext"/>
            </w:pPr>
            <w:r w:rsidRPr="00DB5CEB">
              <w:t>1</w:t>
            </w:r>
          </w:p>
        </w:tc>
        <w:tc>
          <w:tcPr>
            <w:tcW w:w="1815" w:type="dxa"/>
            <w:vMerge w:val="restart"/>
            <w:tcMar>
              <w:top w:w="28" w:type="dxa"/>
              <w:bottom w:w="28" w:type="dxa"/>
            </w:tcMar>
            <w:vAlign w:val="center"/>
          </w:tcPr>
          <w:p w14:paraId="5265C8AC" w14:textId="77777777" w:rsidR="003B6175" w:rsidRPr="00DB5CEB" w:rsidRDefault="003B6175" w:rsidP="003313C9">
            <w:pPr>
              <w:pStyle w:val="Tabletext"/>
            </w:pPr>
            <w:r w:rsidRPr="00DB5CEB">
              <w:t xml:space="preserve">TW plotting exercise </w:t>
            </w:r>
            <w:r w:rsidRPr="00DB5CEB">
              <w:lastRenderedPageBreak/>
              <w:t>requires appropriate charts and drawing instruments</w:t>
            </w:r>
          </w:p>
        </w:tc>
        <w:tc>
          <w:tcPr>
            <w:tcW w:w="2721" w:type="dxa"/>
            <w:vMerge w:val="restart"/>
            <w:tcMar>
              <w:top w:w="28" w:type="dxa"/>
              <w:bottom w:w="28" w:type="dxa"/>
            </w:tcMar>
            <w:vAlign w:val="center"/>
          </w:tcPr>
          <w:p w14:paraId="25D04EEB" w14:textId="77777777" w:rsidR="003B6175" w:rsidRPr="00DB5CEB" w:rsidRDefault="003B6175" w:rsidP="003313C9">
            <w:pPr>
              <w:pStyle w:val="Tabletext"/>
            </w:pPr>
            <w:r w:rsidRPr="00DB5CEB">
              <w:lastRenderedPageBreak/>
              <w:t>UNCLOS Articles 5</w:t>
            </w:r>
            <w:bookmarkStart w:id="110" w:name="_GoBack"/>
            <w:bookmarkEnd w:id="110"/>
            <w:r w:rsidRPr="00DB5CEB">
              <w:t>; 6-14</w:t>
            </w:r>
          </w:p>
          <w:p w14:paraId="43705E72" w14:textId="77777777" w:rsidR="003B6175" w:rsidRPr="00DB5CEB" w:rsidRDefault="003B6175" w:rsidP="003313C9">
            <w:pPr>
              <w:pStyle w:val="Tabletext"/>
            </w:pPr>
            <w:r w:rsidRPr="00DB5CEB">
              <w:t>UNCLOS Articles 17-26</w:t>
            </w:r>
          </w:p>
          <w:p w14:paraId="48E4036C" w14:textId="77777777" w:rsidR="003B6175" w:rsidRPr="00DB5CEB" w:rsidRDefault="003B6175" w:rsidP="003313C9">
            <w:pPr>
              <w:pStyle w:val="Tabletext"/>
            </w:pPr>
            <w:r w:rsidRPr="00DB5CEB">
              <w:lastRenderedPageBreak/>
              <w:t>UNCLOS Part III Art.43</w:t>
            </w:r>
          </w:p>
        </w:tc>
        <w:tc>
          <w:tcPr>
            <w:tcW w:w="587" w:type="dxa"/>
            <w:tcMar>
              <w:top w:w="28" w:type="dxa"/>
              <w:bottom w:w="28" w:type="dxa"/>
            </w:tcMar>
          </w:tcPr>
          <w:p w14:paraId="6E640F10" w14:textId="77777777" w:rsidR="003B6175" w:rsidRPr="00DB5CEB" w:rsidRDefault="003B6175" w:rsidP="003313C9">
            <w:pPr>
              <w:pStyle w:val="Tabletext"/>
            </w:pPr>
            <w:r w:rsidRPr="00DB5CEB">
              <w:lastRenderedPageBreak/>
              <w:t>6</w:t>
            </w:r>
          </w:p>
        </w:tc>
      </w:tr>
      <w:tr w:rsidR="003B6175" w:rsidRPr="00DB5CEB" w14:paraId="1A6CF558" w14:textId="77777777" w:rsidTr="00D25DCD">
        <w:trPr>
          <w:tblHeader/>
          <w:jc w:val="center"/>
        </w:trPr>
        <w:tc>
          <w:tcPr>
            <w:tcW w:w="587" w:type="dxa"/>
            <w:tcMar>
              <w:top w:w="28" w:type="dxa"/>
              <w:bottom w:w="28" w:type="dxa"/>
            </w:tcMar>
          </w:tcPr>
          <w:p w14:paraId="72DCDDAF" w14:textId="77777777" w:rsidR="003B6175" w:rsidRPr="00DB5CEB" w:rsidRDefault="003B6175" w:rsidP="003313C9">
            <w:pPr>
              <w:pStyle w:val="Tabletext"/>
            </w:pPr>
          </w:p>
        </w:tc>
        <w:tc>
          <w:tcPr>
            <w:tcW w:w="699" w:type="dxa"/>
            <w:tcMar>
              <w:top w:w="28" w:type="dxa"/>
              <w:bottom w:w="28" w:type="dxa"/>
            </w:tcMar>
          </w:tcPr>
          <w:p w14:paraId="1E3175D1" w14:textId="77777777" w:rsidR="003B6175" w:rsidRPr="00DB5CEB" w:rsidRDefault="003B6175" w:rsidP="003313C9">
            <w:pPr>
              <w:pStyle w:val="Tabletext"/>
            </w:pPr>
          </w:p>
        </w:tc>
        <w:tc>
          <w:tcPr>
            <w:tcW w:w="898" w:type="dxa"/>
            <w:tcMar>
              <w:top w:w="28" w:type="dxa"/>
              <w:bottom w:w="28" w:type="dxa"/>
            </w:tcMar>
          </w:tcPr>
          <w:p w14:paraId="6A81947C" w14:textId="77777777" w:rsidR="003B6175" w:rsidRPr="00DB5CEB" w:rsidRDefault="003B6175" w:rsidP="003313C9">
            <w:pPr>
              <w:pStyle w:val="Tabletext"/>
            </w:pPr>
            <w:r w:rsidRPr="00DB5CEB">
              <w:t>1.3.2</w:t>
            </w:r>
          </w:p>
        </w:tc>
        <w:tc>
          <w:tcPr>
            <w:tcW w:w="6847" w:type="dxa"/>
            <w:tcMar>
              <w:top w:w="28" w:type="dxa"/>
              <w:bottom w:w="28" w:type="dxa"/>
            </w:tcMar>
          </w:tcPr>
          <w:p w14:paraId="082A56C8" w14:textId="77777777" w:rsidR="003B6175" w:rsidRPr="00DB5CEB" w:rsidRDefault="003B6175" w:rsidP="003313C9">
            <w:pPr>
              <w:pStyle w:val="Tabletext"/>
              <w:jc w:val="right"/>
            </w:pPr>
            <w:r w:rsidRPr="00DB5CEB">
              <w:t>Territorial Waters, Exclusive Economic Zones and the High Seas</w:t>
            </w:r>
          </w:p>
        </w:tc>
        <w:tc>
          <w:tcPr>
            <w:tcW w:w="745" w:type="dxa"/>
            <w:vMerge/>
            <w:tcMar>
              <w:top w:w="28" w:type="dxa"/>
              <w:bottom w:w="28" w:type="dxa"/>
            </w:tcMar>
          </w:tcPr>
          <w:p w14:paraId="5B4FE230" w14:textId="77777777" w:rsidR="003B6175" w:rsidRPr="00DB5CEB" w:rsidRDefault="003B6175" w:rsidP="003313C9">
            <w:pPr>
              <w:pStyle w:val="Tabletext"/>
            </w:pPr>
          </w:p>
        </w:tc>
        <w:tc>
          <w:tcPr>
            <w:tcW w:w="1815" w:type="dxa"/>
            <w:vMerge/>
            <w:tcMar>
              <w:top w:w="28" w:type="dxa"/>
              <w:bottom w:w="28" w:type="dxa"/>
            </w:tcMar>
          </w:tcPr>
          <w:p w14:paraId="22A539BC" w14:textId="77777777" w:rsidR="003B6175" w:rsidRPr="00DB5CEB" w:rsidRDefault="003B6175" w:rsidP="003313C9">
            <w:pPr>
              <w:pStyle w:val="Tabletext"/>
            </w:pPr>
          </w:p>
        </w:tc>
        <w:tc>
          <w:tcPr>
            <w:tcW w:w="2721" w:type="dxa"/>
            <w:vMerge/>
            <w:tcMar>
              <w:top w:w="28" w:type="dxa"/>
              <w:bottom w:w="28" w:type="dxa"/>
            </w:tcMar>
          </w:tcPr>
          <w:p w14:paraId="37A4A329" w14:textId="77777777" w:rsidR="003B6175" w:rsidRPr="00DB5CEB" w:rsidRDefault="003B6175" w:rsidP="003313C9">
            <w:pPr>
              <w:pStyle w:val="Tabletext"/>
            </w:pPr>
          </w:p>
        </w:tc>
        <w:tc>
          <w:tcPr>
            <w:tcW w:w="587" w:type="dxa"/>
            <w:tcMar>
              <w:top w:w="28" w:type="dxa"/>
              <w:bottom w:w="28" w:type="dxa"/>
            </w:tcMar>
          </w:tcPr>
          <w:p w14:paraId="421428C5" w14:textId="77777777" w:rsidR="003B6175" w:rsidRPr="00DB5CEB" w:rsidRDefault="003B6175" w:rsidP="003313C9">
            <w:pPr>
              <w:pStyle w:val="Tabletext"/>
            </w:pPr>
            <w:r>
              <w:t>6</w:t>
            </w:r>
          </w:p>
        </w:tc>
      </w:tr>
      <w:tr w:rsidR="003B6175" w:rsidRPr="00DB5CEB" w14:paraId="7A7C7A66" w14:textId="77777777" w:rsidTr="00D25DCD">
        <w:trPr>
          <w:tblHeader/>
          <w:jc w:val="center"/>
        </w:trPr>
        <w:tc>
          <w:tcPr>
            <w:tcW w:w="587" w:type="dxa"/>
            <w:tcMar>
              <w:top w:w="28" w:type="dxa"/>
              <w:bottom w:w="28" w:type="dxa"/>
            </w:tcMar>
          </w:tcPr>
          <w:p w14:paraId="610CFA66" w14:textId="77777777" w:rsidR="003B6175" w:rsidRPr="00DB5CEB" w:rsidRDefault="003B6175" w:rsidP="003313C9">
            <w:pPr>
              <w:jc w:val="both"/>
              <w:rPr>
                <w:rFonts w:cs="Arial"/>
                <w:sz w:val="20"/>
                <w:szCs w:val="20"/>
              </w:rPr>
            </w:pPr>
          </w:p>
        </w:tc>
        <w:tc>
          <w:tcPr>
            <w:tcW w:w="699" w:type="dxa"/>
            <w:tcMar>
              <w:top w:w="28" w:type="dxa"/>
              <w:bottom w:w="28" w:type="dxa"/>
            </w:tcMar>
          </w:tcPr>
          <w:p w14:paraId="49EEF531" w14:textId="77777777" w:rsidR="003B6175" w:rsidRPr="00DB5CEB" w:rsidRDefault="003B6175" w:rsidP="003313C9">
            <w:pPr>
              <w:jc w:val="both"/>
              <w:rPr>
                <w:rFonts w:cs="Arial"/>
                <w:sz w:val="20"/>
                <w:szCs w:val="20"/>
              </w:rPr>
            </w:pPr>
          </w:p>
        </w:tc>
        <w:tc>
          <w:tcPr>
            <w:tcW w:w="898" w:type="dxa"/>
            <w:tcMar>
              <w:top w:w="28" w:type="dxa"/>
              <w:bottom w:w="28" w:type="dxa"/>
            </w:tcMar>
          </w:tcPr>
          <w:p w14:paraId="6F414658" w14:textId="77777777" w:rsidR="003B6175" w:rsidRPr="00DB5CEB" w:rsidRDefault="003B6175" w:rsidP="003313C9">
            <w:pPr>
              <w:pStyle w:val="Tabletext"/>
            </w:pPr>
            <w:r w:rsidRPr="00DB5CEB">
              <w:t>1.3.3</w:t>
            </w:r>
          </w:p>
        </w:tc>
        <w:tc>
          <w:tcPr>
            <w:tcW w:w="6847" w:type="dxa"/>
            <w:tcMar>
              <w:top w:w="28" w:type="dxa"/>
              <w:bottom w:w="28" w:type="dxa"/>
            </w:tcMar>
          </w:tcPr>
          <w:p w14:paraId="36348D3D" w14:textId="77777777" w:rsidR="003B6175" w:rsidRPr="00DB5CEB" w:rsidRDefault="003B6175" w:rsidP="003313C9">
            <w:pPr>
              <w:jc w:val="right"/>
              <w:rPr>
                <w:rFonts w:cs="Arial"/>
                <w:sz w:val="20"/>
                <w:szCs w:val="20"/>
              </w:rPr>
            </w:pPr>
            <w:r w:rsidRPr="00DB5CEB">
              <w:rPr>
                <w:rFonts w:cs="Arial"/>
                <w:sz w:val="20"/>
                <w:szCs w:val="20"/>
              </w:rPr>
              <w:t>Maritime Baselines</w:t>
            </w:r>
          </w:p>
        </w:tc>
        <w:tc>
          <w:tcPr>
            <w:tcW w:w="745" w:type="dxa"/>
            <w:vMerge/>
            <w:tcMar>
              <w:top w:w="28" w:type="dxa"/>
              <w:bottom w:w="28" w:type="dxa"/>
            </w:tcMar>
          </w:tcPr>
          <w:p w14:paraId="191B2CF6" w14:textId="77777777" w:rsidR="003B6175" w:rsidRPr="00DB5CEB" w:rsidRDefault="003B6175" w:rsidP="003313C9">
            <w:pPr>
              <w:jc w:val="center"/>
              <w:rPr>
                <w:rFonts w:cs="Arial"/>
                <w:sz w:val="20"/>
                <w:szCs w:val="20"/>
              </w:rPr>
            </w:pPr>
          </w:p>
        </w:tc>
        <w:tc>
          <w:tcPr>
            <w:tcW w:w="1815" w:type="dxa"/>
            <w:vMerge/>
            <w:tcMar>
              <w:top w:w="28" w:type="dxa"/>
              <w:bottom w:w="28" w:type="dxa"/>
            </w:tcMar>
          </w:tcPr>
          <w:p w14:paraId="42989E00" w14:textId="77777777" w:rsidR="003B6175" w:rsidRPr="00DB5CEB" w:rsidRDefault="003B6175" w:rsidP="003313C9">
            <w:pPr>
              <w:jc w:val="both"/>
              <w:rPr>
                <w:rFonts w:cs="Arial"/>
                <w:sz w:val="20"/>
                <w:szCs w:val="20"/>
              </w:rPr>
            </w:pPr>
          </w:p>
        </w:tc>
        <w:tc>
          <w:tcPr>
            <w:tcW w:w="2721" w:type="dxa"/>
            <w:vMerge/>
            <w:tcMar>
              <w:top w:w="28" w:type="dxa"/>
              <w:bottom w:w="28" w:type="dxa"/>
            </w:tcMar>
          </w:tcPr>
          <w:p w14:paraId="73F24E86" w14:textId="77777777" w:rsidR="003B6175" w:rsidRPr="00DB5CEB" w:rsidRDefault="003B6175" w:rsidP="003313C9">
            <w:pPr>
              <w:jc w:val="both"/>
              <w:rPr>
                <w:rFonts w:cs="Arial"/>
                <w:sz w:val="20"/>
                <w:szCs w:val="20"/>
              </w:rPr>
            </w:pPr>
          </w:p>
        </w:tc>
        <w:tc>
          <w:tcPr>
            <w:tcW w:w="587" w:type="dxa"/>
            <w:tcMar>
              <w:top w:w="28" w:type="dxa"/>
              <w:bottom w:w="28" w:type="dxa"/>
            </w:tcMar>
          </w:tcPr>
          <w:p w14:paraId="31BB536E" w14:textId="77777777" w:rsidR="003B6175" w:rsidRPr="00DB5CEB" w:rsidRDefault="003B6175" w:rsidP="003313C9">
            <w:pPr>
              <w:jc w:val="both"/>
              <w:rPr>
                <w:rFonts w:cs="Arial"/>
                <w:sz w:val="20"/>
                <w:szCs w:val="20"/>
              </w:rPr>
            </w:pPr>
            <w:r>
              <w:rPr>
                <w:rFonts w:cs="Arial"/>
                <w:sz w:val="20"/>
                <w:szCs w:val="20"/>
              </w:rPr>
              <w:t>6</w:t>
            </w:r>
          </w:p>
        </w:tc>
      </w:tr>
      <w:tr w:rsidR="003B6175" w:rsidRPr="00DB5CEB" w14:paraId="1D35C769" w14:textId="77777777" w:rsidTr="00D25DCD">
        <w:trPr>
          <w:tblHeader/>
          <w:jc w:val="center"/>
        </w:trPr>
        <w:tc>
          <w:tcPr>
            <w:tcW w:w="587" w:type="dxa"/>
            <w:tcMar>
              <w:top w:w="28" w:type="dxa"/>
              <w:bottom w:w="28" w:type="dxa"/>
            </w:tcMar>
          </w:tcPr>
          <w:p w14:paraId="14709A49" w14:textId="77777777" w:rsidR="003B6175" w:rsidRPr="00DB5CEB" w:rsidRDefault="003B6175" w:rsidP="003313C9">
            <w:pPr>
              <w:jc w:val="both"/>
              <w:rPr>
                <w:rFonts w:cs="Arial"/>
                <w:sz w:val="20"/>
                <w:szCs w:val="20"/>
              </w:rPr>
            </w:pPr>
          </w:p>
        </w:tc>
        <w:tc>
          <w:tcPr>
            <w:tcW w:w="699" w:type="dxa"/>
            <w:tcMar>
              <w:top w:w="28" w:type="dxa"/>
              <w:bottom w:w="28" w:type="dxa"/>
            </w:tcMar>
          </w:tcPr>
          <w:p w14:paraId="3EDBA67B" w14:textId="77777777" w:rsidR="003B6175" w:rsidRPr="00DB5CEB" w:rsidRDefault="003B6175" w:rsidP="003313C9">
            <w:pPr>
              <w:jc w:val="both"/>
              <w:rPr>
                <w:rFonts w:cs="Arial"/>
                <w:sz w:val="20"/>
                <w:szCs w:val="20"/>
              </w:rPr>
            </w:pPr>
          </w:p>
        </w:tc>
        <w:tc>
          <w:tcPr>
            <w:tcW w:w="898" w:type="dxa"/>
            <w:tcMar>
              <w:top w:w="28" w:type="dxa"/>
              <w:bottom w:w="28" w:type="dxa"/>
            </w:tcMar>
          </w:tcPr>
          <w:p w14:paraId="0B8E8CDC" w14:textId="77777777" w:rsidR="003B6175" w:rsidRPr="00DB5CEB" w:rsidRDefault="003B6175" w:rsidP="003313C9">
            <w:pPr>
              <w:pStyle w:val="Tabletext"/>
            </w:pPr>
            <w:r w:rsidRPr="00DB5CEB">
              <w:t>1.3.4</w:t>
            </w:r>
          </w:p>
        </w:tc>
        <w:tc>
          <w:tcPr>
            <w:tcW w:w="6847" w:type="dxa"/>
            <w:tcMar>
              <w:top w:w="28" w:type="dxa"/>
              <w:bottom w:w="28" w:type="dxa"/>
            </w:tcMar>
          </w:tcPr>
          <w:p w14:paraId="76BE9508" w14:textId="77777777" w:rsidR="003B6175" w:rsidRPr="00DB5CEB" w:rsidRDefault="003B6175" w:rsidP="003313C9">
            <w:pPr>
              <w:jc w:val="right"/>
              <w:rPr>
                <w:rFonts w:cs="Arial"/>
                <w:sz w:val="20"/>
                <w:szCs w:val="20"/>
              </w:rPr>
            </w:pPr>
            <w:r w:rsidRPr="00DB5CEB">
              <w:rPr>
                <w:rFonts w:cs="Arial"/>
                <w:sz w:val="20"/>
                <w:szCs w:val="20"/>
              </w:rPr>
              <w:t>Innocent Passage</w:t>
            </w:r>
          </w:p>
        </w:tc>
        <w:tc>
          <w:tcPr>
            <w:tcW w:w="745" w:type="dxa"/>
            <w:vMerge/>
            <w:tcMar>
              <w:top w:w="28" w:type="dxa"/>
              <w:bottom w:w="28" w:type="dxa"/>
            </w:tcMar>
          </w:tcPr>
          <w:p w14:paraId="08684E31" w14:textId="77777777" w:rsidR="003B6175" w:rsidRPr="00DB5CEB" w:rsidRDefault="003B6175" w:rsidP="003313C9">
            <w:pPr>
              <w:jc w:val="center"/>
              <w:rPr>
                <w:rFonts w:cs="Arial"/>
                <w:sz w:val="20"/>
                <w:szCs w:val="20"/>
              </w:rPr>
            </w:pPr>
          </w:p>
        </w:tc>
        <w:tc>
          <w:tcPr>
            <w:tcW w:w="1815" w:type="dxa"/>
            <w:vMerge/>
            <w:tcMar>
              <w:top w:w="28" w:type="dxa"/>
              <w:bottom w:w="28" w:type="dxa"/>
            </w:tcMar>
          </w:tcPr>
          <w:p w14:paraId="248C7210" w14:textId="77777777" w:rsidR="003B6175" w:rsidRPr="00DB5CEB" w:rsidRDefault="003B6175" w:rsidP="003313C9">
            <w:pPr>
              <w:jc w:val="both"/>
              <w:rPr>
                <w:rFonts w:cs="Arial"/>
                <w:sz w:val="20"/>
                <w:szCs w:val="20"/>
              </w:rPr>
            </w:pPr>
          </w:p>
        </w:tc>
        <w:tc>
          <w:tcPr>
            <w:tcW w:w="2721" w:type="dxa"/>
            <w:vMerge/>
            <w:tcMar>
              <w:top w:w="28" w:type="dxa"/>
              <w:bottom w:w="28" w:type="dxa"/>
            </w:tcMar>
          </w:tcPr>
          <w:p w14:paraId="3B00957F" w14:textId="77777777" w:rsidR="003B6175" w:rsidRPr="00DB5CEB" w:rsidRDefault="003B6175" w:rsidP="003313C9">
            <w:pPr>
              <w:jc w:val="both"/>
              <w:rPr>
                <w:rFonts w:cs="Arial"/>
                <w:sz w:val="20"/>
                <w:szCs w:val="20"/>
              </w:rPr>
            </w:pPr>
          </w:p>
        </w:tc>
        <w:tc>
          <w:tcPr>
            <w:tcW w:w="587" w:type="dxa"/>
            <w:tcMar>
              <w:top w:w="28" w:type="dxa"/>
              <w:bottom w:w="28" w:type="dxa"/>
            </w:tcMar>
          </w:tcPr>
          <w:p w14:paraId="20740021" w14:textId="77777777" w:rsidR="003B6175" w:rsidRPr="00DB5CEB" w:rsidRDefault="003B6175" w:rsidP="003313C9">
            <w:pPr>
              <w:jc w:val="both"/>
              <w:rPr>
                <w:rFonts w:cs="Arial"/>
                <w:sz w:val="20"/>
                <w:szCs w:val="20"/>
              </w:rPr>
            </w:pPr>
            <w:r>
              <w:rPr>
                <w:rFonts w:cs="Arial"/>
                <w:sz w:val="20"/>
                <w:szCs w:val="20"/>
              </w:rPr>
              <w:t>6</w:t>
            </w:r>
          </w:p>
        </w:tc>
      </w:tr>
      <w:tr w:rsidR="003B6175" w:rsidRPr="00DB5CEB" w14:paraId="73DC9B24" w14:textId="77777777" w:rsidTr="00D25DCD">
        <w:trPr>
          <w:tblHeader/>
          <w:jc w:val="center"/>
        </w:trPr>
        <w:tc>
          <w:tcPr>
            <w:tcW w:w="587" w:type="dxa"/>
            <w:tcMar>
              <w:top w:w="28" w:type="dxa"/>
              <w:bottom w:w="28" w:type="dxa"/>
            </w:tcMar>
          </w:tcPr>
          <w:p w14:paraId="332FBD52" w14:textId="77777777" w:rsidR="003B6175" w:rsidRPr="00DB5CEB" w:rsidRDefault="003B6175" w:rsidP="003313C9">
            <w:pPr>
              <w:jc w:val="both"/>
              <w:rPr>
                <w:rFonts w:cs="Arial"/>
                <w:sz w:val="20"/>
                <w:szCs w:val="20"/>
              </w:rPr>
            </w:pPr>
          </w:p>
        </w:tc>
        <w:tc>
          <w:tcPr>
            <w:tcW w:w="699" w:type="dxa"/>
            <w:tcMar>
              <w:top w:w="28" w:type="dxa"/>
              <w:bottom w:w="28" w:type="dxa"/>
            </w:tcMar>
          </w:tcPr>
          <w:p w14:paraId="497EB2C7" w14:textId="77777777" w:rsidR="003B6175" w:rsidRPr="00DB5CEB" w:rsidRDefault="003B6175" w:rsidP="003313C9">
            <w:pPr>
              <w:jc w:val="both"/>
              <w:rPr>
                <w:rFonts w:cs="Arial"/>
                <w:sz w:val="20"/>
                <w:szCs w:val="20"/>
              </w:rPr>
            </w:pPr>
          </w:p>
        </w:tc>
        <w:tc>
          <w:tcPr>
            <w:tcW w:w="898" w:type="dxa"/>
            <w:tcMar>
              <w:top w:w="28" w:type="dxa"/>
              <w:bottom w:w="28" w:type="dxa"/>
            </w:tcMar>
          </w:tcPr>
          <w:p w14:paraId="1C9D5AC8" w14:textId="77777777" w:rsidR="003B6175" w:rsidRPr="00DB5CEB" w:rsidRDefault="003B6175" w:rsidP="003313C9">
            <w:pPr>
              <w:pStyle w:val="Tabletext"/>
            </w:pPr>
            <w:r w:rsidRPr="00DB5CEB">
              <w:t>1.3.5</w:t>
            </w:r>
          </w:p>
        </w:tc>
        <w:tc>
          <w:tcPr>
            <w:tcW w:w="6847" w:type="dxa"/>
            <w:tcMar>
              <w:top w:w="28" w:type="dxa"/>
              <w:bottom w:w="28" w:type="dxa"/>
            </w:tcMar>
          </w:tcPr>
          <w:p w14:paraId="5BB06001" w14:textId="77777777" w:rsidR="003B6175" w:rsidRPr="00DB5CEB" w:rsidRDefault="003B6175" w:rsidP="003313C9">
            <w:pPr>
              <w:jc w:val="right"/>
              <w:rPr>
                <w:rFonts w:cs="Arial"/>
                <w:sz w:val="20"/>
                <w:szCs w:val="20"/>
              </w:rPr>
            </w:pPr>
            <w:r w:rsidRPr="00DB5CEB">
              <w:rPr>
                <w:rFonts w:cs="Arial"/>
                <w:sz w:val="20"/>
                <w:szCs w:val="20"/>
              </w:rPr>
              <w:t>Straits used for International Navigation</w:t>
            </w:r>
          </w:p>
        </w:tc>
        <w:tc>
          <w:tcPr>
            <w:tcW w:w="745" w:type="dxa"/>
            <w:vMerge/>
            <w:tcMar>
              <w:top w:w="28" w:type="dxa"/>
              <w:bottom w:w="28" w:type="dxa"/>
            </w:tcMar>
          </w:tcPr>
          <w:p w14:paraId="185FECCB" w14:textId="77777777" w:rsidR="003B6175" w:rsidRPr="00DB5CEB" w:rsidRDefault="003B6175" w:rsidP="003313C9">
            <w:pPr>
              <w:jc w:val="center"/>
              <w:rPr>
                <w:rFonts w:cs="Arial"/>
                <w:sz w:val="20"/>
                <w:szCs w:val="20"/>
              </w:rPr>
            </w:pPr>
          </w:p>
        </w:tc>
        <w:tc>
          <w:tcPr>
            <w:tcW w:w="1815" w:type="dxa"/>
            <w:vMerge/>
            <w:tcMar>
              <w:top w:w="28" w:type="dxa"/>
              <w:bottom w:w="28" w:type="dxa"/>
            </w:tcMar>
          </w:tcPr>
          <w:p w14:paraId="330BE6D6" w14:textId="77777777" w:rsidR="003B6175" w:rsidRPr="00DB5CEB" w:rsidRDefault="003B6175" w:rsidP="003313C9">
            <w:pPr>
              <w:jc w:val="both"/>
              <w:rPr>
                <w:rFonts w:cs="Arial"/>
                <w:sz w:val="20"/>
                <w:szCs w:val="20"/>
              </w:rPr>
            </w:pPr>
          </w:p>
        </w:tc>
        <w:tc>
          <w:tcPr>
            <w:tcW w:w="2721" w:type="dxa"/>
            <w:vMerge/>
            <w:tcMar>
              <w:top w:w="28" w:type="dxa"/>
              <w:bottom w:w="28" w:type="dxa"/>
            </w:tcMar>
          </w:tcPr>
          <w:p w14:paraId="6AA37755" w14:textId="77777777" w:rsidR="003B6175" w:rsidRPr="00DB5CEB" w:rsidRDefault="003B6175" w:rsidP="003313C9">
            <w:pPr>
              <w:jc w:val="both"/>
              <w:rPr>
                <w:rFonts w:cs="Arial"/>
                <w:sz w:val="20"/>
                <w:szCs w:val="20"/>
              </w:rPr>
            </w:pPr>
          </w:p>
        </w:tc>
        <w:tc>
          <w:tcPr>
            <w:tcW w:w="587" w:type="dxa"/>
            <w:tcMar>
              <w:top w:w="28" w:type="dxa"/>
              <w:bottom w:w="28" w:type="dxa"/>
            </w:tcMar>
          </w:tcPr>
          <w:p w14:paraId="1C25DEAF" w14:textId="77777777" w:rsidR="003B6175" w:rsidRPr="00DB5CEB" w:rsidRDefault="003B6175" w:rsidP="003313C9">
            <w:pPr>
              <w:jc w:val="both"/>
              <w:rPr>
                <w:rFonts w:cs="Arial"/>
                <w:sz w:val="20"/>
                <w:szCs w:val="20"/>
              </w:rPr>
            </w:pPr>
            <w:r>
              <w:rPr>
                <w:rFonts w:cs="Arial"/>
                <w:sz w:val="20"/>
                <w:szCs w:val="20"/>
              </w:rPr>
              <w:t>6</w:t>
            </w:r>
          </w:p>
        </w:tc>
      </w:tr>
    </w:tbl>
    <w:p w14:paraId="71389D6D" w14:textId="77777777" w:rsidR="00A457E6" w:rsidRPr="00DB5CEB" w:rsidRDefault="00A457E6" w:rsidP="00A457E6">
      <w:pPr>
        <w:pStyle w:val="BodyText"/>
      </w:pPr>
    </w:p>
    <w:p w14:paraId="23FC476D" w14:textId="77777777" w:rsidR="00A457E6" w:rsidRPr="00DB5CEB" w:rsidRDefault="00A457E6" w:rsidP="00A457E6">
      <w:pPr>
        <w:pStyle w:val="BodyText"/>
        <w:sectPr w:rsidR="00A457E6" w:rsidRPr="00DB5CEB" w:rsidSect="003313C9">
          <w:headerReference w:type="default" r:id="rId21"/>
          <w:footerReference w:type="default" r:id="rId22"/>
          <w:pgSz w:w="16838" w:h="11906" w:orient="landscape" w:code="9"/>
          <w:pgMar w:top="907" w:right="567" w:bottom="794" w:left="567" w:header="850" w:footer="850" w:gutter="0"/>
          <w:cols w:space="708"/>
          <w:docGrid w:linePitch="360"/>
        </w:sectPr>
      </w:pPr>
    </w:p>
    <w:p w14:paraId="204CD892" w14:textId="77777777" w:rsidR="00A457E6" w:rsidRPr="00DB5CEB" w:rsidRDefault="00A457E6" w:rsidP="00A457E6">
      <w:pPr>
        <w:pStyle w:val="Module"/>
      </w:pPr>
      <w:bookmarkStart w:id="111" w:name="_Toc419881223"/>
      <w:bookmarkStart w:id="112" w:name="_Toc442608040"/>
      <w:bookmarkStart w:id="113" w:name="_Toc471895758"/>
      <w:r w:rsidRPr="00DB5CEB">
        <w:lastRenderedPageBreak/>
        <w:t>MODULE 2A</w:t>
      </w:r>
      <w:r w:rsidRPr="00DB5CEB">
        <w:tab/>
        <w:t>NAUTICAL KNOWLEDGE (GENERAL)</w:t>
      </w:r>
      <w:bookmarkEnd w:id="111"/>
      <w:bookmarkEnd w:id="112"/>
      <w:bookmarkEnd w:id="113"/>
    </w:p>
    <w:p w14:paraId="3F1D26D1" w14:textId="77777777" w:rsidR="00A457E6" w:rsidRPr="00DB5CEB" w:rsidRDefault="00A457E6" w:rsidP="00A457E6">
      <w:pPr>
        <w:pStyle w:val="Module"/>
      </w:pPr>
      <w:bookmarkStart w:id="114" w:name="_Toc419881224"/>
      <w:bookmarkStart w:id="115" w:name="_Toc442608041"/>
      <w:bookmarkStart w:id="116" w:name="_Toc471895759"/>
      <w:r w:rsidRPr="00DB5CEB">
        <w:t>MODULE 2B</w:t>
      </w:r>
      <w:r w:rsidRPr="00DB5CEB">
        <w:tab/>
        <w:t>POSITION; NAVIGATION; TIMING AND METEOROLOGY</w:t>
      </w:r>
      <w:bookmarkEnd w:id="114"/>
      <w:bookmarkEnd w:id="115"/>
      <w:bookmarkEnd w:id="116"/>
    </w:p>
    <w:p w14:paraId="5C66E83B" w14:textId="77777777" w:rsidR="00A457E6" w:rsidRPr="00DB5CEB" w:rsidRDefault="00A457E6" w:rsidP="00AC210C">
      <w:pPr>
        <w:pStyle w:val="Heading1"/>
        <w:numPr>
          <w:ilvl w:val="0"/>
          <w:numId w:val="44"/>
        </w:numPr>
      </w:pPr>
      <w:bookmarkStart w:id="117" w:name="_Toc442608042"/>
      <w:bookmarkStart w:id="118" w:name="_Toc471895760"/>
      <w:r w:rsidRPr="00DB5CEB">
        <w:t>INTRODUCTION</w:t>
      </w:r>
      <w:bookmarkEnd w:id="117"/>
      <w:bookmarkEnd w:id="118"/>
    </w:p>
    <w:p w14:paraId="72E80422" w14:textId="77777777" w:rsidR="00A457E6" w:rsidRPr="00DB5CEB" w:rsidRDefault="00A457E6" w:rsidP="00A457E6">
      <w:pPr>
        <w:pStyle w:val="Heading1separatationline"/>
      </w:pPr>
    </w:p>
    <w:p w14:paraId="49F39159" w14:textId="77777777" w:rsidR="00A457E6" w:rsidRPr="00DB5CEB" w:rsidRDefault="00A457E6" w:rsidP="00A457E6">
      <w:pPr>
        <w:pStyle w:val="BodyText"/>
      </w:pPr>
      <w:r w:rsidRPr="00DB5CEB">
        <w:t>Module 2 is split into two parts.  Module 2A is designed primarily for participants with little or no previous nautical knowledge or experience.  It provides a basic understanding of nautical terms and their application in AtoN management.  Participants who hold a recognised recreational yachting qualification such as those issued by the RYA or other equivalent regional organisation might be sufficiently competent in Module 2A elements.  This should be determined during the Training Needs Analysis process.</w:t>
      </w:r>
    </w:p>
    <w:p w14:paraId="201BED0F" w14:textId="77777777" w:rsidR="00A457E6" w:rsidRPr="00DB5CEB" w:rsidRDefault="00A457E6" w:rsidP="00A457E6">
      <w:pPr>
        <w:pStyle w:val="BodyText"/>
      </w:pPr>
      <w:r w:rsidRPr="00DB5CEB">
        <w:t xml:space="preserve">Module 2B introduces both traditional short-range and electronic Aids to Navigation (AtoN) including the IALA Maritime Buoyage System (MBS), Electronic Positioning Systems (EPS) and pilotage as a service to navigation. </w:t>
      </w:r>
      <w:r w:rsidR="001A7AE2">
        <w:t xml:space="preserve"> </w:t>
      </w:r>
      <w:r w:rsidRPr="00DB5CEB">
        <w:t>More technical issues are addressed in Module 4.  This Module covers both natural and human generated factors affecting the performance of AtoN and methods to mitigate these effects for which a basic understanding of meteorology is required.</w:t>
      </w:r>
    </w:p>
    <w:p w14:paraId="6A62173D" w14:textId="77777777" w:rsidR="00A457E6" w:rsidRPr="00DB5CEB" w:rsidRDefault="00A457E6" w:rsidP="00A457E6">
      <w:pPr>
        <w:pStyle w:val="BodyText"/>
      </w:pPr>
      <w:r w:rsidRPr="00DB5CEB">
        <w:t>Instructors for these modules should hold international nautical qualifications recognised by the International Maritime Organisation.  See Part C 4.1 for further guidance.</w:t>
      </w:r>
    </w:p>
    <w:p w14:paraId="5022613E" w14:textId="77777777" w:rsidR="00A457E6" w:rsidRPr="00DB5CEB" w:rsidRDefault="00A457E6" w:rsidP="00AC210C">
      <w:pPr>
        <w:pStyle w:val="Heading1"/>
      </w:pPr>
      <w:bookmarkStart w:id="119" w:name="_Toc442608043"/>
      <w:bookmarkStart w:id="120" w:name="_Toc471895761"/>
      <w:r w:rsidRPr="00DB5CEB">
        <w:t>SUBJECT FRAMEWORK</w:t>
      </w:r>
      <w:bookmarkEnd w:id="119"/>
      <w:bookmarkEnd w:id="120"/>
    </w:p>
    <w:p w14:paraId="51F95872" w14:textId="77777777" w:rsidR="00A457E6" w:rsidRPr="00DB5CEB" w:rsidRDefault="00A457E6" w:rsidP="00A457E6">
      <w:pPr>
        <w:pStyle w:val="Heading1separatationline"/>
      </w:pPr>
    </w:p>
    <w:p w14:paraId="65C2EDD8" w14:textId="77777777" w:rsidR="00A457E6" w:rsidRPr="00DB5CEB" w:rsidRDefault="00A457E6" w:rsidP="00AC210C">
      <w:pPr>
        <w:pStyle w:val="Heading2"/>
      </w:pPr>
      <w:bookmarkStart w:id="121" w:name="_Toc442608044"/>
      <w:bookmarkStart w:id="122" w:name="_Toc471895762"/>
      <w:r w:rsidRPr="00DB5CEB">
        <w:t>Scope</w:t>
      </w:r>
      <w:bookmarkEnd w:id="121"/>
      <w:bookmarkEnd w:id="122"/>
    </w:p>
    <w:p w14:paraId="022B6EE9" w14:textId="77777777" w:rsidR="00A457E6" w:rsidRPr="00DB5CEB" w:rsidRDefault="00A457E6" w:rsidP="00A457E6">
      <w:pPr>
        <w:pStyle w:val="Heading2separationline"/>
      </w:pPr>
    </w:p>
    <w:p w14:paraId="574A8249" w14:textId="77777777" w:rsidR="00A457E6" w:rsidRPr="00DB5CEB" w:rsidRDefault="00A457E6" w:rsidP="00A457E6">
      <w:pPr>
        <w:pStyle w:val="BodyText"/>
      </w:pPr>
      <w:r w:rsidRPr="00DB5CEB">
        <w:t>The syllabus for Module 2A requires participants to gain the appropriate level of competence in the principles of maritime navigation, hydrographic factors affecting navigation such as dangers and tides and the use and correction of both paper and electronic nautical charts and publications.</w:t>
      </w:r>
    </w:p>
    <w:p w14:paraId="607519B7" w14:textId="77777777" w:rsidR="00A457E6" w:rsidRPr="00DB5CEB" w:rsidRDefault="00A457E6" w:rsidP="00A457E6">
      <w:pPr>
        <w:pStyle w:val="BodyText"/>
      </w:pPr>
      <w:r w:rsidRPr="00DB5CEB">
        <w:t>The syllabus for Module 2B requires participants to gain a detailed knowledge of the IALA MBS and other appropriate levels of competence in the types and limitations of electronic positioning systems; the function of pilotage as a service to navigation and the effect of meteorological conditions on AtoN performance.</w:t>
      </w:r>
    </w:p>
    <w:p w14:paraId="0768613E" w14:textId="77777777" w:rsidR="00A457E6" w:rsidRPr="00DB5CEB" w:rsidRDefault="00A457E6" w:rsidP="00AC210C">
      <w:pPr>
        <w:pStyle w:val="Heading2"/>
      </w:pPr>
      <w:bookmarkStart w:id="123" w:name="_Toc442608045"/>
      <w:bookmarkStart w:id="124" w:name="_Toc471895763"/>
      <w:r w:rsidRPr="00DB5CEB">
        <w:t>Aims</w:t>
      </w:r>
      <w:bookmarkEnd w:id="123"/>
      <w:bookmarkEnd w:id="124"/>
    </w:p>
    <w:p w14:paraId="4A67403E" w14:textId="77777777" w:rsidR="00A457E6" w:rsidRPr="00DB5CEB" w:rsidRDefault="00A457E6" w:rsidP="00A457E6">
      <w:pPr>
        <w:pStyle w:val="Heading2separationline"/>
      </w:pPr>
    </w:p>
    <w:p w14:paraId="7618779E" w14:textId="77777777" w:rsidR="00A457E6" w:rsidRPr="00DB5CEB" w:rsidRDefault="00A457E6" w:rsidP="00A457E6">
      <w:pPr>
        <w:pStyle w:val="BodyText"/>
      </w:pPr>
      <w:r w:rsidRPr="00DB5CEB">
        <w:t>On successful completion of Module 2A, participants will demonstrate the ability to plot geographic positions on nautical paper charts; identify charted navigational hazards; calculate tidal heights from charted depths and predicted tides; assess the rate and direction of tidal flow and keep nautical publications updated from information broadcast by the World-Wide Navigation Warning Service.</w:t>
      </w:r>
    </w:p>
    <w:p w14:paraId="23B1D439" w14:textId="77777777" w:rsidR="00A457E6" w:rsidRPr="00DB5CEB" w:rsidRDefault="00A457E6" w:rsidP="00A457E6">
      <w:pPr>
        <w:pStyle w:val="BodyText"/>
      </w:pPr>
      <w:r w:rsidRPr="00DB5CEB">
        <w:t>On successful completion of Module 2B, participants will demonstrate a detailed understanding of the IALA Maritime Buoyage system and the ability to apply theoretical principles affecting the performance of aids to navigation to the management of AtoN service provision.</w:t>
      </w:r>
      <w:bookmarkStart w:id="125" w:name="_Toc434514869"/>
    </w:p>
    <w:p w14:paraId="782750DE" w14:textId="77777777" w:rsidR="00A457E6" w:rsidRPr="00DB5CEB" w:rsidRDefault="00A457E6" w:rsidP="00A457E6">
      <w:pPr>
        <w:pStyle w:val="BodyText"/>
      </w:pPr>
    </w:p>
    <w:p w14:paraId="17563D67" w14:textId="77777777" w:rsidR="00A457E6" w:rsidRPr="00DB5CEB" w:rsidRDefault="00A457E6" w:rsidP="00A457E6">
      <w:pPr>
        <w:pStyle w:val="BodyText"/>
        <w:sectPr w:rsidR="00A457E6" w:rsidRPr="00DB5CEB" w:rsidSect="003313C9">
          <w:headerReference w:type="default" r:id="rId23"/>
          <w:footerReference w:type="default" r:id="rId24"/>
          <w:pgSz w:w="11906" w:h="16838" w:code="9"/>
          <w:pgMar w:top="567" w:right="794" w:bottom="567" w:left="907" w:header="850" w:footer="850" w:gutter="0"/>
          <w:cols w:space="708"/>
          <w:docGrid w:linePitch="360"/>
        </w:sectPr>
      </w:pPr>
    </w:p>
    <w:p w14:paraId="627E497F" w14:textId="77777777" w:rsidR="00A457E6" w:rsidRPr="00DB5CEB" w:rsidRDefault="00A457E6" w:rsidP="00A457E6">
      <w:pPr>
        <w:pStyle w:val="BodyText"/>
      </w:pPr>
    </w:p>
    <w:p w14:paraId="21D66601" w14:textId="77777777" w:rsidR="00A457E6" w:rsidRPr="00DB5CEB" w:rsidRDefault="00A457E6" w:rsidP="00AC210C">
      <w:pPr>
        <w:pStyle w:val="Heading1"/>
      </w:pPr>
      <w:bookmarkStart w:id="126" w:name="_Toc442420994"/>
      <w:bookmarkStart w:id="127" w:name="_Toc442608046"/>
      <w:bookmarkStart w:id="128" w:name="_Toc471895764"/>
      <w:r w:rsidRPr="00DB5CEB">
        <w:t>DETAILED TEACHING SYLLABUS FOR MODULE 2A NAUTICAL KNOWLEDGE (GENERAL)</w:t>
      </w:r>
      <w:bookmarkEnd w:id="126"/>
      <w:bookmarkEnd w:id="127"/>
      <w:bookmarkEnd w:id="128"/>
    </w:p>
    <w:p w14:paraId="3913F82D" w14:textId="77777777" w:rsidR="00AC210C" w:rsidRPr="00DB5CEB" w:rsidRDefault="00AC210C" w:rsidP="00DB7AD1">
      <w:pPr>
        <w:pStyle w:val="Headingseparationline-landscape"/>
      </w:pPr>
      <w:bookmarkStart w:id="129" w:name="_Toc434431728"/>
    </w:p>
    <w:p w14:paraId="4E249895" w14:textId="77777777" w:rsidR="00A457E6" w:rsidRPr="00DB5CEB" w:rsidRDefault="00A457E6" w:rsidP="00A457E6">
      <w:pPr>
        <w:pStyle w:val="Tablecaption"/>
      </w:pPr>
      <w:bookmarkStart w:id="130" w:name="_Toc442347375"/>
      <w:bookmarkStart w:id="131" w:name="_Toc471895796"/>
      <w:r w:rsidRPr="00DB5CEB">
        <w:t>Detailed Teaching Syllabus Module 2A</w:t>
      </w:r>
      <w:bookmarkEnd w:id="129"/>
      <w:bookmarkEnd w:id="130"/>
      <w:bookmarkEnd w:id="131"/>
    </w:p>
    <w:tbl>
      <w:tblPr>
        <w:tblStyle w:val="TableGrid"/>
        <w:tblW w:w="14312" w:type="dxa"/>
        <w:jc w:val="center"/>
        <w:tblLayout w:type="fixed"/>
        <w:tblLook w:val="04A0" w:firstRow="1" w:lastRow="0" w:firstColumn="1" w:lastColumn="0" w:noHBand="0" w:noVBand="1"/>
      </w:tblPr>
      <w:tblGrid>
        <w:gridCol w:w="683"/>
        <w:gridCol w:w="872"/>
        <w:gridCol w:w="1417"/>
        <w:gridCol w:w="4961"/>
        <w:gridCol w:w="709"/>
        <w:gridCol w:w="1985"/>
        <w:gridCol w:w="2976"/>
        <w:gridCol w:w="709"/>
      </w:tblGrid>
      <w:tr w:rsidR="00A457E6" w:rsidRPr="00DB5CEB" w14:paraId="09BF6483" w14:textId="77777777" w:rsidTr="003313C9">
        <w:trPr>
          <w:cantSplit/>
          <w:trHeight w:val="1293"/>
          <w:tblHeader/>
          <w:jc w:val="center"/>
        </w:trPr>
        <w:tc>
          <w:tcPr>
            <w:tcW w:w="683" w:type="dxa"/>
            <w:tcMar>
              <w:top w:w="28" w:type="dxa"/>
              <w:bottom w:w="28" w:type="dxa"/>
            </w:tcMar>
            <w:textDirection w:val="btLr"/>
          </w:tcPr>
          <w:p w14:paraId="6CFE7BD8" w14:textId="77777777" w:rsidR="00A457E6" w:rsidRPr="00DB5CEB" w:rsidRDefault="00A457E6" w:rsidP="003313C9">
            <w:pPr>
              <w:pStyle w:val="Tableheading"/>
              <w:rPr>
                <w:lang w:val="en-GB"/>
              </w:rPr>
            </w:pPr>
            <w:r w:rsidRPr="00DB5CEB">
              <w:rPr>
                <w:lang w:val="en-GB"/>
              </w:rPr>
              <w:t>Module</w:t>
            </w:r>
          </w:p>
        </w:tc>
        <w:tc>
          <w:tcPr>
            <w:tcW w:w="872" w:type="dxa"/>
            <w:tcMar>
              <w:top w:w="28" w:type="dxa"/>
              <w:bottom w:w="28" w:type="dxa"/>
            </w:tcMar>
            <w:textDirection w:val="btLr"/>
          </w:tcPr>
          <w:p w14:paraId="79E20700" w14:textId="77777777" w:rsidR="00A457E6" w:rsidRPr="00DB5CEB" w:rsidRDefault="00A457E6" w:rsidP="003313C9">
            <w:pPr>
              <w:pStyle w:val="Tableheading"/>
              <w:rPr>
                <w:lang w:val="en-GB"/>
              </w:rPr>
            </w:pPr>
            <w:r w:rsidRPr="00DB5CEB">
              <w:rPr>
                <w:lang w:val="en-GB"/>
              </w:rPr>
              <w:t>Element</w:t>
            </w:r>
          </w:p>
        </w:tc>
        <w:tc>
          <w:tcPr>
            <w:tcW w:w="1417" w:type="dxa"/>
            <w:tcMar>
              <w:top w:w="28" w:type="dxa"/>
              <w:bottom w:w="28" w:type="dxa"/>
            </w:tcMar>
            <w:textDirection w:val="btLr"/>
          </w:tcPr>
          <w:p w14:paraId="6F337CD0" w14:textId="77777777" w:rsidR="00A457E6" w:rsidRPr="00DB5CEB" w:rsidRDefault="00A457E6" w:rsidP="003313C9">
            <w:pPr>
              <w:pStyle w:val="Tableheading"/>
              <w:rPr>
                <w:lang w:val="en-GB"/>
              </w:rPr>
            </w:pPr>
            <w:r w:rsidRPr="00DB5CEB">
              <w:rPr>
                <w:lang w:val="en-GB"/>
              </w:rPr>
              <w:t>Sub-element</w:t>
            </w:r>
          </w:p>
        </w:tc>
        <w:tc>
          <w:tcPr>
            <w:tcW w:w="4961" w:type="dxa"/>
            <w:tcMar>
              <w:top w:w="28" w:type="dxa"/>
              <w:bottom w:w="28" w:type="dxa"/>
            </w:tcMar>
            <w:vAlign w:val="center"/>
          </w:tcPr>
          <w:p w14:paraId="25483478" w14:textId="77777777" w:rsidR="00A457E6" w:rsidRPr="00DB5CEB" w:rsidRDefault="00A457E6" w:rsidP="003313C9">
            <w:pPr>
              <w:pStyle w:val="Tableheading"/>
              <w:rPr>
                <w:lang w:val="en-GB"/>
              </w:rPr>
            </w:pPr>
            <w:r w:rsidRPr="00DB5CEB">
              <w:rPr>
                <w:lang w:val="en-GB"/>
              </w:rPr>
              <w:t>Subject</w:t>
            </w:r>
          </w:p>
        </w:tc>
        <w:tc>
          <w:tcPr>
            <w:tcW w:w="709" w:type="dxa"/>
            <w:tcMar>
              <w:top w:w="28" w:type="dxa"/>
              <w:bottom w:w="28" w:type="dxa"/>
            </w:tcMar>
            <w:textDirection w:val="btLr"/>
          </w:tcPr>
          <w:p w14:paraId="5E11B1A4" w14:textId="77777777" w:rsidR="00A457E6" w:rsidRPr="00DB5CEB" w:rsidRDefault="00A457E6" w:rsidP="003313C9">
            <w:pPr>
              <w:pStyle w:val="Tableheading"/>
              <w:rPr>
                <w:lang w:val="en-GB"/>
              </w:rPr>
            </w:pPr>
            <w:r w:rsidRPr="00DB5CEB">
              <w:rPr>
                <w:lang w:val="en-GB"/>
              </w:rPr>
              <w:t>Level of Competence</w:t>
            </w:r>
          </w:p>
        </w:tc>
        <w:tc>
          <w:tcPr>
            <w:tcW w:w="1985" w:type="dxa"/>
            <w:tcMar>
              <w:top w:w="28" w:type="dxa"/>
              <w:bottom w:w="28" w:type="dxa"/>
            </w:tcMar>
            <w:vAlign w:val="center"/>
          </w:tcPr>
          <w:p w14:paraId="67D8B672"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976" w:type="dxa"/>
            <w:tcMar>
              <w:top w:w="28" w:type="dxa"/>
              <w:bottom w:w="28" w:type="dxa"/>
            </w:tcMar>
            <w:vAlign w:val="center"/>
          </w:tcPr>
          <w:p w14:paraId="7FDC1365" w14:textId="77777777" w:rsidR="00A457E6" w:rsidRPr="00DB5CEB" w:rsidRDefault="00A457E6" w:rsidP="003313C9">
            <w:pPr>
              <w:pStyle w:val="Tableheading"/>
              <w:rPr>
                <w:lang w:val="en-GB"/>
              </w:rPr>
            </w:pPr>
            <w:r w:rsidRPr="00DB5CEB">
              <w:rPr>
                <w:lang w:val="en-GB"/>
              </w:rPr>
              <w:t>References</w:t>
            </w:r>
          </w:p>
          <w:p w14:paraId="38E0FDAE" w14:textId="77777777" w:rsidR="00A457E6" w:rsidRPr="00DB5CEB" w:rsidRDefault="00A457E6" w:rsidP="003313C9">
            <w:pPr>
              <w:pStyle w:val="Tableheading"/>
              <w:rPr>
                <w:lang w:val="en-GB"/>
              </w:rPr>
            </w:pPr>
          </w:p>
          <w:p w14:paraId="2A70DCF2" w14:textId="77777777" w:rsidR="00A457E6" w:rsidRPr="00DB5CEB" w:rsidRDefault="00A457E6" w:rsidP="003313C9">
            <w:pPr>
              <w:pStyle w:val="Tableheading"/>
              <w:rPr>
                <w:lang w:val="en-GB"/>
              </w:rPr>
            </w:pPr>
            <w:r w:rsidRPr="00DB5CEB">
              <w:rPr>
                <w:lang w:val="en-GB"/>
              </w:rPr>
              <w:t>Rec = Recommendation</w:t>
            </w:r>
          </w:p>
          <w:p w14:paraId="46D8F67F" w14:textId="77777777" w:rsidR="00A457E6" w:rsidRPr="00DB5CEB" w:rsidRDefault="00A457E6" w:rsidP="003313C9">
            <w:pPr>
              <w:pStyle w:val="Tableheading"/>
              <w:rPr>
                <w:lang w:val="en-GB"/>
              </w:rPr>
            </w:pPr>
            <w:r w:rsidRPr="00DB5CEB">
              <w:rPr>
                <w:lang w:val="en-GB"/>
              </w:rPr>
              <w:t>GL = Guideline</w:t>
            </w:r>
          </w:p>
        </w:tc>
        <w:tc>
          <w:tcPr>
            <w:tcW w:w="709" w:type="dxa"/>
            <w:tcMar>
              <w:top w:w="28" w:type="dxa"/>
              <w:bottom w:w="28" w:type="dxa"/>
            </w:tcMar>
            <w:textDirection w:val="btLr"/>
          </w:tcPr>
          <w:p w14:paraId="0C754406" w14:textId="77777777" w:rsidR="00A457E6" w:rsidRPr="00DB5CEB" w:rsidRDefault="00A457E6" w:rsidP="003313C9">
            <w:pPr>
              <w:pStyle w:val="Tableheading"/>
              <w:rPr>
                <w:lang w:val="en-GB"/>
              </w:rPr>
            </w:pPr>
            <w:r w:rsidRPr="00DB5CEB">
              <w:rPr>
                <w:lang w:val="en-GB"/>
              </w:rPr>
              <w:t>Lecture No.</w:t>
            </w:r>
          </w:p>
        </w:tc>
      </w:tr>
      <w:tr w:rsidR="00A457E6" w:rsidRPr="00DB5CEB" w14:paraId="6A9B0CC2" w14:textId="77777777" w:rsidTr="003313C9">
        <w:trPr>
          <w:jc w:val="center"/>
        </w:trPr>
        <w:tc>
          <w:tcPr>
            <w:tcW w:w="683" w:type="dxa"/>
            <w:tcMar>
              <w:top w:w="28" w:type="dxa"/>
              <w:bottom w:w="28" w:type="dxa"/>
            </w:tcMar>
          </w:tcPr>
          <w:p w14:paraId="0E7FB043" w14:textId="77777777" w:rsidR="00A457E6" w:rsidRPr="00DB5CEB" w:rsidRDefault="00A457E6" w:rsidP="003313C9">
            <w:pPr>
              <w:pStyle w:val="Tabletext"/>
              <w:rPr>
                <w:b/>
              </w:rPr>
            </w:pPr>
            <w:r w:rsidRPr="00DB5CEB">
              <w:rPr>
                <w:b/>
              </w:rPr>
              <w:t>2A</w:t>
            </w:r>
          </w:p>
        </w:tc>
        <w:tc>
          <w:tcPr>
            <w:tcW w:w="872" w:type="dxa"/>
            <w:shd w:val="clear" w:color="auto" w:fill="94D9D5"/>
            <w:tcMar>
              <w:top w:w="28" w:type="dxa"/>
              <w:bottom w:w="28" w:type="dxa"/>
            </w:tcMar>
          </w:tcPr>
          <w:p w14:paraId="5399B66E" w14:textId="77777777" w:rsidR="00A457E6" w:rsidRPr="00DB5CEB" w:rsidRDefault="00A457E6" w:rsidP="003313C9">
            <w:pPr>
              <w:pStyle w:val="Tabletext"/>
              <w:rPr>
                <w:b/>
              </w:rPr>
            </w:pPr>
          </w:p>
        </w:tc>
        <w:tc>
          <w:tcPr>
            <w:tcW w:w="1417" w:type="dxa"/>
            <w:vMerge w:val="restart"/>
            <w:shd w:val="clear" w:color="auto" w:fill="94D9D5"/>
            <w:tcMar>
              <w:top w:w="28" w:type="dxa"/>
              <w:bottom w:w="28" w:type="dxa"/>
            </w:tcMar>
          </w:tcPr>
          <w:p w14:paraId="4AF88DBA" w14:textId="77777777" w:rsidR="00A457E6" w:rsidRPr="00DB5CEB" w:rsidRDefault="00A457E6" w:rsidP="003313C9">
            <w:pPr>
              <w:pStyle w:val="Tabletext"/>
              <w:rPr>
                <w:b/>
              </w:rPr>
            </w:pPr>
          </w:p>
        </w:tc>
        <w:tc>
          <w:tcPr>
            <w:tcW w:w="4961" w:type="dxa"/>
            <w:tcMar>
              <w:top w:w="28" w:type="dxa"/>
              <w:bottom w:w="28" w:type="dxa"/>
            </w:tcMar>
          </w:tcPr>
          <w:p w14:paraId="3C61E466" w14:textId="77777777" w:rsidR="00A457E6" w:rsidRPr="00DB5CEB" w:rsidRDefault="00A457E6" w:rsidP="003313C9">
            <w:pPr>
              <w:pStyle w:val="Tabletext"/>
              <w:jc w:val="center"/>
              <w:rPr>
                <w:b/>
              </w:rPr>
            </w:pPr>
            <w:r w:rsidRPr="00DB5CEB">
              <w:rPr>
                <w:b/>
              </w:rPr>
              <w:t>NAUTICAL KNOWLEDGE (GENERAL)</w:t>
            </w:r>
          </w:p>
        </w:tc>
        <w:tc>
          <w:tcPr>
            <w:tcW w:w="6379" w:type="dxa"/>
            <w:gridSpan w:val="4"/>
            <w:vMerge w:val="restart"/>
            <w:shd w:val="clear" w:color="auto" w:fill="94D9D5"/>
            <w:tcMar>
              <w:top w:w="28" w:type="dxa"/>
              <w:bottom w:w="28" w:type="dxa"/>
            </w:tcMar>
          </w:tcPr>
          <w:p w14:paraId="1283F001" w14:textId="77777777" w:rsidR="00A457E6" w:rsidRPr="00DB5CEB" w:rsidRDefault="00A457E6" w:rsidP="003313C9">
            <w:pPr>
              <w:pStyle w:val="Tabletext"/>
              <w:rPr>
                <w:b/>
              </w:rPr>
            </w:pPr>
          </w:p>
        </w:tc>
      </w:tr>
      <w:tr w:rsidR="00A457E6" w:rsidRPr="00DB5CEB" w14:paraId="3DD1F444" w14:textId="77777777" w:rsidTr="003313C9">
        <w:trPr>
          <w:jc w:val="center"/>
        </w:trPr>
        <w:tc>
          <w:tcPr>
            <w:tcW w:w="683" w:type="dxa"/>
            <w:tcMar>
              <w:top w:w="28" w:type="dxa"/>
              <w:bottom w:w="28" w:type="dxa"/>
            </w:tcMar>
          </w:tcPr>
          <w:p w14:paraId="594569BB" w14:textId="77777777" w:rsidR="00A457E6" w:rsidRPr="00DB5CEB" w:rsidRDefault="00A457E6" w:rsidP="003313C9">
            <w:pPr>
              <w:pStyle w:val="Tabletext"/>
              <w:rPr>
                <w:b/>
              </w:rPr>
            </w:pPr>
          </w:p>
        </w:tc>
        <w:tc>
          <w:tcPr>
            <w:tcW w:w="872" w:type="dxa"/>
            <w:tcMar>
              <w:top w:w="28" w:type="dxa"/>
              <w:bottom w:w="28" w:type="dxa"/>
            </w:tcMar>
          </w:tcPr>
          <w:p w14:paraId="56F6236B" w14:textId="77777777" w:rsidR="00A457E6" w:rsidRPr="00DB5CEB" w:rsidRDefault="00A457E6" w:rsidP="003313C9">
            <w:pPr>
              <w:pStyle w:val="Tabletext"/>
              <w:rPr>
                <w:b/>
              </w:rPr>
            </w:pPr>
            <w:r w:rsidRPr="00DB5CEB">
              <w:rPr>
                <w:b/>
              </w:rPr>
              <w:t>2a.1</w:t>
            </w:r>
          </w:p>
        </w:tc>
        <w:tc>
          <w:tcPr>
            <w:tcW w:w="1417" w:type="dxa"/>
            <w:vMerge/>
            <w:shd w:val="clear" w:color="auto" w:fill="94D9D5"/>
            <w:tcMar>
              <w:top w:w="28" w:type="dxa"/>
              <w:bottom w:w="28" w:type="dxa"/>
            </w:tcMar>
          </w:tcPr>
          <w:p w14:paraId="3BB99CB5" w14:textId="77777777" w:rsidR="00A457E6" w:rsidRPr="00DB5CEB" w:rsidRDefault="00A457E6" w:rsidP="003313C9">
            <w:pPr>
              <w:pStyle w:val="Tabletext"/>
              <w:rPr>
                <w:b/>
              </w:rPr>
            </w:pPr>
          </w:p>
        </w:tc>
        <w:tc>
          <w:tcPr>
            <w:tcW w:w="4961" w:type="dxa"/>
            <w:tcMar>
              <w:top w:w="28" w:type="dxa"/>
              <w:bottom w:w="28" w:type="dxa"/>
            </w:tcMar>
          </w:tcPr>
          <w:p w14:paraId="5ABDA79D" w14:textId="77777777" w:rsidR="00A457E6" w:rsidRPr="00DB5CEB" w:rsidRDefault="00A457E6" w:rsidP="003313C9">
            <w:pPr>
              <w:pStyle w:val="Tabletext"/>
              <w:rPr>
                <w:b/>
              </w:rPr>
            </w:pPr>
            <w:r w:rsidRPr="00DB5CEB">
              <w:rPr>
                <w:b/>
              </w:rPr>
              <w:t>Introduction – Principles of Navigation</w:t>
            </w:r>
          </w:p>
        </w:tc>
        <w:tc>
          <w:tcPr>
            <w:tcW w:w="6379" w:type="dxa"/>
            <w:gridSpan w:val="4"/>
            <w:vMerge/>
            <w:shd w:val="clear" w:color="auto" w:fill="94D9D5"/>
            <w:tcMar>
              <w:top w:w="28" w:type="dxa"/>
              <w:bottom w:w="28" w:type="dxa"/>
            </w:tcMar>
          </w:tcPr>
          <w:p w14:paraId="38D42666" w14:textId="77777777" w:rsidR="00A457E6" w:rsidRPr="00DB5CEB" w:rsidRDefault="00A457E6" w:rsidP="003313C9">
            <w:pPr>
              <w:pStyle w:val="Tabletext"/>
              <w:rPr>
                <w:b/>
              </w:rPr>
            </w:pPr>
          </w:p>
        </w:tc>
      </w:tr>
      <w:tr w:rsidR="003B6175" w:rsidRPr="00DB5CEB" w14:paraId="5998D0E4" w14:textId="77777777" w:rsidTr="003313C9">
        <w:trPr>
          <w:jc w:val="center"/>
        </w:trPr>
        <w:tc>
          <w:tcPr>
            <w:tcW w:w="683" w:type="dxa"/>
            <w:tcMar>
              <w:top w:w="28" w:type="dxa"/>
              <w:bottom w:w="28" w:type="dxa"/>
            </w:tcMar>
          </w:tcPr>
          <w:p w14:paraId="3A94AD0B" w14:textId="77777777" w:rsidR="003B6175" w:rsidRPr="00DB5CEB" w:rsidRDefault="003B6175" w:rsidP="003313C9">
            <w:pPr>
              <w:pStyle w:val="Tabletext"/>
            </w:pPr>
          </w:p>
        </w:tc>
        <w:tc>
          <w:tcPr>
            <w:tcW w:w="872" w:type="dxa"/>
            <w:tcMar>
              <w:top w:w="28" w:type="dxa"/>
              <w:bottom w:w="28" w:type="dxa"/>
            </w:tcMar>
          </w:tcPr>
          <w:p w14:paraId="74BF5EC0" w14:textId="77777777" w:rsidR="003B6175" w:rsidRPr="00DB5CEB" w:rsidRDefault="003B6175" w:rsidP="003313C9">
            <w:pPr>
              <w:pStyle w:val="Tabletext"/>
            </w:pPr>
          </w:p>
        </w:tc>
        <w:tc>
          <w:tcPr>
            <w:tcW w:w="1417" w:type="dxa"/>
            <w:shd w:val="clear" w:color="auto" w:fill="auto"/>
            <w:tcMar>
              <w:top w:w="28" w:type="dxa"/>
              <w:bottom w:w="28" w:type="dxa"/>
            </w:tcMar>
          </w:tcPr>
          <w:p w14:paraId="6CA2F132" w14:textId="77777777" w:rsidR="003B6175" w:rsidRPr="00DB5CEB" w:rsidRDefault="003B6175" w:rsidP="003313C9">
            <w:pPr>
              <w:pStyle w:val="Tabletext"/>
            </w:pPr>
            <w:r w:rsidRPr="00DB5CEB">
              <w:t>2a.1.1</w:t>
            </w:r>
          </w:p>
        </w:tc>
        <w:tc>
          <w:tcPr>
            <w:tcW w:w="4961" w:type="dxa"/>
            <w:tcMar>
              <w:top w:w="28" w:type="dxa"/>
              <w:bottom w:w="28" w:type="dxa"/>
            </w:tcMar>
          </w:tcPr>
          <w:p w14:paraId="420BF856" w14:textId="77777777" w:rsidR="003B6175" w:rsidRPr="00DB5CEB" w:rsidRDefault="003B6175" w:rsidP="003313C9">
            <w:pPr>
              <w:pStyle w:val="Tabletext"/>
              <w:jc w:val="right"/>
            </w:pPr>
            <w:r w:rsidRPr="00DB5CEB">
              <w:t xml:space="preserve">Introduction to methods of navigation; Lines of Position </w:t>
            </w:r>
          </w:p>
        </w:tc>
        <w:tc>
          <w:tcPr>
            <w:tcW w:w="709" w:type="dxa"/>
            <w:shd w:val="clear" w:color="auto" w:fill="auto"/>
            <w:tcMar>
              <w:top w:w="28" w:type="dxa"/>
              <w:bottom w:w="28" w:type="dxa"/>
            </w:tcMar>
          </w:tcPr>
          <w:p w14:paraId="6042C7BE" w14:textId="77777777" w:rsidR="003B6175" w:rsidRPr="00DB5CEB" w:rsidRDefault="003B6175" w:rsidP="003313C9">
            <w:pPr>
              <w:pStyle w:val="Tabletext"/>
            </w:pPr>
            <w:r w:rsidRPr="00DB5CEB">
              <w:t>1</w:t>
            </w:r>
          </w:p>
        </w:tc>
        <w:tc>
          <w:tcPr>
            <w:tcW w:w="1985" w:type="dxa"/>
            <w:vMerge w:val="restart"/>
            <w:shd w:val="clear" w:color="auto" w:fill="auto"/>
            <w:tcMar>
              <w:top w:w="28" w:type="dxa"/>
              <w:bottom w:w="28" w:type="dxa"/>
            </w:tcMar>
          </w:tcPr>
          <w:p w14:paraId="7CF5AF51" w14:textId="77777777" w:rsidR="003B6175" w:rsidRPr="00DB5CEB" w:rsidRDefault="003B6175" w:rsidP="003313C9">
            <w:pPr>
              <w:pStyle w:val="Tabletext"/>
            </w:pPr>
            <w:r w:rsidRPr="00DB5CEB">
              <w:t>Nautical quiz to test existing knowledge</w:t>
            </w:r>
          </w:p>
        </w:tc>
        <w:tc>
          <w:tcPr>
            <w:tcW w:w="2976" w:type="dxa"/>
            <w:vMerge w:val="restart"/>
            <w:tcMar>
              <w:top w:w="28" w:type="dxa"/>
              <w:bottom w:w="28" w:type="dxa"/>
            </w:tcMar>
            <w:vAlign w:val="center"/>
          </w:tcPr>
          <w:p w14:paraId="7853BAD2" w14:textId="77777777" w:rsidR="003B6175" w:rsidRPr="00DB5CEB" w:rsidRDefault="003B6175" w:rsidP="003313C9">
            <w:pPr>
              <w:pStyle w:val="Tabletext"/>
            </w:pPr>
            <w:r w:rsidRPr="00DB5CEB">
              <w:t>NAVGUIDE Chapter 2.1; 2.2</w:t>
            </w:r>
          </w:p>
          <w:p w14:paraId="3F3308FE" w14:textId="77777777" w:rsidR="003B6175" w:rsidRPr="00DB5CEB" w:rsidRDefault="003B6175" w:rsidP="003313C9">
            <w:pPr>
              <w:pStyle w:val="Tabletext"/>
            </w:pPr>
            <w:r w:rsidRPr="00DB5CEB">
              <w:t>IMO Resolution A.923(23)</w:t>
            </w:r>
          </w:p>
          <w:p w14:paraId="23ECD81C" w14:textId="77777777" w:rsidR="003B6175" w:rsidRPr="00DB5CEB" w:rsidRDefault="003B6175" w:rsidP="003313C9">
            <w:pPr>
              <w:pStyle w:val="Tabletext"/>
            </w:pPr>
            <w:r w:rsidRPr="00DB5CEB">
              <w:t>NAVGUIDE 2.3</w:t>
            </w:r>
          </w:p>
          <w:p w14:paraId="502B69DC" w14:textId="77777777" w:rsidR="003B6175" w:rsidRPr="00DB5CEB" w:rsidRDefault="003B6175" w:rsidP="003313C9">
            <w:pPr>
              <w:pStyle w:val="Tabletext"/>
            </w:pPr>
            <w:r w:rsidRPr="00DB5CEB">
              <w:t>NAVGUIDE 2.4.1</w:t>
            </w:r>
          </w:p>
          <w:p w14:paraId="2C8905E6" w14:textId="77777777" w:rsidR="003B6175" w:rsidRPr="00DB5CEB" w:rsidRDefault="003B6175" w:rsidP="003313C9">
            <w:pPr>
              <w:pStyle w:val="Tabletext"/>
            </w:pPr>
            <w:r w:rsidRPr="00DB5CEB">
              <w:t>NAVGUIDE 2.4.2</w:t>
            </w:r>
          </w:p>
        </w:tc>
        <w:tc>
          <w:tcPr>
            <w:tcW w:w="709" w:type="dxa"/>
            <w:tcMar>
              <w:top w:w="28" w:type="dxa"/>
              <w:bottom w:w="28" w:type="dxa"/>
            </w:tcMar>
          </w:tcPr>
          <w:p w14:paraId="1FB40E64" w14:textId="77777777" w:rsidR="003B6175" w:rsidRPr="00DB5CEB" w:rsidRDefault="003B6175" w:rsidP="0073622C">
            <w:pPr>
              <w:pStyle w:val="Tabletext"/>
            </w:pPr>
            <w:r w:rsidRPr="00DB5CEB">
              <w:t>2</w:t>
            </w:r>
          </w:p>
        </w:tc>
      </w:tr>
      <w:tr w:rsidR="003B6175" w:rsidRPr="00DB5CEB" w14:paraId="169570A0" w14:textId="77777777" w:rsidTr="003313C9">
        <w:trPr>
          <w:jc w:val="center"/>
        </w:trPr>
        <w:tc>
          <w:tcPr>
            <w:tcW w:w="683" w:type="dxa"/>
            <w:tcMar>
              <w:top w:w="28" w:type="dxa"/>
              <w:bottom w:w="28" w:type="dxa"/>
            </w:tcMar>
          </w:tcPr>
          <w:p w14:paraId="5692AE5E" w14:textId="77777777" w:rsidR="003B6175" w:rsidRPr="00DB5CEB" w:rsidRDefault="003B6175" w:rsidP="003313C9">
            <w:pPr>
              <w:pStyle w:val="Tabletext"/>
            </w:pPr>
          </w:p>
        </w:tc>
        <w:tc>
          <w:tcPr>
            <w:tcW w:w="872" w:type="dxa"/>
            <w:tcMar>
              <w:top w:w="28" w:type="dxa"/>
              <w:bottom w:w="28" w:type="dxa"/>
            </w:tcMar>
          </w:tcPr>
          <w:p w14:paraId="5438296F" w14:textId="77777777" w:rsidR="003B6175" w:rsidRPr="00DB5CEB" w:rsidRDefault="003B6175" w:rsidP="003313C9">
            <w:pPr>
              <w:pStyle w:val="Tabletext"/>
            </w:pPr>
          </w:p>
        </w:tc>
        <w:tc>
          <w:tcPr>
            <w:tcW w:w="1417" w:type="dxa"/>
            <w:shd w:val="clear" w:color="auto" w:fill="auto"/>
            <w:tcMar>
              <w:top w:w="28" w:type="dxa"/>
              <w:bottom w:w="28" w:type="dxa"/>
            </w:tcMar>
          </w:tcPr>
          <w:p w14:paraId="099A66A3" w14:textId="77777777" w:rsidR="003B6175" w:rsidRPr="00DB5CEB" w:rsidRDefault="003B6175" w:rsidP="003313C9">
            <w:pPr>
              <w:pStyle w:val="Tabletext"/>
            </w:pPr>
            <w:r w:rsidRPr="00DB5CEB">
              <w:t>2a.1.2</w:t>
            </w:r>
          </w:p>
        </w:tc>
        <w:tc>
          <w:tcPr>
            <w:tcW w:w="4961" w:type="dxa"/>
            <w:tcMar>
              <w:top w:w="28" w:type="dxa"/>
              <w:bottom w:w="28" w:type="dxa"/>
            </w:tcMar>
          </w:tcPr>
          <w:p w14:paraId="0360307E" w14:textId="77777777" w:rsidR="003B6175" w:rsidRPr="00DB5CEB" w:rsidRDefault="003B6175" w:rsidP="003313C9">
            <w:pPr>
              <w:pStyle w:val="Tabletext"/>
              <w:jc w:val="right"/>
            </w:pPr>
            <w:r w:rsidRPr="00DB5CEB">
              <w:t>Accuracy standards</w:t>
            </w:r>
          </w:p>
        </w:tc>
        <w:tc>
          <w:tcPr>
            <w:tcW w:w="709" w:type="dxa"/>
            <w:shd w:val="clear" w:color="auto" w:fill="auto"/>
            <w:tcMar>
              <w:top w:w="28" w:type="dxa"/>
              <w:bottom w:w="28" w:type="dxa"/>
            </w:tcMar>
          </w:tcPr>
          <w:p w14:paraId="1C310ADF" w14:textId="77777777" w:rsidR="003B6175" w:rsidRPr="00DB5CEB" w:rsidRDefault="003B6175" w:rsidP="003313C9">
            <w:pPr>
              <w:pStyle w:val="Tabletext"/>
            </w:pPr>
            <w:r>
              <w:t>1</w:t>
            </w:r>
          </w:p>
        </w:tc>
        <w:tc>
          <w:tcPr>
            <w:tcW w:w="1985" w:type="dxa"/>
            <w:vMerge/>
            <w:shd w:val="clear" w:color="auto" w:fill="auto"/>
            <w:tcMar>
              <w:top w:w="28" w:type="dxa"/>
              <w:bottom w:w="28" w:type="dxa"/>
            </w:tcMar>
          </w:tcPr>
          <w:p w14:paraId="207AD03A" w14:textId="77777777" w:rsidR="003B6175" w:rsidRPr="00DB5CEB" w:rsidRDefault="003B6175" w:rsidP="003313C9">
            <w:pPr>
              <w:pStyle w:val="Tabletext"/>
            </w:pPr>
          </w:p>
        </w:tc>
        <w:tc>
          <w:tcPr>
            <w:tcW w:w="2976" w:type="dxa"/>
            <w:vMerge/>
            <w:tcMar>
              <w:top w:w="28" w:type="dxa"/>
              <w:bottom w:w="28" w:type="dxa"/>
            </w:tcMar>
            <w:vAlign w:val="center"/>
          </w:tcPr>
          <w:p w14:paraId="2292F1ED" w14:textId="77777777" w:rsidR="003B6175" w:rsidRPr="00DB5CEB" w:rsidRDefault="003B6175" w:rsidP="003313C9">
            <w:pPr>
              <w:pStyle w:val="Tabletext"/>
            </w:pPr>
          </w:p>
        </w:tc>
        <w:tc>
          <w:tcPr>
            <w:tcW w:w="709" w:type="dxa"/>
            <w:tcMar>
              <w:top w:w="28" w:type="dxa"/>
              <w:bottom w:w="28" w:type="dxa"/>
            </w:tcMar>
          </w:tcPr>
          <w:p w14:paraId="7A57D50E" w14:textId="77777777" w:rsidR="003B6175" w:rsidRPr="00DB5CEB" w:rsidRDefault="0073622C" w:rsidP="003313C9">
            <w:pPr>
              <w:pStyle w:val="Tabletext"/>
            </w:pPr>
            <w:r>
              <w:t>2</w:t>
            </w:r>
          </w:p>
        </w:tc>
      </w:tr>
      <w:tr w:rsidR="003B6175" w:rsidRPr="00DB5CEB" w14:paraId="7D863D62" w14:textId="77777777" w:rsidTr="003313C9">
        <w:trPr>
          <w:jc w:val="center"/>
        </w:trPr>
        <w:tc>
          <w:tcPr>
            <w:tcW w:w="683" w:type="dxa"/>
            <w:tcMar>
              <w:top w:w="28" w:type="dxa"/>
              <w:bottom w:w="28" w:type="dxa"/>
            </w:tcMar>
          </w:tcPr>
          <w:p w14:paraId="7E0E6B62" w14:textId="77777777" w:rsidR="003B6175" w:rsidRPr="00DB5CEB" w:rsidRDefault="003B6175" w:rsidP="003313C9">
            <w:pPr>
              <w:pStyle w:val="Tabletext"/>
            </w:pPr>
          </w:p>
        </w:tc>
        <w:tc>
          <w:tcPr>
            <w:tcW w:w="872" w:type="dxa"/>
            <w:tcMar>
              <w:top w:w="28" w:type="dxa"/>
              <w:bottom w:w="28" w:type="dxa"/>
            </w:tcMar>
          </w:tcPr>
          <w:p w14:paraId="0A3A96D3" w14:textId="77777777" w:rsidR="003B6175" w:rsidRPr="00DB5CEB" w:rsidRDefault="003B6175" w:rsidP="003313C9">
            <w:pPr>
              <w:pStyle w:val="Tabletext"/>
            </w:pPr>
          </w:p>
        </w:tc>
        <w:tc>
          <w:tcPr>
            <w:tcW w:w="1417" w:type="dxa"/>
            <w:shd w:val="clear" w:color="auto" w:fill="auto"/>
            <w:tcMar>
              <w:top w:w="28" w:type="dxa"/>
              <w:bottom w:w="28" w:type="dxa"/>
            </w:tcMar>
          </w:tcPr>
          <w:p w14:paraId="04B8D8D3" w14:textId="77777777" w:rsidR="003B6175" w:rsidRPr="00DB5CEB" w:rsidRDefault="003B6175" w:rsidP="003313C9">
            <w:pPr>
              <w:pStyle w:val="Tabletext"/>
            </w:pPr>
            <w:r w:rsidRPr="00DB5CEB">
              <w:t>2a.1.3</w:t>
            </w:r>
          </w:p>
        </w:tc>
        <w:tc>
          <w:tcPr>
            <w:tcW w:w="4961" w:type="dxa"/>
            <w:tcMar>
              <w:top w:w="28" w:type="dxa"/>
              <w:bottom w:w="28" w:type="dxa"/>
            </w:tcMar>
          </w:tcPr>
          <w:p w14:paraId="4262C4A9" w14:textId="77777777" w:rsidR="003B6175" w:rsidRPr="00DB5CEB" w:rsidRDefault="003B6175" w:rsidP="003313C9">
            <w:pPr>
              <w:pStyle w:val="Tabletext"/>
              <w:jc w:val="right"/>
            </w:pPr>
            <w:r w:rsidRPr="00DB5CEB">
              <w:t>Phases of navigation: offshore; coastal; restricted waters</w:t>
            </w:r>
          </w:p>
        </w:tc>
        <w:tc>
          <w:tcPr>
            <w:tcW w:w="709" w:type="dxa"/>
            <w:shd w:val="clear" w:color="auto" w:fill="auto"/>
            <w:tcMar>
              <w:top w:w="28" w:type="dxa"/>
              <w:bottom w:w="28" w:type="dxa"/>
            </w:tcMar>
          </w:tcPr>
          <w:p w14:paraId="621F4F19" w14:textId="77777777" w:rsidR="003B6175" w:rsidRPr="00DB5CEB" w:rsidRDefault="003B6175" w:rsidP="003313C9">
            <w:pPr>
              <w:pStyle w:val="Tabletext"/>
            </w:pPr>
            <w:r>
              <w:t>1</w:t>
            </w:r>
          </w:p>
        </w:tc>
        <w:tc>
          <w:tcPr>
            <w:tcW w:w="1985" w:type="dxa"/>
            <w:vMerge/>
            <w:shd w:val="clear" w:color="auto" w:fill="auto"/>
            <w:tcMar>
              <w:top w:w="28" w:type="dxa"/>
              <w:bottom w:w="28" w:type="dxa"/>
            </w:tcMar>
          </w:tcPr>
          <w:p w14:paraId="662A6BC3" w14:textId="77777777" w:rsidR="003B6175" w:rsidRPr="00DB5CEB" w:rsidRDefault="003B6175" w:rsidP="003313C9">
            <w:pPr>
              <w:pStyle w:val="Tabletext"/>
            </w:pPr>
          </w:p>
        </w:tc>
        <w:tc>
          <w:tcPr>
            <w:tcW w:w="2976" w:type="dxa"/>
            <w:vMerge/>
            <w:tcMar>
              <w:top w:w="28" w:type="dxa"/>
              <w:bottom w:w="28" w:type="dxa"/>
            </w:tcMar>
            <w:vAlign w:val="center"/>
          </w:tcPr>
          <w:p w14:paraId="04751772" w14:textId="77777777" w:rsidR="003B6175" w:rsidRPr="00DB5CEB" w:rsidRDefault="003B6175" w:rsidP="003313C9">
            <w:pPr>
              <w:pStyle w:val="Tabletext"/>
            </w:pPr>
          </w:p>
        </w:tc>
        <w:tc>
          <w:tcPr>
            <w:tcW w:w="709" w:type="dxa"/>
            <w:tcMar>
              <w:top w:w="28" w:type="dxa"/>
              <w:bottom w:w="28" w:type="dxa"/>
            </w:tcMar>
          </w:tcPr>
          <w:p w14:paraId="1B1130B5" w14:textId="77777777" w:rsidR="003B6175" w:rsidRPr="00DB5CEB" w:rsidRDefault="0073622C" w:rsidP="003313C9">
            <w:pPr>
              <w:pStyle w:val="Tabletext"/>
            </w:pPr>
            <w:r>
              <w:t>2</w:t>
            </w:r>
          </w:p>
        </w:tc>
      </w:tr>
      <w:tr w:rsidR="0073622C" w:rsidRPr="00DB5CEB" w14:paraId="366EA325" w14:textId="77777777" w:rsidTr="003313C9">
        <w:trPr>
          <w:jc w:val="center"/>
        </w:trPr>
        <w:tc>
          <w:tcPr>
            <w:tcW w:w="683" w:type="dxa"/>
            <w:tcMar>
              <w:top w:w="28" w:type="dxa"/>
              <w:bottom w:w="28" w:type="dxa"/>
            </w:tcMar>
          </w:tcPr>
          <w:p w14:paraId="21EDCA32" w14:textId="77777777" w:rsidR="0073622C" w:rsidRPr="00DB5CEB" w:rsidRDefault="0073622C" w:rsidP="003313C9">
            <w:pPr>
              <w:pStyle w:val="Tabletext"/>
            </w:pPr>
          </w:p>
        </w:tc>
        <w:tc>
          <w:tcPr>
            <w:tcW w:w="872" w:type="dxa"/>
            <w:tcMar>
              <w:top w:w="28" w:type="dxa"/>
              <w:bottom w:w="28" w:type="dxa"/>
            </w:tcMar>
          </w:tcPr>
          <w:p w14:paraId="3A72A1BA" w14:textId="77777777" w:rsidR="0073622C" w:rsidRPr="00DB5CEB" w:rsidRDefault="0073622C" w:rsidP="003313C9">
            <w:pPr>
              <w:pStyle w:val="Tabletext"/>
            </w:pPr>
          </w:p>
        </w:tc>
        <w:tc>
          <w:tcPr>
            <w:tcW w:w="1417" w:type="dxa"/>
            <w:shd w:val="clear" w:color="auto" w:fill="auto"/>
            <w:tcMar>
              <w:top w:w="28" w:type="dxa"/>
              <w:bottom w:w="28" w:type="dxa"/>
            </w:tcMar>
          </w:tcPr>
          <w:p w14:paraId="5AB333EF" w14:textId="77777777" w:rsidR="0073622C" w:rsidRPr="00DB5CEB" w:rsidRDefault="0073622C" w:rsidP="003313C9">
            <w:pPr>
              <w:pStyle w:val="Tabletext"/>
            </w:pPr>
            <w:r w:rsidRPr="00DB5CEB">
              <w:t>2a.1.4</w:t>
            </w:r>
          </w:p>
        </w:tc>
        <w:tc>
          <w:tcPr>
            <w:tcW w:w="4961" w:type="dxa"/>
            <w:tcMar>
              <w:top w:w="28" w:type="dxa"/>
              <w:bottom w:w="28" w:type="dxa"/>
            </w:tcMar>
          </w:tcPr>
          <w:p w14:paraId="27DC5016" w14:textId="77777777" w:rsidR="0073622C" w:rsidRPr="00DB5CEB" w:rsidRDefault="0073622C" w:rsidP="003313C9">
            <w:pPr>
              <w:pStyle w:val="Tabletext"/>
              <w:jc w:val="right"/>
            </w:pPr>
            <w:r w:rsidRPr="00DB5CEB">
              <w:t>Measurement errors</w:t>
            </w:r>
          </w:p>
        </w:tc>
        <w:tc>
          <w:tcPr>
            <w:tcW w:w="709" w:type="dxa"/>
            <w:shd w:val="clear" w:color="auto" w:fill="auto"/>
            <w:tcMar>
              <w:top w:w="28" w:type="dxa"/>
              <w:bottom w:w="28" w:type="dxa"/>
            </w:tcMar>
          </w:tcPr>
          <w:p w14:paraId="49F923EC" w14:textId="77777777" w:rsidR="0073622C" w:rsidRPr="00DB5CEB" w:rsidRDefault="0073622C" w:rsidP="003313C9">
            <w:pPr>
              <w:pStyle w:val="Tabletext"/>
            </w:pPr>
            <w:r w:rsidRPr="00DB5CEB">
              <w:t>2</w:t>
            </w:r>
          </w:p>
        </w:tc>
        <w:tc>
          <w:tcPr>
            <w:tcW w:w="1985" w:type="dxa"/>
            <w:vMerge/>
            <w:shd w:val="clear" w:color="auto" w:fill="auto"/>
            <w:tcMar>
              <w:top w:w="28" w:type="dxa"/>
              <w:bottom w:w="28" w:type="dxa"/>
            </w:tcMar>
          </w:tcPr>
          <w:p w14:paraId="75E3FCF5" w14:textId="77777777" w:rsidR="0073622C" w:rsidRPr="00DB5CEB" w:rsidRDefault="0073622C" w:rsidP="003313C9">
            <w:pPr>
              <w:pStyle w:val="Tabletext"/>
            </w:pPr>
          </w:p>
        </w:tc>
        <w:tc>
          <w:tcPr>
            <w:tcW w:w="2976" w:type="dxa"/>
            <w:vMerge/>
            <w:tcMar>
              <w:top w:w="28" w:type="dxa"/>
              <w:bottom w:w="28" w:type="dxa"/>
            </w:tcMar>
            <w:vAlign w:val="center"/>
          </w:tcPr>
          <w:p w14:paraId="466C363E" w14:textId="77777777" w:rsidR="0073622C" w:rsidRPr="00DB5CEB" w:rsidRDefault="0073622C" w:rsidP="003313C9">
            <w:pPr>
              <w:pStyle w:val="Tabletext"/>
            </w:pPr>
          </w:p>
        </w:tc>
        <w:tc>
          <w:tcPr>
            <w:tcW w:w="709" w:type="dxa"/>
            <w:tcMar>
              <w:top w:w="28" w:type="dxa"/>
              <w:bottom w:w="28" w:type="dxa"/>
            </w:tcMar>
          </w:tcPr>
          <w:p w14:paraId="4069D073" w14:textId="77777777" w:rsidR="0073622C" w:rsidRPr="00DB5CEB" w:rsidRDefault="0073622C" w:rsidP="003313C9">
            <w:pPr>
              <w:pStyle w:val="Tabletext"/>
            </w:pPr>
            <w:r>
              <w:t>2</w:t>
            </w:r>
          </w:p>
        </w:tc>
      </w:tr>
      <w:tr w:rsidR="0073622C" w:rsidRPr="00DB5CEB" w14:paraId="57728701" w14:textId="77777777" w:rsidTr="003313C9">
        <w:trPr>
          <w:jc w:val="center"/>
        </w:trPr>
        <w:tc>
          <w:tcPr>
            <w:tcW w:w="683" w:type="dxa"/>
            <w:tcMar>
              <w:top w:w="28" w:type="dxa"/>
              <w:bottom w:w="28" w:type="dxa"/>
            </w:tcMar>
          </w:tcPr>
          <w:p w14:paraId="4D759456" w14:textId="77777777" w:rsidR="0073622C" w:rsidRPr="00DB5CEB" w:rsidRDefault="0073622C" w:rsidP="003313C9">
            <w:pPr>
              <w:pStyle w:val="Tabletext"/>
            </w:pPr>
          </w:p>
        </w:tc>
        <w:tc>
          <w:tcPr>
            <w:tcW w:w="872" w:type="dxa"/>
            <w:tcMar>
              <w:top w:w="28" w:type="dxa"/>
              <w:bottom w:w="28" w:type="dxa"/>
            </w:tcMar>
          </w:tcPr>
          <w:p w14:paraId="32C8958A" w14:textId="77777777" w:rsidR="0073622C" w:rsidRPr="00DB5CEB" w:rsidRDefault="0073622C" w:rsidP="003313C9">
            <w:pPr>
              <w:pStyle w:val="Tabletext"/>
            </w:pPr>
          </w:p>
        </w:tc>
        <w:tc>
          <w:tcPr>
            <w:tcW w:w="1417" w:type="dxa"/>
            <w:shd w:val="clear" w:color="auto" w:fill="auto"/>
            <w:tcMar>
              <w:top w:w="28" w:type="dxa"/>
              <w:bottom w:w="28" w:type="dxa"/>
            </w:tcMar>
          </w:tcPr>
          <w:p w14:paraId="541D90FE" w14:textId="77777777" w:rsidR="0073622C" w:rsidRPr="00DB5CEB" w:rsidRDefault="0073622C" w:rsidP="003313C9">
            <w:pPr>
              <w:pStyle w:val="Tabletext"/>
            </w:pPr>
            <w:r w:rsidRPr="00DB5CEB">
              <w:t>2a.1.5</w:t>
            </w:r>
          </w:p>
        </w:tc>
        <w:tc>
          <w:tcPr>
            <w:tcW w:w="4961" w:type="dxa"/>
            <w:tcMar>
              <w:top w:w="28" w:type="dxa"/>
              <w:bottom w:w="28" w:type="dxa"/>
            </w:tcMar>
          </w:tcPr>
          <w:p w14:paraId="0D505384" w14:textId="77777777" w:rsidR="0073622C" w:rsidRPr="00DB5CEB" w:rsidRDefault="0073622C" w:rsidP="003313C9">
            <w:pPr>
              <w:pStyle w:val="Tabletext"/>
              <w:jc w:val="right"/>
            </w:pPr>
            <w:r w:rsidRPr="00DB5CEB">
              <w:t>Position fixing system accuracies</w:t>
            </w:r>
          </w:p>
        </w:tc>
        <w:tc>
          <w:tcPr>
            <w:tcW w:w="709" w:type="dxa"/>
            <w:shd w:val="clear" w:color="auto" w:fill="auto"/>
            <w:tcMar>
              <w:top w:w="28" w:type="dxa"/>
              <w:bottom w:w="28" w:type="dxa"/>
            </w:tcMar>
          </w:tcPr>
          <w:p w14:paraId="5DA0B05D" w14:textId="77777777" w:rsidR="0073622C" w:rsidRPr="00DB5CEB" w:rsidRDefault="0073622C" w:rsidP="003313C9">
            <w:pPr>
              <w:pStyle w:val="Tabletext"/>
            </w:pPr>
            <w:r>
              <w:t>2</w:t>
            </w:r>
          </w:p>
        </w:tc>
        <w:tc>
          <w:tcPr>
            <w:tcW w:w="1985" w:type="dxa"/>
            <w:vMerge/>
            <w:shd w:val="clear" w:color="auto" w:fill="auto"/>
            <w:tcMar>
              <w:top w:w="28" w:type="dxa"/>
              <w:bottom w:w="28" w:type="dxa"/>
            </w:tcMar>
          </w:tcPr>
          <w:p w14:paraId="789ACF93" w14:textId="77777777" w:rsidR="0073622C" w:rsidRPr="00DB5CEB" w:rsidRDefault="0073622C" w:rsidP="003313C9">
            <w:pPr>
              <w:pStyle w:val="Tabletext"/>
            </w:pPr>
          </w:p>
        </w:tc>
        <w:tc>
          <w:tcPr>
            <w:tcW w:w="2976" w:type="dxa"/>
            <w:vMerge/>
            <w:tcMar>
              <w:top w:w="28" w:type="dxa"/>
              <w:bottom w:w="28" w:type="dxa"/>
            </w:tcMar>
            <w:vAlign w:val="center"/>
          </w:tcPr>
          <w:p w14:paraId="661A3AE7" w14:textId="77777777" w:rsidR="0073622C" w:rsidRPr="00DB5CEB" w:rsidRDefault="0073622C" w:rsidP="003313C9">
            <w:pPr>
              <w:pStyle w:val="Tabletext"/>
            </w:pPr>
          </w:p>
        </w:tc>
        <w:tc>
          <w:tcPr>
            <w:tcW w:w="709" w:type="dxa"/>
            <w:tcMar>
              <w:top w:w="28" w:type="dxa"/>
              <w:bottom w:w="28" w:type="dxa"/>
            </w:tcMar>
          </w:tcPr>
          <w:p w14:paraId="17529D8A" w14:textId="77777777" w:rsidR="0073622C" w:rsidRPr="00DB5CEB" w:rsidRDefault="0073622C" w:rsidP="003313C9">
            <w:pPr>
              <w:pStyle w:val="Tabletext"/>
            </w:pPr>
            <w:r>
              <w:t>2</w:t>
            </w:r>
          </w:p>
        </w:tc>
      </w:tr>
      <w:tr w:rsidR="00A457E6" w:rsidRPr="00DB5CEB" w14:paraId="17686BC3" w14:textId="77777777" w:rsidTr="003313C9">
        <w:trPr>
          <w:jc w:val="center"/>
        </w:trPr>
        <w:tc>
          <w:tcPr>
            <w:tcW w:w="683" w:type="dxa"/>
            <w:tcMar>
              <w:top w:w="28" w:type="dxa"/>
              <w:bottom w:w="28" w:type="dxa"/>
            </w:tcMar>
          </w:tcPr>
          <w:p w14:paraId="5FB22354" w14:textId="77777777" w:rsidR="00A457E6" w:rsidRPr="00DB5CEB" w:rsidRDefault="00A457E6" w:rsidP="003313C9">
            <w:pPr>
              <w:pStyle w:val="Tabletext"/>
              <w:rPr>
                <w:b/>
              </w:rPr>
            </w:pPr>
          </w:p>
        </w:tc>
        <w:tc>
          <w:tcPr>
            <w:tcW w:w="872" w:type="dxa"/>
            <w:tcMar>
              <w:top w:w="28" w:type="dxa"/>
              <w:bottom w:w="28" w:type="dxa"/>
            </w:tcMar>
          </w:tcPr>
          <w:p w14:paraId="500231EB" w14:textId="77777777" w:rsidR="00A457E6" w:rsidRPr="00DB5CEB" w:rsidRDefault="00A457E6" w:rsidP="003313C9">
            <w:pPr>
              <w:pStyle w:val="Tabletext"/>
              <w:rPr>
                <w:b/>
              </w:rPr>
            </w:pPr>
            <w:r w:rsidRPr="00DB5CEB">
              <w:rPr>
                <w:b/>
              </w:rPr>
              <w:t>2a.2</w:t>
            </w:r>
          </w:p>
        </w:tc>
        <w:tc>
          <w:tcPr>
            <w:tcW w:w="1417" w:type="dxa"/>
            <w:shd w:val="clear" w:color="auto" w:fill="94D9D5"/>
            <w:tcMar>
              <w:top w:w="28" w:type="dxa"/>
              <w:bottom w:w="28" w:type="dxa"/>
            </w:tcMar>
          </w:tcPr>
          <w:p w14:paraId="7F41ED7E" w14:textId="77777777" w:rsidR="00A457E6" w:rsidRPr="00DB5CEB" w:rsidRDefault="00A457E6" w:rsidP="003313C9">
            <w:pPr>
              <w:pStyle w:val="Tabletext"/>
              <w:rPr>
                <w:b/>
              </w:rPr>
            </w:pPr>
          </w:p>
        </w:tc>
        <w:tc>
          <w:tcPr>
            <w:tcW w:w="4961" w:type="dxa"/>
            <w:tcMar>
              <w:top w:w="28" w:type="dxa"/>
              <w:bottom w:w="28" w:type="dxa"/>
            </w:tcMar>
          </w:tcPr>
          <w:p w14:paraId="1F40F4E9" w14:textId="77777777" w:rsidR="00A457E6" w:rsidRPr="00DB5CEB" w:rsidRDefault="00A457E6" w:rsidP="003313C9">
            <w:pPr>
              <w:pStyle w:val="Tabletext"/>
              <w:rPr>
                <w:b/>
              </w:rPr>
            </w:pPr>
            <w:r w:rsidRPr="00DB5CEB">
              <w:rPr>
                <w:b/>
              </w:rPr>
              <w:t>Hydrography, Nautical Charts and maps</w:t>
            </w:r>
          </w:p>
        </w:tc>
        <w:tc>
          <w:tcPr>
            <w:tcW w:w="6379" w:type="dxa"/>
            <w:gridSpan w:val="4"/>
            <w:shd w:val="clear" w:color="auto" w:fill="94D9D5"/>
            <w:tcMar>
              <w:top w:w="28" w:type="dxa"/>
              <w:bottom w:w="28" w:type="dxa"/>
            </w:tcMar>
            <w:vAlign w:val="center"/>
          </w:tcPr>
          <w:p w14:paraId="1A00451F" w14:textId="77777777" w:rsidR="00A457E6" w:rsidRPr="00DB5CEB" w:rsidRDefault="00A457E6" w:rsidP="003313C9">
            <w:pPr>
              <w:pStyle w:val="Tabletext"/>
              <w:rPr>
                <w:b/>
              </w:rPr>
            </w:pPr>
          </w:p>
        </w:tc>
      </w:tr>
      <w:tr w:rsidR="0073622C" w:rsidRPr="00DB5CEB" w14:paraId="537A15A7" w14:textId="77777777" w:rsidTr="003313C9">
        <w:trPr>
          <w:jc w:val="center"/>
        </w:trPr>
        <w:tc>
          <w:tcPr>
            <w:tcW w:w="683" w:type="dxa"/>
            <w:tcMar>
              <w:top w:w="28" w:type="dxa"/>
              <w:bottom w:w="28" w:type="dxa"/>
            </w:tcMar>
          </w:tcPr>
          <w:p w14:paraId="1BFAE5D8" w14:textId="77777777" w:rsidR="0073622C" w:rsidRPr="00DB5CEB" w:rsidRDefault="0073622C" w:rsidP="003313C9">
            <w:pPr>
              <w:pStyle w:val="Tabletext"/>
            </w:pPr>
          </w:p>
        </w:tc>
        <w:tc>
          <w:tcPr>
            <w:tcW w:w="872" w:type="dxa"/>
            <w:tcMar>
              <w:top w:w="28" w:type="dxa"/>
              <w:bottom w:w="28" w:type="dxa"/>
            </w:tcMar>
          </w:tcPr>
          <w:p w14:paraId="03504652" w14:textId="77777777" w:rsidR="0073622C" w:rsidRPr="00DB5CEB" w:rsidRDefault="0073622C" w:rsidP="003313C9">
            <w:pPr>
              <w:pStyle w:val="Tabletext"/>
            </w:pPr>
          </w:p>
        </w:tc>
        <w:tc>
          <w:tcPr>
            <w:tcW w:w="1417" w:type="dxa"/>
            <w:tcMar>
              <w:top w:w="28" w:type="dxa"/>
              <w:bottom w:w="28" w:type="dxa"/>
            </w:tcMar>
          </w:tcPr>
          <w:p w14:paraId="39A669C4" w14:textId="77777777" w:rsidR="0073622C" w:rsidRPr="00DB5CEB" w:rsidRDefault="0073622C" w:rsidP="003313C9">
            <w:pPr>
              <w:pStyle w:val="Tabletext"/>
            </w:pPr>
            <w:r w:rsidRPr="00DB5CEB">
              <w:t>2a.2.1</w:t>
            </w:r>
          </w:p>
        </w:tc>
        <w:tc>
          <w:tcPr>
            <w:tcW w:w="4961" w:type="dxa"/>
            <w:tcMar>
              <w:top w:w="28" w:type="dxa"/>
              <w:bottom w:w="28" w:type="dxa"/>
            </w:tcMar>
          </w:tcPr>
          <w:p w14:paraId="403463F7" w14:textId="77777777" w:rsidR="0073622C" w:rsidRPr="00DB5CEB" w:rsidRDefault="0073622C" w:rsidP="003313C9">
            <w:pPr>
              <w:pStyle w:val="Tabletext"/>
              <w:jc w:val="right"/>
            </w:pPr>
            <w:r w:rsidRPr="00DB5CEB">
              <w:t>Geographical positions, the nautical chart and projections</w:t>
            </w:r>
          </w:p>
        </w:tc>
        <w:tc>
          <w:tcPr>
            <w:tcW w:w="709" w:type="dxa"/>
            <w:tcMar>
              <w:top w:w="28" w:type="dxa"/>
              <w:bottom w:w="28" w:type="dxa"/>
            </w:tcMar>
          </w:tcPr>
          <w:p w14:paraId="34EBCA75" w14:textId="77777777" w:rsidR="0073622C" w:rsidRPr="00DB5CEB" w:rsidRDefault="0073622C" w:rsidP="003313C9">
            <w:pPr>
              <w:pStyle w:val="Tabletext"/>
            </w:pPr>
            <w:r w:rsidRPr="00DB5CEB">
              <w:t>1</w:t>
            </w:r>
          </w:p>
        </w:tc>
        <w:tc>
          <w:tcPr>
            <w:tcW w:w="1985" w:type="dxa"/>
            <w:vMerge w:val="restart"/>
            <w:tcMar>
              <w:top w:w="28" w:type="dxa"/>
              <w:bottom w:w="28" w:type="dxa"/>
            </w:tcMar>
          </w:tcPr>
          <w:p w14:paraId="54C2A82B" w14:textId="77777777" w:rsidR="0073622C" w:rsidRPr="00DB5CEB" w:rsidRDefault="0073622C" w:rsidP="003313C9">
            <w:pPr>
              <w:pStyle w:val="Tabletext"/>
            </w:pPr>
            <w:r w:rsidRPr="00DB5CEB">
              <w:t>Small, medium and large scale charts published by National Hydrographic Office. Plotting exercises.</w:t>
            </w:r>
          </w:p>
        </w:tc>
        <w:tc>
          <w:tcPr>
            <w:tcW w:w="2976" w:type="dxa"/>
            <w:vMerge w:val="restart"/>
            <w:tcMar>
              <w:top w:w="28" w:type="dxa"/>
              <w:bottom w:w="28" w:type="dxa"/>
            </w:tcMar>
            <w:vAlign w:val="center"/>
          </w:tcPr>
          <w:p w14:paraId="4ABA6644" w14:textId="77777777" w:rsidR="0073622C" w:rsidRPr="00DB5CEB" w:rsidRDefault="0073622C" w:rsidP="003313C9">
            <w:pPr>
              <w:pStyle w:val="Tabletext"/>
            </w:pPr>
            <w:r w:rsidRPr="00DB5CEB">
              <w:t xml:space="preserve">NAVGUIDE 2.5; 6.6.5 </w:t>
            </w:r>
          </w:p>
          <w:p w14:paraId="6BF22713" w14:textId="77777777" w:rsidR="0073622C" w:rsidRPr="00DB5CEB" w:rsidRDefault="0073622C" w:rsidP="003313C9">
            <w:pPr>
              <w:pStyle w:val="Tabletext"/>
            </w:pPr>
            <w:r w:rsidRPr="00DB5CEB">
              <w:t>NAVGUIDE 2.5.3</w:t>
            </w:r>
          </w:p>
          <w:p w14:paraId="43D20514" w14:textId="77777777" w:rsidR="0073622C" w:rsidRPr="00DB5CEB" w:rsidRDefault="0073622C" w:rsidP="003313C9">
            <w:pPr>
              <w:pStyle w:val="Tabletext"/>
            </w:pPr>
            <w:r w:rsidRPr="00DB5CEB">
              <w:t>National manuals of navigation such as the UK Manual of Navigation Volume 1</w:t>
            </w:r>
          </w:p>
        </w:tc>
        <w:tc>
          <w:tcPr>
            <w:tcW w:w="709" w:type="dxa"/>
            <w:tcMar>
              <w:top w:w="28" w:type="dxa"/>
              <w:bottom w:w="28" w:type="dxa"/>
            </w:tcMar>
          </w:tcPr>
          <w:p w14:paraId="6B19AFCC" w14:textId="77777777" w:rsidR="0073622C" w:rsidRPr="00DB5CEB" w:rsidRDefault="0073622C" w:rsidP="0073622C">
            <w:pPr>
              <w:pStyle w:val="Tabletext"/>
            </w:pPr>
            <w:r w:rsidRPr="00DB5CEB">
              <w:t>3</w:t>
            </w:r>
          </w:p>
        </w:tc>
      </w:tr>
      <w:tr w:rsidR="0073622C" w:rsidRPr="00DB5CEB" w14:paraId="7E4E95C4" w14:textId="77777777" w:rsidTr="003313C9">
        <w:trPr>
          <w:jc w:val="center"/>
        </w:trPr>
        <w:tc>
          <w:tcPr>
            <w:tcW w:w="683" w:type="dxa"/>
            <w:tcMar>
              <w:top w:w="28" w:type="dxa"/>
              <w:bottom w:w="28" w:type="dxa"/>
            </w:tcMar>
          </w:tcPr>
          <w:p w14:paraId="0D9D7AEB" w14:textId="77777777" w:rsidR="0073622C" w:rsidRPr="00DB5CEB" w:rsidRDefault="0073622C" w:rsidP="003313C9">
            <w:pPr>
              <w:pStyle w:val="Tabletext"/>
            </w:pPr>
          </w:p>
        </w:tc>
        <w:tc>
          <w:tcPr>
            <w:tcW w:w="872" w:type="dxa"/>
            <w:tcMar>
              <w:top w:w="28" w:type="dxa"/>
              <w:bottom w:w="28" w:type="dxa"/>
            </w:tcMar>
          </w:tcPr>
          <w:p w14:paraId="6D813547" w14:textId="77777777" w:rsidR="0073622C" w:rsidRPr="00DB5CEB" w:rsidRDefault="0073622C" w:rsidP="003313C9">
            <w:pPr>
              <w:pStyle w:val="Tabletext"/>
            </w:pPr>
          </w:p>
        </w:tc>
        <w:tc>
          <w:tcPr>
            <w:tcW w:w="1417" w:type="dxa"/>
            <w:tcMar>
              <w:top w:w="28" w:type="dxa"/>
              <w:bottom w:w="28" w:type="dxa"/>
            </w:tcMar>
          </w:tcPr>
          <w:p w14:paraId="10E5CF92" w14:textId="77777777" w:rsidR="0073622C" w:rsidRPr="00DB5CEB" w:rsidRDefault="0073622C" w:rsidP="003313C9">
            <w:pPr>
              <w:pStyle w:val="Tabletext"/>
            </w:pPr>
            <w:r w:rsidRPr="00DB5CEB">
              <w:t>2a.2.2</w:t>
            </w:r>
          </w:p>
        </w:tc>
        <w:tc>
          <w:tcPr>
            <w:tcW w:w="4961" w:type="dxa"/>
            <w:tcMar>
              <w:top w:w="28" w:type="dxa"/>
              <w:bottom w:w="28" w:type="dxa"/>
            </w:tcMar>
          </w:tcPr>
          <w:p w14:paraId="5B58C15F" w14:textId="77777777" w:rsidR="0073622C" w:rsidRPr="00DB5CEB" w:rsidRDefault="0073622C" w:rsidP="003313C9">
            <w:pPr>
              <w:pStyle w:val="Tabletext"/>
              <w:jc w:val="right"/>
            </w:pPr>
            <w:r w:rsidRPr="00DB5CEB">
              <w:t>Chart scales and accuracy</w:t>
            </w:r>
          </w:p>
        </w:tc>
        <w:tc>
          <w:tcPr>
            <w:tcW w:w="709" w:type="dxa"/>
            <w:tcMar>
              <w:top w:w="28" w:type="dxa"/>
              <w:bottom w:w="28" w:type="dxa"/>
            </w:tcMar>
          </w:tcPr>
          <w:p w14:paraId="76FF2F3A" w14:textId="77777777" w:rsidR="0073622C" w:rsidRPr="00DB5CEB" w:rsidRDefault="0073622C" w:rsidP="003313C9">
            <w:pPr>
              <w:pStyle w:val="Tabletext"/>
            </w:pPr>
            <w:r>
              <w:t>1</w:t>
            </w:r>
          </w:p>
        </w:tc>
        <w:tc>
          <w:tcPr>
            <w:tcW w:w="1985" w:type="dxa"/>
            <w:vMerge/>
            <w:tcMar>
              <w:top w:w="28" w:type="dxa"/>
              <w:bottom w:w="28" w:type="dxa"/>
            </w:tcMar>
          </w:tcPr>
          <w:p w14:paraId="36C3BC7B" w14:textId="77777777" w:rsidR="0073622C" w:rsidRPr="00DB5CEB" w:rsidRDefault="0073622C" w:rsidP="003313C9">
            <w:pPr>
              <w:pStyle w:val="Tabletext"/>
            </w:pPr>
          </w:p>
        </w:tc>
        <w:tc>
          <w:tcPr>
            <w:tcW w:w="2976" w:type="dxa"/>
            <w:vMerge/>
            <w:tcMar>
              <w:top w:w="28" w:type="dxa"/>
              <w:bottom w:w="28" w:type="dxa"/>
            </w:tcMar>
            <w:vAlign w:val="center"/>
          </w:tcPr>
          <w:p w14:paraId="0E2290A1" w14:textId="77777777" w:rsidR="0073622C" w:rsidRPr="00DB5CEB" w:rsidRDefault="0073622C" w:rsidP="003313C9">
            <w:pPr>
              <w:pStyle w:val="Tabletext"/>
            </w:pPr>
          </w:p>
        </w:tc>
        <w:tc>
          <w:tcPr>
            <w:tcW w:w="709" w:type="dxa"/>
            <w:tcMar>
              <w:top w:w="28" w:type="dxa"/>
              <w:bottom w:w="28" w:type="dxa"/>
            </w:tcMar>
          </w:tcPr>
          <w:p w14:paraId="5F133113" w14:textId="77777777" w:rsidR="0073622C" w:rsidRPr="00DB5CEB" w:rsidRDefault="0073622C" w:rsidP="003313C9">
            <w:pPr>
              <w:pStyle w:val="Tabletext"/>
            </w:pPr>
            <w:r>
              <w:t>3</w:t>
            </w:r>
          </w:p>
        </w:tc>
      </w:tr>
      <w:tr w:rsidR="0073622C" w:rsidRPr="00DB5CEB" w14:paraId="3E62584C" w14:textId="77777777" w:rsidTr="003313C9">
        <w:trPr>
          <w:jc w:val="center"/>
        </w:trPr>
        <w:tc>
          <w:tcPr>
            <w:tcW w:w="683" w:type="dxa"/>
            <w:tcMar>
              <w:top w:w="28" w:type="dxa"/>
              <w:bottom w:w="28" w:type="dxa"/>
            </w:tcMar>
          </w:tcPr>
          <w:p w14:paraId="27D487AD" w14:textId="77777777" w:rsidR="0073622C" w:rsidRPr="00DB5CEB" w:rsidRDefault="0073622C" w:rsidP="003313C9">
            <w:pPr>
              <w:pStyle w:val="Tabletext"/>
            </w:pPr>
          </w:p>
        </w:tc>
        <w:tc>
          <w:tcPr>
            <w:tcW w:w="872" w:type="dxa"/>
            <w:tcMar>
              <w:top w:w="28" w:type="dxa"/>
              <w:bottom w:w="28" w:type="dxa"/>
            </w:tcMar>
          </w:tcPr>
          <w:p w14:paraId="1F65BAE9" w14:textId="77777777" w:rsidR="0073622C" w:rsidRPr="00DB5CEB" w:rsidRDefault="0073622C" w:rsidP="003313C9">
            <w:pPr>
              <w:pStyle w:val="Tabletext"/>
            </w:pPr>
          </w:p>
        </w:tc>
        <w:tc>
          <w:tcPr>
            <w:tcW w:w="1417" w:type="dxa"/>
            <w:tcMar>
              <w:top w:w="28" w:type="dxa"/>
              <w:bottom w:w="28" w:type="dxa"/>
            </w:tcMar>
          </w:tcPr>
          <w:p w14:paraId="1CC045ED" w14:textId="77777777" w:rsidR="0073622C" w:rsidRPr="00DB5CEB" w:rsidRDefault="0073622C" w:rsidP="003313C9">
            <w:pPr>
              <w:pStyle w:val="Tabletext"/>
            </w:pPr>
            <w:r w:rsidRPr="00DB5CEB">
              <w:t>2a.2.3</w:t>
            </w:r>
          </w:p>
        </w:tc>
        <w:tc>
          <w:tcPr>
            <w:tcW w:w="4961" w:type="dxa"/>
            <w:tcMar>
              <w:top w:w="28" w:type="dxa"/>
              <w:bottom w:w="28" w:type="dxa"/>
            </w:tcMar>
          </w:tcPr>
          <w:p w14:paraId="1747614D" w14:textId="77777777" w:rsidR="0073622C" w:rsidRPr="00DB5CEB" w:rsidRDefault="0073622C" w:rsidP="003313C9">
            <w:pPr>
              <w:pStyle w:val="Tabletext"/>
              <w:jc w:val="right"/>
            </w:pPr>
            <w:r w:rsidRPr="00DB5CEB">
              <w:t>Source data diagram</w:t>
            </w:r>
          </w:p>
        </w:tc>
        <w:tc>
          <w:tcPr>
            <w:tcW w:w="709" w:type="dxa"/>
            <w:tcMar>
              <w:top w:w="28" w:type="dxa"/>
              <w:bottom w:w="28" w:type="dxa"/>
            </w:tcMar>
          </w:tcPr>
          <w:p w14:paraId="286C9666" w14:textId="77777777" w:rsidR="0073622C" w:rsidRPr="00DB5CEB" w:rsidRDefault="0073622C" w:rsidP="003313C9">
            <w:pPr>
              <w:pStyle w:val="Tabletext"/>
            </w:pPr>
            <w:r>
              <w:t>1</w:t>
            </w:r>
          </w:p>
        </w:tc>
        <w:tc>
          <w:tcPr>
            <w:tcW w:w="1985" w:type="dxa"/>
            <w:vMerge/>
            <w:tcMar>
              <w:top w:w="28" w:type="dxa"/>
              <w:bottom w:w="28" w:type="dxa"/>
            </w:tcMar>
          </w:tcPr>
          <w:p w14:paraId="68D28F35" w14:textId="77777777" w:rsidR="0073622C" w:rsidRPr="00DB5CEB" w:rsidRDefault="0073622C" w:rsidP="003313C9">
            <w:pPr>
              <w:pStyle w:val="Tabletext"/>
            </w:pPr>
          </w:p>
        </w:tc>
        <w:tc>
          <w:tcPr>
            <w:tcW w:w="2976" w:type="dxa"/>
            <w:vMerge/>
            <w:tcMar>
              <w:top w:w="28" w:type="dxa"/>
              <w:bottom w:w="28" w:type="dxa"/>
            </w:tcMar>
            <w:vAlign w:val="center"/>
          </w:tcPr>
          <w:p w14:paraId="70CCE162" w14:textId="77777777" w:rsidR="0073622C" w:rsidRPr="00DB5CEB" w:rsidRDefault="0073622C" w:rsidP="003313C9">
            <w:pPr>
              <w:pStyle w:val="Tabletext"/>
            </w:pPr>
          </w:p>
        </w:tc>
        <w:tc>
          <w:tcPr>
            <w:tcW w:w="709" w:type="dxa"/>
            <w:tcMar>
              <w:top w:w="28" w:type="dxa"/>
              <w:bottom w:w="28" w:type="dxa"/>
            </w:tcMar>
          </w:tcPr>
          <w:p w14:paraId="7EEF5379" w14:textId="77777777" w:rsidR="0073622C" w:rsidRPr="00DB5CEB" w:rsidRDefault="0073622C" w:rsidP="003313C9">
            <w:pPr>
              <w:pStyle w:val="Tabletext"/>
            </w:pPr>
            <w:r>
              <w:t>3</w:t>
            </w:r>
          </w:p>
        </w:tc>
      </w:tr>
      <w:tr w:rsidR="0073622C" w:rsidRPr="00DB5CEB" w14:paraId="07DBA388" w14:textId="77777777" w:rsidTr="003313C9">
        <w:trPr>
          <w:jc w:val="center"/>
        </w:trPr>
        <w:tc>
          <w:tcPr>
            <w:tcW w:w="683" w:type="dxa"/>
            <w:tcMar>
              <w:top w:w="28" w:type="dxa"/>
              <w:bottom w:w="28" w:type="dxa"/>
            </w:tcMar>
          </w:tcPr>
          <w:p w14:paraId="5DE22184" w14:textId="77777777" w:rsidR="0073622C" w:rsidRPr="00DB5CEB" w:rsidRDefault="0073622C" w:rsidP="003313C9">
            <w:pPr>
              <w:pStyle w:val="Tabletext"/>
            </w:pPr>
          </w:p>
        </w:tc>
        <w:tc>
          <w:tcPr>
            <w:tcW w:w="872" w:type="dxa"/>
            <w:tcMar>
              <w:top w:w="28" w:type="dxa"/>
              <w:bottom w:w="28" w:type="dxa"/>
            </w:tcMar>
          </w:tcPr>
          <w:p w14:paraId="472CB0DA" w14:textId="77777777" w:rsidR="0073622C" w:rsidRPr="00DB5CEB" w:rsidRDefault="0073622C" w:rsidP="003313C9">
            <w:pPr>
              <w:pStyle w:val="Tabletext"/>
            </w:pPr>
          </w:p>
        </w:tc>
        <w:tc>
          <w:tcPr>
            <w:tcW w:w="1417" w:type="dxa"/>
            <w:tcMar>
              <w:top w:w="28" w:type="dxa"/>
              <w:bottom w:w="28" w:type="dxa"/>
            </w:tcMar>
          </w:tcPr>
          <w:p w14:paraId="18896441" w14:textId="77777777" w:rsidR="0073622C" w:rsidRPr="00DB5CEB" w:rsidRDefault="0073622C" w:rsidP="003313C9">
            <w:pPr>
              <w:pStyle w:val="Tabletext"/>
            </w:pPr>
            <w:r w:rsidRPr="00DB5CEB">
              <w:t>2a.2.4</w:t>
            </w:r>
          </w:p>
        </w:tc>
        <w:tc>
          <w:tcPr>
            <w:tcW w:w="4961" w:type="dxa"/>
            <w:tcMar>
              <w:top w:w="28" w:type="dxa"/>
              <w:bottom w:w="28" w:type="dxa"/>
            </w:tcMar>
          </w:tcPr>
          <w:p w14:paraId="69D7C8E8" w14:textId="77777777" w:rsidR="0073622C" w:rsidRPr="00DB5CEB" w:rsidRDefault="0073622C" w:rsidP="003313C9">
            <w:pPr>
              <w:pStyle w:val="Tabletext"/>
              <w:jc w:val="right"/>
            </w:pPr>
            <w:r w:rsidRPr="00DB5CEB">
              <w:t>Basic geodesy and horizontal datums</w:t>
            </w:r>
          </w:p>
        </w:tc>
        <w:tc>
          <w:tcPr>
            <w:tcW w:w="709" w:type="dxa"/>
            <w:tcMar>
              <w:top w:w="28" w:type="dxa"/>
              <w:bottom w:w="28" w:type="dxa"/>
            </w:tcMar>
          </w:tcPr>
          <w:p w14:paraId="16436E6F" w14:textId="77777777" w:rsidR="0073622C" w:rsidRPr="00DB5CEB" w:rsidRDefault="0073622C" w:rsidP="003313C9">
            <w:pPr>
              <w:pStyle w:val="Tabletext"/>
            </w:pPr>
            <w:r>
              <w:t>1</w:t>
            </w:r>
          </w:p>
        </w:tc>
        <w:tc>
          <w:tcPr>
            <w:tcW w:w="1985" w:type="dxa"/>
            <w:vMerge/>
            <w:tcMar>
              <w:top w:w="28" w:type="dxa"/>
              <w:bottom w:w="28" w:type="dxa"/>
            </w:tcMar>
          </w:tcPr>
          <w:p w14:paraId="33F05F5B" w14:textId="77777777" w:rsidR="0073622C" w:rsidRPr="00DB5CEB" w:rsidRDefault="0073622C" w:rsidP="003313C9">
            <w:pPr>
              <w:pStyle w:val="Tabletext"/>
            </w:pPr>
          </w:p>
        </w:tc>
        <w:tc>
          <w:tcPr>
            <w:tcW w:w="2976" w:type="dxa"/>
            <w:vMerge/>
            <w:tcMar>
              <w:top w:w="28" w:type="dxa"/>
              <w:bottom w:w="28" w:type="dxa"/>
            </w:tcMar>
            <w:vAlign w:val="center"/>
          </w:tcPr>
          <w:p w14:paraId="27870764" w14:textId="77777777" w:rsidR="0073622C" w:rsidRPr="00DB5CEB" w:rsidRDefault="0073622C" w:rsidP="003313C9">
            <w:pPr>
              <w:pStyle w:val="Tabletext"/>
            </w:pPr>
          </w:p>
        </w:tc>
        <w:tc>
          <w:tcPr>
            <w:tcW w:w="709" w:type="dxa"/>
            <w:tcMar>
              <w:top w:w="28" w:type="dxa"/>
              <w:bottom w:w="28" w:type="dxa"/>
            </w:tcMar>
          </w:tcPr>
          <w:p w14:paraId="02335F4C" w14:textId="77777777" w:rsidR="0073622C" w:rsidRPr="00DB5CEB" w:rsidRDefault="0073622C" w:rsidP="003313C9">
            <w:pPr>
              <w:pStyle w:val="Tabletext"/>
            </w:pPr>
            <w:r>
              <w:t>3</w:t>
            </w:r>
          </w:p>
        </w:tc>
      </w:tr>
      <w:tr w:rsidR="0073622C" w:rsidRPr="00DB5CEB" w14:paraId="591025A9" w14:textId="77777777" w:rsidTr="003313C9">
        <w:trPr>
          <w:jc w:val="center"/>
        </w:trPr>
        <w:tc>
          <w:tcPr>
            <w:tcW w:w="683" w:type="dxa"/>
            <w:tcMar>
              <w:top w:w="28" w:type="dxa"/>
              <w:bottom w:w="28" w:type="dxa"/>
            </w:tcMar>
          </w:tcPr>
          <w:p w14:paraId="101D3F60" w14:textId="77777777" w:rsidR="0073622C" w:rsidRPr="00DB5CEB" w:rsidRDefault="0073622C" w:rsidP="003313C9">
            <w:pPr>
              <w:pStyle w:val="Tabletext"/>
            </w:pPr>
          </w:p>
        </w:tc>
        <w:tc>
          <w:tcPr>
            <w:tcW w:w="872" w:type="dxa"/>
            <w:tcMar>
              <w:top w:w="28" w:type="dxa"/>
              <w:bottom w:w="28" w:type="dxa"/>
            </w:tcMar>
          </w:tcPr>
          <w:p w14:paraId="4D14FB5D" w14:textId="77777777" w:rsidR="0073622C" w:rsidRPr="00DB5CEB" w:rsidRDefault="0073622C" w:rsidP="003313C9">
            <w:pPr>
              <w:pStyle w:val="Tabletext"/>
            </w:pPr>
          </w:p>
        </w:tc>
        <w:tc>
          <w:tcPr>
            <w:tcW w:w="1417" w:type="dxa"/>
            <w:tcMar>
              <w:top w:w="28" w:type="dxa"/>
              <w:bottom w:w="28" w:type="dxa"/>
            </w:tcMar>
          </w:tcPr>
          <w:p w14:paraId="38FC03E7" w14:textId="77777777" w:rsidR="0073622C" w:rsidRPr="00DB5CEB" w:rsidRDefault="0073622C" w:rsidP="003313C9">
            <w:pPr>
              <w:pStyle w:val="Tabletext"/>
            </w:pPr>
            <w:r w:rsidRPr="00DB5CEB">
              <w:t>2a.2.5</w:t>
            </w:r>
          </w:p>
        </w:tc>
        <w:tc>
          <w:tcPr>
            <w:tcW w:w="4961" w:type="dxa"/>
            <w:tcMar>
              <w:top w:w="28" w:type="dxa"/>
              <w:bottom w:w="28" w:type="dxa"/>
            </w:tcMar>
          </w:tcPr>
          <w:p w14:paraId="372E804C" w14:textId="77777777" w:rsidR="0073622C" w:rsidRPr="00DB5CEB" w:rsidRDefault="0073622C" w:rsidP="003313C9">
            <w:pPr>
              <w:pStyle w:val="Tabletext"/>
              <w:jc w:val="right"/>
            </w:pPr>
            <w:r w:rsidRPr="00DB5CEB">
              <w:t>Plotting position at sea including by range and bearing</w:t>
            </w:r>
          </w:p>
        </w:tc>
        <w:tc>
          <w:tcPr>
            <w:tcW w:w="709" w:type="dxa"/>
            <w:tcMar>
              <w:top w:w="28" w:type="dxa"/>
              <w:bottom w:w="28" w:type="dxa"/>
            </w:tcMar>
          </w:tcPr>
          <w:p w14:paraId="0DFCB31D" w14:textId="77777777" w:rsidR="0073622C" w:rsidRPr="00DB5CEB" w:rsidRDefault="0073622C" w:rsidP="003313C9">
            <w:pPr>
              <w:pStyle w:val="Tabletext"/>
            </w:pPr>
            <w:r>
              <w:t>1</w:t>
            </w:r>
          </w:p>
        </w:tc>
        <w:tc>
          <w:tcPr>
            <w:tcW w:w="1985" w:type="dxa"/>
            <w:vMerge/>
            <w:tcMar>
              <w:top w:w="28" w:type="dxa"/>
              <w:bottom w:w="28" w:type="dxa"/>
            </w:tcMar>
          </w:tcPr>
          <w:p w14:paraId="3270084C" w14:textId="77777777" w:rsidR="0073622C" w:rsidRPr="00DB5CEB" w:rsidRDefault="0073622C" w:rsidP="003313C9">
            <w:pPr>
              <w:pStyle w:val="Tabletext"/>
            </w:pPr>
          </w:p>
        </w:tc>
        <w:tc>
          <w:tcPr>
            <w:tcW w:w="2976" w:type="dxa"/>
            <w:vMerge/>
            <w:tcMar>
              <w:top w:w="28" w:type="dxa"/>
              <w:bottom w:w="28" w:type="dxa"/>
            </w:tcMar>
            <w:vAlign w:val="center"/>
          </w:tcPr>
          <w:p w14:paraId="0EFB1E42" w14:textId="77777777" w:rsidR="0073622C" w:rsidRPr="00DB5CEB" w:rsidRDefault="0073622C" w:rsidP="003313C9">
            <w:pPr>
              <w:pStyle w:val="Tabletext"/>
            </w:pPr>
          </w:p>
        </w:tc>
        <w:tc>
          <w:tcPr>
            <w:tcW w:w="709" w:type="dxa"/>
            <w:tcMar>
              <w:top w:w="28" w:type="dxa"/>
              <w:bottom w:w="28" w:type="dxa"/>
            </w:tcMar>
          </w:tcPr>
          <w:p w14:paraId="52C48ADD" w14:textId="77777777" w:rsidR="0073622C" w:rsidRPr="00DB5CEB" w:rsidRDefault="0073622C" w:rsidP="003313C9">
            <w:pPr>
              <w:pStyle w:val="Tabletext"/>
            </w:pPr>
            <w:r>
              <w:t>3</w:t>
            </w:r>
          </w:p>
        </w:tc>
      </w:tr>
      <w:tr w:rsidR="00AA0EE6" w:rsidRPr="00DB5CEB" w14:paraId="27112FF3" w14:textId="77777777" w:rsidTr="003313C9">
        <w:trPr>
          <w:jc w:val="center"/>
        </w:trPr>
        <w:tc>
          <w:tcPr>
            <w:tcW w:w="683" w:type="dxa"/>
            <w:tcMar>
              <w:top w:w="28" w:type="dxa"/>
              <w:bottom w:w="28" w:type="dxa"/>
            </w:tcMar>
          </w:tcPr>
          <w:p w14:paraId="5B81BB61" w14:textId="77777777" w:rsidR="00AA0EE6" w:rsidRPr="00DB5CEB" w:rsidRDefault="00AA0EE6" w:rsidP="003313C9">
            <w:pPr>
              <w:pStyle w:val="Tabletext"/>
            </w:pPr>
          </w:p>
        </w:tc>
        <w:tc>
          <w:tcPr>
            <w:tcW w:w="872" w:type="dxa"/>
            <w:tcMar>
              <w:top w:w="28" w:type="dxa"/>
              <w:bottom w:w="28" w:type="dxa"/>
            </w:tcMar>
          </w:tcPr>
          <w:p w14:paraId="1AFE632A" w14:textId="77777777" w:rsidR="00AA0EE6" w:rsidRPr="00DB5CEB" w:rsidRDefault="00AA0EE6" w:rsidP="003313C9">
            <w:pPr>
              <w:pStyle w:val="Tabletext"/>
            </w:pPr>
          </w:p>
        </w:tc>
        <w:tc>
          <w:tcPr>
            <w:tcW w:w="1417" w:type="dxa"/>
            <w:tcMar>
              <w:top w:w="28" w:type="dxa"/>
              <w:bottom w:w="28" w:type="dxa"/>
            </w:tcMar>
          </w:tcPr>
          <w:p w14:paraId="2C2EFD74" w14:textId="77777777" w:rsidR="00AA0EE6" w:rsidRPr="00DB5CEB" w:rsidRDefault="00AA0EE6" w:rsidP="003313C9">
            <w:pPr>
              <w:pStyle w:val="Tabletext"/>
            </w:pPr>
            <w:r w:rsidRPr="00DB5CEB">
              <w:t>2a.2.6</w:t>
            </w:r>
          </w:p>
        </w:tc>
        <w:tc>
          <w:tcPr>
            <w:tcW w:w="4961" w:type="dxa"/>
            <w:tcMar>
              <w:top w:w="28" w:type="dxa"/>
              <w:bottom w:w="28" w:type="dxa"/>
            </w:tcMar>
          </w:tcPr>
          <w:p w14:paraId="21BE11A6" w14:textId="77777777" w:rsidR="00AA0EE6" w:rsidRPr="00DB5CEB" w:rsidRDefault="00AA0EE6" w:rsidP="003313C9">
            <w:pPr>
              <w:pStyle w:val="Tabletext"/>
              <w:jc w:val="right"/>
            </w:pPr>
            <w:r w:rsidRPr="00DB5CEB">
              <w:t>Chart datum; tidal levels and vertical control datum</w:t>
            </w:r>
          </w:p>
        </w:tc>
        <w:tc>
          <w:tcPr>
            <w:tcW w:w="709" w:type="dxa"/>
            <w:tcMar>
              <w:top w:w="28" w:type="dxa"/>
              <w:bottom w:w="28" w:type="dxa"/>
            </w:tcMar>
          </w:tcPr>
          <w:p w14:paraId="13B7E439" w14:textId="77777777" w:rsidR="00AA0EE6" w:rsidRPr="00DB5CEB" w:rsidRDefault="00AA0EE6" w:rsidP="003313C9">
            <w:pPr>
              <w:pStyle w:val="Tabletext"/>
            </w:pPr>
            <w:r w:rsidRPr="00DB5CEB">
              <w:t>1</w:t>
            </w:r>
          </w:p>
        </w:tc>
        <w:tc>
          <w:tcPr>
            <w:tcW w:w="1985" w:type="dxa"/>
            <w:vMerge w:val="restart"/>
            <w:tcMar>
              <w:top w:w="28" w:type="dxa"/>
              <w:bottom w:w="28" w:type="dxa"/>
            </w:tcMar>
          </w:tcPr>
          <w:p w14:paraId="10BB2D29" w14:textId="77777777" w:rsidR="00AA0EE6" w:rsidRPr="00DB5CEB" w:rsidRDefault="00AA0EE6" w:rsidP="003313C9">
            <w:pPr>
              <w:pStyle w:val="Tabletext"/>
            </w:pPr>
            <w:r w:rsidRPr="00DB5CEB">
              <w:t>Appropriate charts.</w:t>
            </w:r>
          </w:p>
          <w:p w14:paraId="77C03830" w14:textId="77777777" w:rsidR="00AA0EE6" w:rsidRPr="00DB5CEB" w:rsidRDefault="00AA0EE6" w:rsidP="003313C9">
            <w:pPr>
              <w:pStyle w:val="Tabletext"/>
            </w:pPr>
          </w:p>
          <w:p w14:paraId="24386F6B" w14:textId="77777777" w:rsidR="00AA0EE6" w:rsidRPr="00DB5CEB" w:rsidRDefault="00AA0EE6" w:rsidP="003313C9">
            <w:pPr>
              <w:pStyle w:val="Tabletext"/>
            </w:pPr>
            <w:r w:rsidRPr="00DB5CEB">
              <w:lastRenderedPageBreak/>
              <w:t>Symbol identification exercise</w:t>
            </w:r>
          </w:p>
          <w:p w14:paraId="24171797" w14:textId="77777777" w:rsidR="00AA0EE6" w:rsidRPr="00DB5CEB" w:rsidRDefault="00AA0EE6" w:rsidP="003313C9">
            <w:pPr>
              <w:pStyle w:val="Tabletext"/>
            </w:pPr>
            <w:r w:rsidRPr="00DB5CEB">
              <w:t>Coordinate conversion program</w:t>
            </w:r>
          </w:p>
        </w:tc>
        <w:tc>
          <w:tcPr>
            <w:tcW w:w="2976" w:type="dxa"/>
            <w:vMerge w:val="restart"/>
            <w:tcMar>
              <w:top w:w="28" w:type="dxa"/>
              <w:bottom w:w="28" w:type="dxa"/>
            </w:tcMar>
            <w:vAlign w:val="center"/>
          </w:tcPr>
          <w:p w14:paraId="24F0CCC8" w14:textId="77777777" w:rsidR="00AA0EE6" w:rsidRPr="00DB5CEB" w:rsidRDefault="00AA0EE6" w:rsidP="003313C9">
            <w:pPr>
              <w:pStyle w:val="Tabletext"/>
            </w:pPr>
            <w:r w:rsidRPr="00DB5CEB">
              <w:lastRenderedPageBreak/>
              <w:t>NAVGUIDE 2.5.2</w:t>
            </w:r>
          </w:p>
          <w:p w14:paraId="44ECCEBA" w14:textId="77777777" w:rsidR="00AA0EE6" w:rsidRPr="00DB5CEB" w:rsidRDefault="00AA0EE6" w:rsidP="003313C9">
            <w:pPr>
              <w:pStyle w:val="Tabletext"/>
            </w:pPr>
            <w:r w:rsidRPr="00DB5CEB">
              <w:t>INT 1 –  Chart symbols and Abbreviations</w:t>
            </w:r>
          </w:p>
        </w:tc>
        <w:tc>
          <w:tcPr>
            <w:tcW w:w="709" w:type="dxa"/>
            <w:tcMar>
              <w:top w:w="28" w:type="dxa"/>
              <w:bottom w:w="28" w:type="dxa"/>
            </w:tcMar>
          </w:tcPr>
          <w:p w14:paraId="4BC386A4" w14:textId="77777777" w:rsidR="00AA0EE6" w:rsidRPr="00DB5CEB" w:rsidRDefault="00AA0EE6" w:rsidP="003313C9">
            <w:pPr>
              <w:pStyle w:val="Tabletext"/>
            </w:pPr>
            <w:r w:rsidRPr="00DB5CEB">
              <w:t>4</w:t>
            </w:r>
          </w:p>
        </w:tc>
      </w:tr>
      <w:tr w:rsidR="00AA0EE6" w:rsidRPr="00DB5CEB" w14:paraId="5BDA1A2F" w14:textId="77777777" w:rsidTr="003313C9">
        <w:trPr>
          <w:jc w:val="center"/>
        </w:trPr>
        <w:tc>
          <w:tcPr>
            <w:tcW w:w="683" w:type="dxa"/>
            <w:tcMar>
              <w:top w:w="28" w:type="dxa"/>
              <w:bottom w:w="28" w:type="dxa"/>
            </w:tcMar>
          </w:tcPr>
          <w:p w14:paraId="5969461B" w14:textId="77777777" w:rsidR="00AA0EE6" w:rsidRPr="00DB5CEB" w:rsidRDefault="00AA0EE6" w:rsidP="003313C9">
            <w:pPr>
              <w:pStyle w:val="Tabletext"/>
            </w:pPr>
          </w:p>
        </w:tc>
        <w:tc>
          <w:tcPr>
            <w:tcW w:w="872" w:type="dxa"/>
            <w:tcMar>
              <w:top w:w="28" w:type="dxa"/>
              <w:bottom w:w="28" w:type="dxa"/>
            </w:tcMar>
          </w:tcPr>
          <w:p w14:paraId="36B368EE" w14:textId="77777777" w:rsidR="00AA0EE6" w:rsidRPr="00DB5CEB" w:rsidRDefault="00AA0EE6" w:rsidP="003313C9">
            <w:pPr>
              <w:pStyle w:val="Tabletext"/>
            </w:pPr>
          </w:p>
        </w:tc>
        <w:tc>
          <w:tcPr>
            <w:tcW w:w="1417" w:type="dxa"/>
            <w:tcMar>
              <w:top w:w="28" w:type="dxa"/>
              <w:bottom w:w="28" w:type="dxa"/>
            </w:tcMar>
          </w:tcPr>
          <w:p w14:paraId="1BCD3440" w14:textId="77777777" w:rsidR="00AA0EE6" w:rsidRPr="00DB5CEB" w:rsidRDefault="00AA0EE6" w:rsidP="003313C9">
            <w:pPr>
              <w:pStyle w:val="Tabletext"/>
            </w:pPr>
            <w:r w:rsidRPr="00DB5CEB">
              <w:t>2a.2.7</w:t>
            </w:r>
          </w:p>
        </w:tc>
        <w:tc>
          <w:tcPr>
            <w:tcW w:w="4961" w:type="dxa"/>
            <w:tcMar>
              <w:top w:w="28" w:type="dxa"/>
              <w:bottom w:w="28" w:type="dxa"/>
            </w:tcMar>
          </w:tcPr>
          <w:p w14:paraId="2A5A4129" w14:textId="77777777" w:rsidR="00AA0EE6" w:rsidRPr="00DB5CEB" w:rsidRDefault="00AA0EE6" w:rsidP="003313C9">
            <w:pPr>
              <w:pStyle w:val="Tabletext"/>
              <w:jc w:val="right"/>
            </w:pPr>
            <w:r w:rsidRPr="00DB5CEB">
              <w:t>Chart symbols and abbreviations</w:t>
            </w:r>
          </w:p>
        </w:tc>
        <w:tc>
          <w:tcPr>
            <w:tcW w:w="709" w:type="dxa"/>
            <w:tcMar>
              <w:top w:w="28" w:type="dxa"/>
              <w:bottom w:w="28" w:type="dxa"/>
            </w:tcMar>
          </w:tcPr>
          <w:p w14:paraId="6382876D" w14:textId="77777777" w:rsidR="00AA0EE6" w:rsidRPr="00DB5CEB" w:rsidRDefault="00AA0EE6" w:rsidP="003313C9">
            <w:pPr>
              <w:pStyle w:val="Tabletext"/>
            </w:pPr>
            <w:r>
              <w:t>1</w:t>
            </w:r>
          </w:p>
        </w:tc>
        <w:tc>
          <w:tcPr>
            <w:tcW w:w="1985" w:type="dxa"/>
            <w:vMerge/>
            <w:tcMar>
              <w:top w:w="28" w:type="dxa"/>
              <w:bottom w:w="28" w:type="dxa"/>
            </w:tcMar>
          </w:tcPr>
          <w:p w14:paraId="21925005" w14:textId="77777777" w:rsidR="00AA0EE6" w:rsidRPr="00DB5CEB" w:rsidRDefault="00AA0EE6" w:rsidP="003313C9">
            <w:pPr>
              <w:pStyle w:val="Tabletext"/>
            </w:pPr>
          </w:p>
        </w:tc>
        <w:tc>
          <w:tcPr>
            <w:tcW w:w="2976" w:type="dxa"/>
            <w:vMerge/>
            <w:tcMar>
              <w:top w:w="28" w:type="dxa"/>
              <w:bottom w:w="28" w:type="dxa"/>
            </w:tcMar>
          </w:tcPr>
          <w:p w14:paraId="0514871E" w14:textId="77777777" w:rsidR="00AA0EE6" w:rsidRPr="00DB5CEB" w:rsidRDefault="00AA0EE6" w:rsidP="003313C9">
            <w:pPr>
              <w:pStyle w:val="Tabletext"/>
            </w:pPr>
          </w:p>
        </w:tc>
        <w:tc>
          <w:tcPr>
            <w:tcW w:w="709" w:type="dxa"/>
            <w:tcMar>
              <w:top w:w="28" w:type="dxa"/>
              <w:bottom w:w="28" w:type="dxa"/>
            </w:tcMar>
          </w:tcPr>
          <w:p w14:paraId="7F903F52" w14:textId="77777777" w:rsidR="00AA0EE6" w:rsidRPr="00DB5CEB" w:rsidRDefault="00AA0EE6" w:rsidP="003313C9">
            <w:pPr>
              <w:pStyle w:val="Tabletext"/>
            </w:pPr>
            <w:r>
              <w:t>4</w:t>
            </w:r>
          </w:p>
        </w:tc>
      </w:tr>
      <w:tr w:rsidR="00AA0EE6" w:rsidRPr="00DB5CEB" w14:paraId="6DB1A404" w14:textId="77777777" w:rsidTr="003313C9">
        <w:trPr>
          <w:jc w:val="center"/>
        </w:trPr>
        <w:tc>
          <w:tcPr>
            <w:tcW w:w="683" w:type="dxa"/>
            <w:tcMar>
              <w:top w:w="28" w:type="dxa"/>
              <w:bottom w:w="28" w:type="dxa"/>
            </w:tcMar>
          </w:tcPr>
          <w:p w14:paraId="592B5E68" w14:textId="77777777" w:rsidR="00AA0EE6" w:rsidRPr="00DB5CEB" w:rsidRDefault="00AA0EE6" w:rsidP="003313C9">
            <w:pPr>
              <w:pStyle w:val="Tabletext"/>
            </w:pPr>
          </w:p>
        </w:tc>
        <w:tc>
          <w:tcPr>
            <w:tcW w:w="872" w:type="dxa"/>
            <w:tcMar>
              <w:top w:w="28" w:type="dxa"/>
              <w:bottom w:w="28" w:type="dxa"/>
            </w:tcMar>
          </w:tcPr>
          <w:p w14:paraId="6FD193BF" w14:textId="77777777" w:rsidR="00AA0EE6" w:rsidRPr="00DB5CEB" w:rsidRDefault="00AA0EE6" w:rsidP="003313C9">
            <w:pPr>
              <w:pStyle w:val="Tabletext"/>
            </w:pPr>
          </w:p>
        </w:tc>
        <w:tc>
          <w:tcPr>
            <w:tcW w:w="1417" w:type="dxa"/>
            <w:tcMar>
              <w:top w:w="28" w:type="dxa"/>
              <w:bottom w:w="28" w:type="dxa"/>
            </w:tcMar>
          </w:tcPr>
          <w:p w14:paraId="561DE9AA" w14:textId="77777777" w:rsidR="00AA0EE6" w:rsidRPr="00DB5CEB" w:rsidRDefault="00AA0EE6" w:rsidP="003313C9">
            <w:pPr>
              <w:pStyle w:val="Tabletext"/>
            </w:pPr>
            <w:r w:rsidRPr="00DB5CEB">
              <w:t>2a.2.8</w:t>
            </w:r>
          </w:p>
        </w:tc>
        <w:tc>
          <w:tcPr>
            <w:tcW w:w="4961" w:type="dxa"/>
            <w:tcMar>
              <w:top w:w="28" w:type="dxa"/>
              <w:bottom w:w="28" w:type="dxa"/>
            </w:tcMar>
          </w:tcPr>
          <w:p w14:paraId="549A1285" w14:textId="77777777" w:rsidR="00AA0EE6" w:rsidRPr="00DB5CEB" w:rsidRDefault="00AA0EE6" w:rsidP="003313C9">
            <w:pPr>
              <w:pStyle w:val="Tabletext"/>
              <w:jc w:val="right"/>
            </w:pPr>
            <w:r w:rsidRPr="00DB5CEB">
              <w:t>Navigation depths and dangers</w:t>
            </w:r>
          </w:p>
        </w:tc>
        <w:tc>
          <w:tcPr>
            <w:tcW w:w="709" w:type="dxa"/>
            <w:tcMar>
              <w:top w:w="28" w:type="dxa"/>
              <w:bottom w:w="28" w:type="dxa"/>
            </w:tcMar>
          </w:tcPr>
          <w:p w14:paraId="35C56A82" w14:textId="77777777" w:rsidR="00AA0EE6" w:rsidRPr="00DB5CEB" w:rsidRDefault="00AA0EE6" w:rsidP="003313C9">
            <w:pPr>
              <w:pStyle w:val="Tabletext"/>
            </w:pPr>
            <w:r>
              <w:t>1</w:t>
            </w:r>
          </w:p>
        </w:tc>
        <w:tc>
          <w:tcPr>
            <w:tcW w:w="1985" w:type="dxa"/>
            <w:vMerge/>
            <w:tcMar>
              <w:top w:w="28" w:type="dxa"/>
              <w:bottom w:w="28" w:type="dxa"/>
            </w:tcMar>
          </w:tcPr>
          <w:p w14:paraId="7193D02B" w14:textId="77777777" w:rsidR="00AA0EE6" w:rsidRPr="00DB5CEB" w:rsidRDefault="00AA0EE6" w:rsidP="003313C9">
            <w:pPr>
              <w:pStyle w:val="Tabletext"/>
            </w:pPr>
          </w:p>
        </w:tc>
        <w:tc>
          <w:tcPr>
            <w:tcW w:w="2976" w:type="dxa"/>
            <w:vMerge/>
            <w:tcMar>
              <w:top w:w="28" w:type="dxa"/>
              <w:bottom w:w="28" w:type="dxa"/>
            </w:tcMar>
          </w:tcPr>
          <w:p w14:paraId="4EA604BF" w14:textId="77777777" w:rsidR="00AA0EE6" w:rsidRPr="00DB5CEB" w:rsidRDefault="00AA0EE6" w:rsidP="003313C9">
            <w:pPr>
              <w:pStyle w:val="Tabletext"/>
            </w:pPr>
          </w:p>
        </w:tc>
        <w:tc>
          <w:tcPr>
            <w:tcW w:w="709" w:type="dxa"/>
            <w:tcMar>
              <w:top w:w="28" w:type="dxa"/>
              <w:bottom w:w="28" w:type="dxa"/>
            </w:tcMar>
          </w:tcPr>
          <w:p w14:paraId="5210E86E" w14:textId="77777777" w:rsidR="00AA0EE6" w:rsidRPr="00DB5CEB" w:rsidRDefault="00AA0EE6" w:rsidP="003313C9">
            <w:pPr>
              <w:pStyle w:val="Tabletext"/>
            </w:pPr>
            <w:r>
              <w:t>4</w:t>
            </w:r>
          </w:p>
        </w:tc>
      </w:tr>
      <w:tr w:rsidR="00AA0EE6" w:rsidRPr="00DB5CEB" w14:paraId="6C0FC978" w14:textId="77777777" w:rsidTr="003313C9">
        <w:trPr>
          <w:jc w:val="center"/>
        </w:trPr>
        <w:tc>
          <w:tcPr>
            <w:tcW w:w="683" w:type="dxa"/>
            <w:tcMar>
              <w:top w:w="28" w:type="dxa"/>
              <w:bottom w:w="28" w:type="dxa"/>
            </w:tcMar>
          </w:tcPr>
          <w:p w14:paraId="52EE2869" w14:textId="77777777" w:rsidR="00AA0EE6" w:rsidRPr="00DB5CEB" w:rsidRDefault="00AA0EE6" w:rsidP="003313C9">
            <w:pPr>
              <w:pStyle w:val="Tabletext"/>
            </w:pPr>
          </w:p>
        </w:tc>
        <w:tc>
          <w:tcPr>
            <w:tcW w:w="872" w:type="dxa"/>
            <w:tcMar>
              <w:top w:w="28" w:type="dxa"/>
              <w:bottom w:w="28" w:type="dxa"/>
            </w:tcMar>
          </w:tcPr>
          <w:p w14:paraId="159120D5" w14:textId="77777777" w:rsidR="00AA0EE6" w:rsidRPr="00DB5CEB" w:rsidRDefault="00AA0EE6" w:rsidP="003313C9">
            <w:pPr>
              <w:pStyle w:val="Tabletext"/>
            </w:pPr>
          </w:p>
        </w:tc>
        <w:tc>
          <w:tcPr>
            <w:tcW w:w="1417" w:type="dxa"/>
            <w:tcMar>
              <w:top w:w="28" w:type="dxa"/>
              <w:bottom w:w="28" w:type="dxa"/>
            </w:tcMar>
          </w:tcPr>
          <w:p w14:paraId="7BA5594D" w14:textId="77777777" w:rsidR="00AA0EE6" w:rsidRPr="00DB5CEB" w:rsidRDefault="00AA0EE6" w:rsidP="003313C9">
            <w:pPr>
              <w:pStyle w:val="Tabletext"/>
            </w:pPr>
            <w:r w:rsidRPr="00DB5CEB">
              <w:t>2a.2.9</w:t>
            </w:r>
          </w:p>
        </w:tc>
        <w:tc>
          <w:tcPr>
            <w:tcW w:w="4961" w:type="dxa"/>
            <w:tcMar>
              <w:top w:w="28" w:type="dxa"/>
              <w:bottom w:w="28" w:type="dxa"/>
            </w:tcMar>
          </w:tcPr>
          <w:p w14:paraId="115FDB95" w14:textId="77777777" w:rsidR="00AA0EE6" w:rsidRPr="00DB5CEB" w:rsidRDefault="00AA0EE6" w:rsidP="00F36531">
            <w:pPr>
              <w:pStyle w:val="Tabletext"/>
              <w:jc w:val="right"/>
            </w:pPr>
            <w:r w:rsidRPr="00DB5CEB">
              <w:t>Magnetic and True North</w:t>
            </w:r>
          </w:p>
        </w:tc>
        <w:tc>
          <w:tcPr>
            <w:tcW w:w="709" w:type="dxa"/>
            <w:tcMar>
              <w:top w:w="28" w:type="dxa"/>
              <w:bottom w:w="28" w:type="dxa"/>
            </w:tcMar>
          </w:tcPr>
          <w:p w14:paraId="2577994E" w14:textId="77777777" w:rsidR="00AA0EE6" w:rsidRPr="00DB5CEB" w:rsidRDefault="00AA0EE6" w:rsidP="003313C9">
            <w:pPr>
              <w:pStyle w:val="Tabletext"/>
            </w:pPr>
            <w:r w:rsidRPr="00DB5CEB">
              <w:t>2</w:t>
            </w:r>
          </w:p>
        </w:tc>
        <w:tc>
          <w:tcPr>
            <w:tcW w:w="1985" w:type="dxa"/>
            <w:vMerge/>
            <w:tcMar>
              <w:top w:w="28" w:type="dxa"/>
              <w:bottom w:w="28" w:type="dxa"/>
            </w:tcMar>
          </w:tcPr>
          <w:p w14:paraId="78410552" w14:textId="77777777" w:rsidR="00AA0EE6" w:rsidRPr="00DB5CEB" w:rsidRDefault="00AA0EE6" w:rsidP="003313C9">
            <w:pPr>
              <w:pStyle w:val="Tabletext"/>
            </w:pPr>
          </w:p>
        </w:tc>
        <w:tc>
          <w:tcPr>
            <w:tcW w:w="2976" w:type="dxa"/>
            <w:vMerge/>
            <w:tcMar>
              <w:top w:w="28" w:type="dxa"/>
              <w:bottom w:w="28" w:type="dxa"/>
            </w:tcMar>
          </w:tcPr>
          <w:p w14:paraId="71761FA2" w14:textId="77777777" w:rsidR="00AA0EE6" w:rsidRPr="00DB5CEB" w:rsidRDefault="00AA0EE6" w:rsidP="003313C9">
            <w:pPr>
              <w:pStyle w:val="Tabletext"/>
            </w:pPr>
          </w:p>
        </w:tc>
        <w:tc>
          <w:tcPr>
            <w:tcW w:w="709" w:type="dxa"/>
            <w:tcMar>
              <w:top w:w="28" w:type="dxa"/>
              <w:bottom w:w="28" w:type="dxa"/>
            </w:tcMar>
          </w:tcPr>
          <w:p w14:paraId="5BA88C00" w14:textId="77777777" w:rsidR="00AA0EE6" w:rsidRPr="00DB5CEB" w:rsidRDefault="00AA0EE6" w:rsidP="003313C9">
            <w:pPr>
              <w:pStyle w:val="Tabletext"/>
            </w:pPr>
            <w:r>
              <w:t>4</w:t>
            </w:r>
          </w:p>
        </w:tc>
      </w:tr>
      <w:tr w:rsidR="00AA0EE6" w:rsidRPr="00DB5CEB" w14:paraId="2A039880" w14:textId="77777777" w:rsidTr="003313C9">
        <w:trPr>
          <w:jc w:val="center"/>
        </w:trPr>
        <w:tc>
          <w:tcPr>
            <w:tcW w:w="683" w:type="dxa"/>
            <w:tcMar>
              <w:top w:w="28" w:type="dxa"/>
              <w:bottom w:w="28" w:type="dxa"/>
            </w:tcMar>
          </w:tcPr>
          <w:p w14:paraId="34B0E8E5" w14:textId="77777777" w:rsidR="00AA0EE6" w:rsidRPr="00DB5CEB" w:rsidRDefault="00AA0EE6" w:rsidP="003313C9">
            <w:pPr>
              <w:pStyle w:val="Tabletext"/>
            </w:pPr>
          </w:p>
        </w:tc>
        <w:tc>
          <w:tcPr>
            <w:tcW w:w="872" w:type="dxa"/>
            <w:tcMar>
              <w:top w:w="28" w:type="dxa"/>
              <w:bottom w:w="28" w:type="dxa"/>
            </w:tcMar>
          </w:tcPr>
          <w:p w14:paraId="01E36D0A" w14:textId="77777777" w:rsidR="00AA0EE6" w:rsidRPr="00DB5CEB" w:rsidRDefault="00AA0EE6" w:rsidP="003313C9">
            <w:pPr>
              <w:pStyle w:val="Tabletext"/>
            </w:pPr>
          </w:p>
        </w:tc>
        <w:tc>
          <w:tcPr>
            <w:tcW w:w="1417" w:type="dxa"/>
            <w:tcMar>
              <w:top w:w="28" w:type="dxa"/>
              <w:bottom w:w="28" w:type="dxa"/>
            </w:tcMar>
          </w:tcPr>
          <w:p w14:paraId="0CDAD5ED" w14:textId="77777777" w:rsidR="00AA0EE6" w:rsidRPr="00DB5CEB" w:rsidRDefault="00AA0EE6" w:rsidP="003313C9">
            <w:pPr>
              <w:pStyle w:val="Tabletext"/>
            </w:pPr>
            <w:r w:rsidRPr="00DB5CEB">
              <w:t>2a.2.10</w:t>
            </w:r>
          </w:p>
        </w:tc>
        <w:tc>
          <w:tcPr>
            <w:tcW w:w="4961" w:type="dxa"/>
            <w:tcMar>
              <w:top w:w="28" w:type="dxa"/>
              <w:bottom w:w="28" w:type="dxa"/>
            </w:tcMar>
          </w:tcPr>
          <w:p w14:paraId="424DAEE8" w14:textId="77777777" w:rsidR="00AA0EE6" w:rsidRPr="00DB5CEB" w:rsidRDefault="00AA0EE6" w:rsidP="00F36531">
            <w:pPr>
              <w:pStyle w:val="Tabletext"/>
              <w:jc w:val="right"/>
            </w:pPr>
            <w:r w:rsidRPr="00DB5CEB">
              <w:t>Grid positions and maps</w:t>
            </w:r>
          </w:p>
        </w:tc>
        <w:tc>
          <w:tcPr>
            <w:tcW w:w="709" w:type="dxa"/>
            <w:tcMar>
              <w:top w:w="28" w:type="dxa"/>
              <w:bottom w:w="28" w:type="dxa"/>
            </w:tcMar>
          </w:tcPr>
          <w:p w14:paraId="393BC188" w14:textId="77777777" w:rsidR="00AA0EE6" w:rsidRPr="00DB5CEB" w:rsidRDefault="00AA0EE6" w:rsidP="003313C9">
            <w:pPr>
              <w:pStyle w:val="Tabletext"/>
            </w:pPr>
            <w:r w:rsidRPr="00DB5CEB">
              <w:t>1</w:t>
            </w:r>
          </w:p>
        </w:tc>
        <w:tc>
          <w:tcPr>
            <w:tcW w:w="1985" w:type="dxa"/>
            <w:vMerge/>
            <w:tcMar>
              <w:top w:w="28" w:type="dxa"/>
              <w:bottom w:w="28" w:type="dxa"/>
            </w:tcMar>
          </w:tcPr>
          <w:p w14:paraId="447C3EFF" w14:textId="77777777" w:rsidR="00AA0EE6" w:rsidRPr="00DB5CEB" w:rsidRDefault="00AA0EE6" w:rsidP="003313C9">
            <w:pPr>
              <w:pStyle w:val="Tabletext"/>
            </w:pPr>
          </w:p>
        </w:tc>
        <w:tc>
          <w:tcPr>
            <w:tcW w:w="2976" w:type="dxa"/>
            <w:vMerge/>
            <w:tcMar>
              <w:top w:w="28" w:type="dxa"/>
              <w:bottom w:w="28" w:type="dxa"/>
            </w:tcMar>
          </w:tcPr>
          <w:p w14:paraId="6D898624" w14:textId="77777777" w:rsidR="00AA0EE6" w:rsidRPr="00DB5CEB" w:rsidRDefault="00AA0EE6" w:rsidP="003313C9">
            <w:pPr>
              <w:pStyle w:val="Tabletext"/>
            </w:pPr>
          </w:p>
        </w:tc>
        <w:tc>
          <w:tcPr>
            <w:tcW w:w="709" w:type="dxa"/>
            <w:tcMar>
              <w:top w:w="28" w:type="dxa"/>
              <w:bottom w:w="28" w:type="dxa"/>
            </w:tcMar>
          </w:tcPr>
          <w:p w14:paraId="4FEBF42F" w14:textId="77777777" w:rsidR="00AA0EE6" w:rsidRPr="00DB5CEB" w:rsidRDefault="00AA0EE6" w:rsidP="003313C9">
            <w:pPr>
              <w:pStyle w:val="Tabletext"/>
            </w:pPr>
            <w:r>
              <w:t>4</w:t>
            </w:r>
          </w:p>
        </w:tc>
      </w:tr>
      <w:tr w:rsidR="00AA0EE6" w:rsidRPr="00DB5CEB" w14:paraId="194741D2" w14:textId="77777777" w:rsidTr="00DE2040">
        <w:trPr>
          <w:jc w:val="center"/>
        </w:trPr>
        <w:tc>
          <w:tcPr>
            <w:tcW w:w="683" w:type="dxa"/>
            <w:tcMar>
              <w:top w:w="28" w:type="dxa"/>
              <w:bottom w:w="28" w:type="dxa"/>
            </w:tcMar>
            <w:vAlign w:val="center"/>
          </w:tcPr>
          <w:p w14:paraId="66FE2FC7" w14:textId="77777777" w:rsidR="00AA0EE6" w:rsidRPr="00DB5CEB" w:rsidRDefault="00AA0EE6" w:rsidP="00DE2040">
            <w:pPr>
              <w:pStyle w:val="Tabletext"/>
            </w:pPr>
          </w:p>
        </w:tc>
        <w:tc>
          <w:tcPr>
            <w:tcW w:w="872" w:type="dxa"/>
            <w:tcMar>
              <w:top w:w="28" w:type="dxa"/>
              <w:bottom w:w="28" w:type="dxa"/>
            </w:tcMar>
            <w:vAlign w:val="center"/>
          </w:tcPr>
          <w:p w14:paraId="407BD7DC" w14:textId="77777777" w:rsidR="00AA0EE6" w:rsidRPr="00DB5CEB" w:rsidRDefault="00AA0EE6" w:rsidP="00DE2040">
            <w:pPr>
              <w:pStyle w:val="Tabletext"/>
            </w:pPr>
          </w:p>
        </w:tc>
        <w:tc>
          <w:tcPr>
            <w:tcW w:w="1417" w:type="dxa"/>
            <w:tcMar>
              <w:top w:w="28" w:type="dxa"/>
              <w:bottom w:w="28" w:type="dxa"/>
            </w:tcMar>
            <w:vAlign w:val="center"/>
          </w:tcPr>
          <w:p w14:paraId="6A14E258" w14:textId="77777777" w:rsidR="00AA0EE6" w:rsidRPr="00DB5CEB" w:rsidRDefault="00AA0EE6" w:rsidP="00DE2040">
            <w:pPr>
              <w:pStyle w:val="Tabletext"/>
            </w:pPr>
            <w:r w:rsidRPr="00DB5CEB">
              <w:t>2a.2.11</w:t>
            </w:r>
          </w:p>
        </w:tc>
        <w:tc>
          <w:tcPr>
            <w:tcW w:w="4961" w:type="dxa"/>
            <w:tcMar>
              <w:top w:w="28" w:type="dxa"/>
              <w:bottom w:w="28" w:type="dxa"/>
            </w:tcMar>
            <w:vAlign w:val="center"/>
          </w:tcPr>
          <w:p w14:paraId="3E3C387D" w14:textId="77777777" w:rsidR="00AA0EE6" w:rsidRPr="00DB5CEB" w:rsidRDefault="00AA0EE6" w:rsidP="00DE2040">
            <w:pPr>
              <w:pStyle w:val="Tabletext"/>
              <w:jc w:val="right"/>
            </w:pPr>
            <w:r w:rsidRPr="00DB5CEB">
              <w:t>Coordinate conversions</w:t>
            </w:r>
          </w:p>
        </w:tc>
        <w:tc>
          <w:tcPr>
            <w:tcW w:w="709" w:type="dxa"/>
            <w:tcMar>
              <w:top w:w="28" w:type="dxa"/>
              <w:bottom w:w="28" w:type="dxa"/>
            </w:tcMar>
            <w:vAlign w:val="center"/>
          </w:tcPr>
          <w:p w14:paraId="274FEA2E" w14:textId="77777777" w:rsidR="00AA0EE6" w:rsidRPr="00DB5CEB" w:rsidRDefault="00AA0EE6" w:rsidP="00AA0EE6">
            <w:pPr>
              <w:pStyle w:val="Tabletext"/>
            </w:pPr>
            <w:r>
              <w:t>1</w:t>
            </w:r>
          </w:p>
        </w:tc>
        <w:tc>
          <w:tcPr>
            <w:tcW w:w="1985" w:type="dxa"/>
            <w:vMerge/>
            <w:tcMar>
              <w:top w:w="28" w:type="dxa"/>
              <w:bottom w:w="28" w:type="dxa"/>
            </w:tcMar>
            <w:vAlign w:val="center"/>
          </w:tcPr>
          <w:p w14:paraId="3FD7A739" w14:textId="77777777" w:rsidR="00AA0EE6" w:rsidRPr="00DB5CEB" w:rsidRDefault="00AA0EE6" w:rsidP="00DE2040">
            <w:pPr>
              <w:pStyle w:val="Tabletext"/>
              <w:jc w:val="center"/>
            </w:pPr>
          </w:p>
        </w:tc>
        <w:tc>
          <w:tcPr>
            <w:tcW w:w="2976" w:type="dxa"/>
            <w:vMerge/>
            <w:tcMar>
              <w:top w:w="28" w:type="dxa"/>
              <w:bottom w:w="28" w:type="dxa"/>
            </w:tcMar>
            <w:vAlign w:val="center"/>
          </w:tcPr>
          <w:p w14:paraId="4F371E9B" w14:textId="77777777" w:rsidR="00AA0EE6" w:rsidRPr="00DB5CEB" w:rsidRDefault="00AA0EE6" w:rsidP="00DE2040">
            <w:pPr>
              <w:pStyle w:val="Tabletext"/>
              <w:jc w:val="center"/>
            </w:pPr>
          </w:p>
        </w:tc>
        <w:tc>
          <w:tcPr>
            <w:tcW w:w="709" w:type="dxa"/>
            <w:tcMar>
              <w:top w:w="28" w:type="dxa"/>
              <w:bottom w:w="28" w:type="dxa"/>
            </w:tcMar>
            <w:vAlign w:val="center"/>
          </w:tcPr>
          <w:p w14:paraId="109E058A" w14:textId="77777777" w:rsidR="00AA0EE6" w:rsidRPr="00DB5CEB" w:rsidRDefault="00AA0EE6" w:rsidP="00AA0EE6">
            <w:pPr>
              <w:pStyle w:val="Tabletext"/>
            </w:pPr>
            <w:r>
              <w:t>4</w:t>
            </w:r>
          </w:p>
        </w:tc>
      </w:tr>
      <w:tr w:rsidR="00AA0EE6" w:rsidRPr="00DB5CEB" w14:paraId="4CB4A9EE" w14:textId="77777777" w:rsidTr="003313C9">
        <w:trPr>
          <w:jc w:val="center"/>
        </w:trPr>
        <w:tc>
          <w:tcPr>
            <w:tcW w:w="683" w:type="dxa"/>
            <w:tcMar>
              <w:top w:w="28" w:type="dxa"/>
              <w:bottom w:w="28" w:type="dxa"/>
            </w:tcMar>
          </w:tcPr>
          <w:p w14:paraId="5DB4E217" w14:textId="77777777" w:rsidR="00AA0EE6" w:rsidRPr="00DB5CEB" w:rsidRDefault="00AA0EE6" w:rsidP="003313C9">
            <w:pPr>
              <w:pStyle w:val="Tabletext"/>
            </w:pPr>
          </w:p>
        </w:tc>
        <w:tc>
          <w:tcPr>
            <w:tcW w:w="872" w:type="dxa"/>
            <w:tcMar>
              <w:top w:w="28" w:type="dxa"/>
              <w:bottom w:w="28" w:type="dxa"/>
            </w:tcMar>
          </w:tcPr>
          <w:p w14:paraId="7F526D29" w14:textId="77777777" w:rsidR="00AA0EE6" w:rsidRPr="00DB5CEB" w:rsidRDefault="00AA0EE6" w:rsidP="003313C9">
            <w:pPr>
              <w:pStyle w:val="Tabletext"/>
            </w:pPr>
          </w:p>
        </w:tc>
        <w:tc>
          <w:tcPr>
            <w:tcW w:w="1417" w:type="dxa"/>
            <w:tcMar>
              <w:top w:w="28" w:type="dxa"/>
              <w:bottom w:w="28" w:type="dxa"/>
            </w:tcMar>
          </w:tcPr>
          <w:p w14:paraId="1832B1D0" w14:textId="77777777" w:rsidR="00AA0EE6" w:rsidRPr="00DB5CEB" w:rsidRDefault="00AA0EE6" w:rsidP="003313C9">
            <w:pPr>
              <w:pStyle w:val="Tabletext"/>
            </w:pPr>
            <w:r w:rsidRPr="00DB5CEB">
              <w:t>2a.2.12</w:t>
            </w:r>
          </w:p>
        </w:tc>
        <w:tc>
          <w:tcPr>
            <w:tcW w:w="4961" w:type="dxa"/>
            <w:tcMar>
              <w:top w:w="28" w:type="dxa"/>
              <w:bottom w:w="28" w:type="dxa"/>
            </w:tcMar>
          </w:tcPr>
          <w:p w14:paraId="6BDC2C09" w14:textId="77777777" w:rsidR="00AA0EE6" w:rsidRPr="00DB5CEB" w:rsidRDefault="00AA0EE6" w:rsidP="00F36531">
            <w:pPr>
              <w:pStyle w:val="Tabletext"/>
              <w:jc w:val="right"/>
            </w:pPr>
            <w:r w:rsidRPr="00DB5CEB">
              <w:t>Basic tidal theory</w:t>
            </w:r>
          </w:p>
        </w:tc>
        <w:tc>
          <w:tcPr>
            <w:tcW w:w="709" w:type="dxa"/>
            <w:tcMar>
              <w:top w:w="28" w:type="dxa"/>
              <w:bottom w:w="28" w:type="dxa"/>
            </w:tcMar>
          </w:tcPr>
          <w:p w14:paraId="78924D4D" w14:textId="77777777" w:rsidR="00AA0EE6" w:rsidRPr="00DB5CEB" w:rsidRDefault="00AA0EE6" w:rsidP="003313C9">
            <w:pPr>
              <w:pStyle w:val="Tabletext"/>
            </w:pPr>
            <w:r w:rsidRPr="00DB5CEB">
              <w:t>1</w:t>
            </w:r>
          </w:p>
        </w:tc>
        <w:tc>
          <w:tcPr>
            <w:tcW w:w="1985" w:type="dxa"/>
            <w:tcMar>
              <w:top w:w="28" w:type="dxa"/>
              <w:bottom w:w="28" w:type="dxa"/>
            </w:tcMar>
          </w:tcPr>
          <w:p w14:paraId="1FAC82E1" w14:textId="77777777" w:rsidR="00AA0EE6" w:rsidRPr="00DB5CEB" w:rsidRDefault="00AA0EE6" w:rsidP="00AA0EE6">
            <w:pPr>
              <w:pStyle w:val="Tabletext"/>
            </w:pPr>
            <w:r w:rsidRPr="00DB5CEB">
              <w:t xml:space="preserve">Tidal height </w:t>
            </w:r>
          </w:p>
        </w:tc>
        <w:tc>
          <w:tcPr>
            <w:tcW w:w="2976" w:type="dxa"/>
            <w:vMerge w:val="restart"/>
            <w:tcMar>
              <w:top w:w="28" w:type="dxa"/>
              <w:bottom w:w="28" w:type="dxa"/>
            </w:tcMar>
          </w:tcPr>
          <w:p w14:paraId="3825A79D" w14:textId="77777777" w:rsidR="00AA0EE6" w:rsidRPr="00DB5CEB" w:rsidRDefault="00AA0EE6" w:rsidP="003313C9">
            <w:pPr>
              <w:pStyle w:val="Tabletext"/>
            </w:pPr>
            <w:r w:rsidRPr="00DB5CEB">
              <w:t>National Tide Tables</w:t>
            </w:r>
          </w:p>
          <w:p w14:paraId="179BFC84" w14:textId="77777777" w:rsidR="00AA0EE6" w:rsidRPr="00DB5CEB" w:rsidRDefault="00AA0EE6" w:rsidP="003313C9">
            <w:pPr>
              <w:pStyle w:val="Tabletext"/>
            </w:pPr>
          </w:p>
          <w:p w14:paraId="56331C8F" w14:textId="77777777" w:rsidR="00AA0EE6" w:rsidRPr="00DB5CEB" w:rsidRDefault="00AA0EE6" w:rsidP="003313C9">
            <w:pPr>
              <w:pStyle w:val="Tabletext"/>
            </w:pPr>
          </w:p>
          <w:p w14:paraId="01DB742B" w14:textId="77777777" w:rsidR="00AA0EE6" w:rsidRPr="00DB5CEB" w:rsidRDefault="00AA0EE6" w:rsidP="003313C9">
            <w:pPr>
              <w:pStyle w:val="Tabletext"/>
            </w:pPr>
            <w:r w:rsidRPr="00DB5CEB">
              <w:t>NAVGUIDE 6.8</w:t>
            </w:r>
          </w:p>
        </w:tc>
        <w:tc>
          <w:tcPr>
            <w:tcW w:w="709" w:type="dxa"/>
            <w:tcMar>
              <w:top w:w="28" w:type="dxa"/>
              <w:bottom w:w="28" w:type="dxa"/>
            </w:tcMar>
          </w:tcPr>
          <w:p w14:paraId="5B043D68" w14:textId="77777777" w:rsidR="00AA0EE6" w:rsidRPr="00DB5CEB" w:rsidRDefault="00AA0EE6" w:rsidP="003313C9">
            <w:pPr>
              <w:pStyle w:val="Tabletext"/>
            </w:pPr>
            <w:r w:rsidRPr="00DB5CEB">
              <w:t>5</w:t>
            </w:r>
          </w:p>
        </w:tc>
      </w:tr>
      <w:tr w:rsidR="00AA0EE6" w:rsidRPr="00DB5CEB" w14:paraId="5CBD5824" w14:textId="77777777" w:rsidTr="003313C9">
        <w:trPr>
          <w:jc w:val="center"/>
        </w:trPr>
        <w:tc>
          <w:tcPr>
            <w:tcW w:w="683" w:type="dxa"/>
            <w:tcMar>
              <w:top w:w="28" w:type="dxa"/>
              <w:bottom w:w="28" w:type="dxa"/>
            </w:tcMar>
          </w:tcPr>
          <w:p w14:paraId="49E7F690" w14:textId="77777777" w:rsidR="00AA0EE6" w:rsidRPr="00DB5CEB" w:rsidRDefault="00AA0EE6" w:rsidP="003313C9">
            <w:pPr>
              <w:pStyle w:val="Tabletext"/>
            </w:pPr>
          </w:p>
        </w:tc>
        <w:tc>
          <w:tcPr>
            <w:tcW w:w="872" w:type="dxa"/>
            <w:tcMar>
              <w:top w:w="28" w:type="dxa"/>
              <w:bottom w:w="28" w:type="dxa"/>
            </w:tcMar>
          </w:tcPr>
          <w:p w14:paraId="62EAC9C1" w14:textId="77777777" w:rsidR="00AA0EE6" w:rsidRPr="00DB5CEB" w:rsidRDefault="00AA0EE6" w:rsidP="003313C9">
            <w:pPr>
              <w:pStyle w:val="Tabletext"/>
            </w:pPr>
          </w:p>
        </w:tc>
        <w:tc>
          <w:tcPr>
            <w:tcW w:w="1417" w:type="dxa"/>
            <w:tcMar>
              <w:top w:w="28" w:type="dxa"/>
              <w:bottom w:w="28" w:type="dxa"/>
            </w:tcMar>
          </w:tcPr>
          <w:p w14:paraId="644AC9FA" w14:textId="77777777" w:rsidR="00AA0EE6" w:rsidRPr="00DB5CEB" w:rsidRDefault="00AA0EE6" w:rsidP="003313C9">
            <w:pPr>
              <w:pStyle w:val="Tabletext"/>
            </w:pPr>
            <w:r w:rsidRPr="00DB5CEB">
              <w:t>2a.2.13</w:t>
            </w:r>
          </w:p>
        </w:tc>
        <w:tc>
          <w:tcPr>
            <w:tcW w:w="4961" w:type="dxa"/>
            <w:tcMar>
              <w:top w:w="28" w:type="dxa"/>
              <w:bottom w:w="28" w:type="dxa"/>
            </w:tcMar>
          </w:tcPr>
          <w:p w14:paraId="243365FF" w14:textId="77777777" w:rsidR="00AA0EE6" w:rsidRPr="00DB5CEB" w:rsidRDefault="00AA0EE6" w:rsidP="00F36531">
            <w:pPr>
              <w:pStyle w:val="Tabletext"/>
              <w:jc w:val="right"/>
            </w:pPr>
            <w:r w:rsidRPr="00DB5CEB">
              <w:t>The nature of tides; regional tidal characteristics</w:t>
            </w:r>
          </w:p>
        </w:tc>
        <w:tc>
          <w:tcPr>
            <w:tcW w:w="709" w:type="dxa"/>
            <w:tcMar>
              <w:top w:w="28" w:type="dxa"/>
              <w:bottom w:w="28" w:type="dxa"/>
            </w:tcMar>
          </w:tcPr>
          <w:p w14:paraId="62DCA9DF" w14:textId="77777777" w:rsidR="00AA0EE6" w:rsidRPr="00DB5CEB" w:rsidRDefault="00AA0EE6" w:rsidP="003313C9">
            <w:pPr>
              <w:pStyle w:val="Tabletext"/>
            </w:pPr>
            <w:r>
              <w:t>1</w:t>
            </w:r>
          </w:p>
        </w:tc>
        <w:tc>
          <w:tcPr>
            <w:tcW w:w="1985" w:type="dxa"/>
            <w:tcMar>
              <w:top w:w="28" w:type="dxa"/>
              <w:bottom w:w="28" w:type="dxa"/>
            </w:tcMar>
          </w:tcPr>
          <w:p w14:paraId="466DBFBB" w14:textId="77777777" w:rsidR="00AA0EE6" w:rsidRPr="00DB5CEB" w:rsidRDefault="00AA0EE6" w:rsidP="003313C9">
            <w:pPr>
              <w:pStyle w:val="Tabletext"/>
            </w:pPr>
            <w:r w:rsidRPr="00DB5CEB">
              <w:t>calculations</w:t>
            </w:r>
          </w:p>
        </w:tc>
        <w:tc>
          <w:tcPr>
            <w:tcW w:w="2976" w:type="dxa"/>
            <w:vMerge/>
            <w:tcMar>
              <w:top w:w="28" w:type="dxa"/>
              <w:bottom w:w="28" w:type="dxa"/>
            </w:tcMar>
          </w:tcPr>
          <w:p w14:paraId="7B613C1A" w14:textId="77777777" w:rsidR="00AA0EE6" w:rsidRPr="00DB5CEB" w:rsidRDefault="00AA0EE6" w:rsidP="003313C9">
            <w:pPr>
              <w:pStyle w:val="Tabletext"/>
            </w:pPr>
          </w:p>
        </w:tc>
        <w:tc>
          <w:tcPr>
            <w:tcW w:w="709" w:type="dxa"/>
            <w:tcMar>
              <w:top w:w="28" w:type="dxa"/>
              <w:bottom w:w="28" w:type="dxa"/>
            </w:tcMar>
          </w:tcPr>
          <w:p w14:paraId="5C4BA31C" w14:textId="77777777" w:rsidR="00AA0EE6" w:rsidRPr="00DB5CEB" w:rsidRDefault="00AA0EE6" w:rsidP="003313C9">
            <w:pPr>
              <w:pStyle w:val="Tabletext"/>
            </w:pPr>
            <w:r>
              <w:t>5</w:t>
            </w:r>
          </w:p>
        </w:tc>
      </w:tr>
      <w:tr w:rsidR="00AA0EE6" w:rsidRPr="00DB5CEB" w14:paraId="24D21335" w14:textId="77777777" w:rsidTr="003313C9">
        <w:trPr>
          <w:jc w:val="center"/>
        </w:trPr>
        <w:tc>
          <w:tcPr>
            <w:tcW w:w="683" w:type="dxa"/>
            <w:tcMar>
              <w:top w:w="28" w:type="dxa"/>
              <w:bottom w:w="28" w:type="dxa"/>
            </w:tcMar>
          </w:tcPr>
          <w:p w14:paraId="66EB374A" w14:textId="77777777" w:rsidR="00AA0EE6" w:rsidRPr="00DB5CEB" w:rsidRDefault="00AA0EE6" w:rsidP="003313C9">
            <w:pPr>
              <w:pStyle w:val="Tabletext"/>
            </w:pPr>
          </w:p>
        </w:tc>
        <w:tc>
          <w:tcPr>
            <w:tcW w:w="872" w:type="dxa"/>
            <w:tcMar>
              <w:top w:w="28" w:type="dxa"/>
              <w:bottom w:w="28" w:type="dxa"/>
            </w:tcMar>
          </w:tcPr>
          <w:p w14:paraId="68B50665" w14:textId="77777777" w:rsidR="00AA0EE6" w:rsidRPr="00DB5CEB" w:rsidRDefault="00AA0EE6" w:rsidP="003313C9">
            <w:pPr>
              <w:pStyle w:val="Tabletext"/>
            </w:pPr>
          </w:p>
        </w:tc>
        <w:tc>
          <w:tcPr>
            <w:tcW w:w="1417" w:type="dxa"/>
            <w:tcMar>
              <w:top w:w="28" w:type="dxa"/>
              <w:bottom w:w="28" w:type="dxa"/>
            </w:tcMar>
          </w:tcPr>
          <w:p w14:paraId="03C33BD8" w14:textId="77777777" w:rsidR="00AA0EE6" w:rsidRPr="00DB5CEB" w:rsidRDefault="00AA0EE6" w:rsidP="003313C9">
            <w:pPr>
              <w:pStyle w:val="Tabletext"/>
            </w:pPr>
            <w:r w:rsidRPr="00DB5CEB">
              <w:t>2a.2.14</w:t>
            </w:r>
          </w:p>
        </w:tc>
        <w:tc>
          <w:tcPr>
            <w:tcW w:w="4961" w:type="dxa"/>
            <w:tcMar>
              <w:top w:w="28" w:type="dxa"/>
              <w:bottom w:w="28" w:type="dxa"/>
            </w:tcMar>
          </w:tcPr>
          <w:p w14:paraId="73DB7733" w14:textId="77777777" w:rsidR="00AA0EE6" w:rsidRPr="00DB5CEB" w:rsidRDefault="00AA0EE6" w:rsidP="00F36531">
            <w:pPr>
              <w:pStyle w:val="Tabletext"/>
              <w:jc w:val="right"/>
            </w:pPr>
            <w:r w:rsidRPr="00DB5CEB">
              <w:t>Tidal Flow: tidal steams; currents and tsunamis</w:t>
            </w:r>
          </w:p>
        </w:tc>
        <w:tc>
          <w:tcPr>
            <w:tcW w:w="709" w:type="dxa"/>
            <w:tcMar>
              <w:top w:w="28" w:type="dxa"/>
              <w:bottom w:w="28" w:type="dxa"/>
            </w:tcMar>
          </w:tcPr>
          <w:p w14:paraId="4578E666" w14:textId="77777777" w:rsidR="00AA0EE6" w:rsidRPr="00DB5CEB" w:rsidRDefault="00AA0EE6" w:rsidP="003313C9">
            <w:pPr>
              <w:pStyle w:val="Tabletext"/>
            </w:pPr>
            <w:r>
              <w:t>1</w:t>
            </w:r>
          </w:p>
        </w:tc>
        <w:tc>
          <w:tcPr>
            <w:tcW w:w="1985" w:type="dxa"/>
            <w:tcMar>
              <w:top w:w="28" w:type="dxa"/>
              <w:bottom w:w="28" w:type="dxa"/>
            </w:tcMar>
          </w:tcPr>
          <w:p w14:paraId="4A2BAF18" w14:textId="77777777" w:rsidR="00AA0EE6" w:rsidRPr="00DB5CEB" w:rsidRDefault="00AA0EE6" w:rsidP="003313C9">
            <w:pPr>
              <w:pStyle w:val="Tabletext"/>
            </w:pPr>
          </w:p>
        </w:tc>
        <w:tc>
          <w:tcPr>
            <w:tcW w:w="2976" w:type="dxa"/>
            <w:vMerge/>
            <w:tcMar>
              <w:top w:w="28" w:type="dxa"/>
              <w:bottom w:w="28" w:type="dxa"/>
            </w:tcMar>
          </w:tcPr>
          <w:p w14:paraId="08E915F9" w14:textId="77777777" w:rsidR="00AA0EE6" w:rsidRPr="00DB5CEB" w:rsidRDefault="00AA0EE6" w:rsidP="003313C9">
            <w:pPr>
              <w:pStyle w:val="Tabletext"/>
            </w:pPr>
          </w:p>
        </w:tc>
        <w:tc>
          <w:tcPr>
            <w:tcW w:w="709" w:type="dxa"/>
            <w:tcMar>
              <w:top w:w="28" w:type="dxa"/>
              <w:bottom w:w="28" w:type="dxa"/>
            </w:tcMar>
          </w:tcPr>
          <w:p w14:paraId="70FC944C" w14:textId="77777777" w:rsidR="00AA0EE6" w:rsidRPr="00DB5CEB" w:rsidRDefault="00AA0EE6" w:rsidP="003313C9">
            <w:pPr>
              <w:pStyle w:val="Tabletext"/>
            </w:pPr>
            <w:r>
              <w:t>5</w:t>
            </w:r>
          </w:p>
        </w:tc>
      </w:tr>
      <w:tr w:rsidR="00AA0EE6" w:rsidRPr="00DB5CEB" w14:paraId="3547E7C6" w14:textId="77777777" w:rsidTr="003313C9">
        <w:trPr>
          <w:jc w:val="center"/>
        </w:trPr>
        <w:tc>
          <w:tcPr>
            <w:tcW w:w="683" w:type="dxa"/>
            <w:tcMar>
              <w:top w:w="28" w:type="dxa"/>
              <w:bottom w:w="28" w:type="dxa"/>
            </w:tcMar>
          </w:tcPr>
          <w:p w14:paraId="2A37ABCD" w14:textId="77777777" w:rsidR="00AA0EE6" w:rsidRPr="00DB5CEB" w:rsidRDefault="00AA0EE6" w:rsidP="003313C9">
            <w:pPr>
              <w:pStyle w:val="Tabletext"/>
            </w:pPr>
          </w:p>
        </w:tc>
        <w:tc>
          <w:tcPr>
            <w:tcW w:w="872" w:type="dxa"/>
            <w:tcMar>
              <w:top w:w="28" w:type="dxa"/>
              <w:bottom w:w="28" w:type="dxa"/>
            </w:tcMar>
          </w:tcPr>
          <w:p w14:paraId="34C69F41" w14:textId="77777777" w:rsidR="00AA0EE6" w:rsidRPr="00DB5CEB" w:rsidRDefault="00AA0EE6" w:rsidP="003313C9">
            <w:pPr>
              <w:pStyle w:val="Tabletext"/>
            </w:pPr>
          </w:p>
        </w:tc>
        <w:tc>
          <w:tcPr>
            <w:tcW w:w="1417" w:type="dxa"/>
            <w:tcMar>
              <w:top w:w="28" w:type="dxa"/>
              <w:bottom w:w="28" w:type="dxa"/>
            </w:tcMar>
          </w:tcPr>
          <w:p w14:paraId="42D85AE7" w14:textId="77777777" w:rsidR="00AA0EE6" w:rsidRPr="00DB5CEB" w:rsidRDefault="00AA0EE6" w:rsidP="003313C9">
            <w:pPr>
              <w:pStyle w:val="Tabletext"/>
            </w:pPr>
            <w:r w:rsidRPr="00DB5CEB">
              <w:t>2a.2.15</w:t>
            </w:r>
          </w:p>
        </w:tc>
        <w:tc>
          <w:tcPr>
            <w:tcW w:w="4961" w:type="dxa"/>
            <w:tcMar>
              <w:top w:w="28" w:type="dxa"/>
              <w:bottom w:w="28" w:type="dxa"/>
            </w:tcMar>
          </w:tcPr>
          <w:p w14:paraId="0124250A" w14:textId="77777777" w:rsidR="00AA0EE6" w:rsidRPr="00DB5CEB" w:rsidRDefault="00AA0EE6" w:rsidP="00F36531">
            <w:pPr>
              <w:pStyle w:val="Tabletext"/>
              <w:jc w:val="right"/>
            </w:pPr>
            <w:r w:rsidRPr="00DB5CEB">
              <w:t>Under-keel clearance</w:t>
            </w:r>
          </w:p>
        </w:tc>
        <w:tc>
          <w:tcPr>
            <w:tcW w:w="709" w:type="dxa"/>
            <w:tcMar>
              <w:top w:w="28" w:type="dxa"/>
              <w:bottom w:w="28" w:type="dxa"/>
            </w:tcMar>
          </w:tcPr>
          <w:p w14:paraId="62ADB14B" w14:textId="77777777" w:rsidR="00AA0EE6" w:rsidRPr="00DB5CEB" w:rsidRDefault="00AA0EE6" w:rsidP="003313C9">
            <w:pPr>
              <w:pStyle w:val="Tabletext"/>
            </w:pPr>
            <w:r>
              <w:t>1</w:t>
            </w:r>
          </w:p>
        </w:tc>
        <w:tc>
          <w:tcPr>
            <w:tcW w:w="1985" w:type="dxa"/>
            <w:tcMar>
              <w:top w:w="28" w:type="dxa"/>
              <w:bottom w:w="28" w:type="dxa"/>
            </w:tcMar>
          </w:tcPr>
          <w:p w14:paraId="3C778116" w14:textId="77777777" w:rsidR="00AA0EE6" w:rsidRPr="00DB5CEB" w:rsidRDefault="00AA0EE6" w:rsidP="003313C9">
            <w:pPr>
              <w:pStyle w:val="Tabletext"/>
            </w:pPr>
          </w:p>
        </w:tc>
        <w:tc>
          <w:tcPr>
            <w:tcW w:w="2976" w:type="dxa"/>
            <w:vMerge/>
            <w:tcMar>
              <w:top w:w="28" w:type="dxa"/>
              <w:bottom w:w="28" w:type="dxa"/>
            </w:tcMar>
          </w:tcPr>
          <w:p w14:paraId="4F9FEB14" w14:textId="77777777" w:rsidR="00AA0EE6" w:rsidRPr="00DB5CEB" w:rsidRDefault="00AA0EE6" w:rsidP="003313C9">
            <w:pPr>
              <w:pStyle w:val="Tabletext"/>
            </w:pPr>
          </w:p>
        </w:tc>
        <w:tc>
          <w:tcPr>
            <w:tcW w:w="709" w:type="dxa"/>
            <w:tcMar>
              <w:top w:w="28" w:type="dxa"/>
              <w:bottom w:w="28" w:type="dxa"/>
            </w:tcMar>
          </w:tcPr>
          <w:p w14:paraId="450A400C" w14:textId="77777777" w:rsidR="00AA0EE6" w:rsidRPr="00DB5CEB" w:rsidRDefault="00AA0EE6" w:rsidP="003313C9">
            <w:pPr>
              <w:pStyle w:val="Tabletext"/>
            </w:pPr>
            <w:r>
              <w:t>5</w:t>
            </w:r>
          </w:p>
        </w:tc>
      </w:tr>
      <w:tr w:rsidR="00A457E6" w:rsidRPr="00DB5CEB" w14:paraId="2014B679" w14:textId="77777777" w:rsidTr="003313C9">
        <w:trPr>
          <w:jc w:val="center"/>
        </w:trPr>
        <w:tc>
          <w:tcPr>
            <w:tcW w:w="683" w:type="dxa"/>
            <w:tcMar>
              <w:top w:w="28" w:type="dxa"/>
              <w:bottom w:w="28" w:type="dxa"/>
            </w:tcMar>
          </w:tcPr>
          <w:p w14:paraId="2293617C" w14:textId="77777777" w:rsidR="00A457E6" w:rsidRPr="00DB5CEB" w:rsidRDefault="00A457E6" w:rsidP="003313C9">
            <w:pPr>
              <w:jc w:val="both"/>
              <w:rPr>
                <w:rFonts w:cs="Arial"/>
                <w:b/>
                <w:sz w:val="20"/>
                <w:szCs w:val="20"/>
              </w:rPr>
            </w:pPr>
            <w:r w:rsidRPr="00DB5CEB">
              <w:rPr>
                <w:rFonts w:cs="Arial"/>
                <w:b/>
                <w:sz w:val="20"/>
                <w:szCs w:val="20"/>
              </w:rPr>
              <w:t>2A</w:t>
            </w:r>
          </w:p>
        </w:tc>
        <w:tc>
          <w:tcPr>
            <w:tcW w:w="872" w:type="dxa"/>
            <w:tcMar>
              <w:top w:w="28" w:type="dxa"/>
              <w:bottom w:w="28" w:type="dxa"/>
            </w:tcMar>
          </w:tcPr>
          <w:p w14:paraId="0B0FA1A0" w14:textId="77777777" w:rsidR="00A457E6" w:rsidRPr="00DB5CEB" w:rsidRDefault="00A457E6" w:rsidP="003313C9">
            <w:pPr>
              <w:jc w:val="both"/>
              <w:rPr>
                <w:rFonts w:cs="Arial"/>
                <w:b/>
                <w:sz w:val="20"/>
                <w:szCs w:val="20"/>
              </w:rPr>
            </w:pPr>
            <w:r w:rsidRPr="00DB5CEB">
              <w:rPr>
                <w:rFonts w:cs="Arial"/>
                <w:b/>
                <w:sz w:val="20"/>
                <w:szCs w:val="20"/>
              </w:rPr>
              <w:t>2a.3</w:t>
            </w:r>
          </w:p>
        </w:tc>
        <w:tc>
          <w:tcPr>
            <w:tcW w:w="1417" w:type="dxa"/>
            <w:shd w:val="clear" w:color="auto" w:fill="94D9D5"/>
            <w:tcMar>
              <w:top w:w="28" w:type="dxa"/>
              <w:bottom w:w="28" w:type="dxa"/>
            </w:tcMar>
          </w:tcPr>
          <w:p w14:paraId="71B826DA" w14:textId="77777777" w:rsidR="00A457E6" w:rsidRPr="00DB5CEB" w:rsidRDefault="00A457E6" w:rsidP="003313C9">
            <w:pPr>
              <w:jc w:val="both"/>
              <w:rPr>
                <w:rFonts w:cs="Arial"/>
                <w:b/>
                <w:sz w:val="20"/>
                <w:szCs w:val="20"/>
              </w:rPr>
            </w:pPr>
          </w:p>
        </w:tc>
        <w:tc>
          <w:tcPr>
            <w:tcW w:w="4961" w:type="dxa"/>
            <w:tcMar>
              <w:top w:w="28" w:type="dxa"/>
              <w:bottom w:w="28" w:type="dxa"/>
            </w:tcMar>
          </w:tcPr>
          <w:p w14:paraId="40B76E15" w14:textId="77777777" w:rsidR="00A457E6" w:rsidRPr="00DB5CEB" w:rsidRDefault="00A457E6" w:rsidP="003313C9">
            <w:pPr>
              <w:rPr>
                <w:rFonts w:cs="Arial"/>
                <w:b/>
                <w:sz w:val="20"/>
                <w:szCs w:val="20"/>
              </w:rPr>
            </w:pPr>
            <w:r w:rsidRPr="00DB5CEB">
              <w:rPr>
                <w:rFonts w:cs="Arial"/>
                <w:b/>
                <w:sz w:val="20"/>
                <w:szCs w:val="20"/>
              </w:rPr>
              <w:t>Nautical Publications</w:t>
            </w:r>
          </w:p>
        </w:tc>
        <w:tc>
          <w:tcPr>
            <w:tcW w:w="6379" w:type="dxa"/>
            <w:gridSpan w:val="4"/>
            <w:shd w:val="clear" w:color="auto" w:fill="94D9D5"/>
            <w:tcMar>
              <w:top w:w="28" w:type="dxa"/>
              <w:bottom w:w="28" w:type="dxa"/>
            </w:tcMar>
          </w:tcPr>
          <w:p w14:paraId="58070341" w14:textId="77777777" w:rsidR="00A457E6" w:rsidRPr="00DB5CEB" w:rsidRDefault="00A457E6" w:rsidP="003313C9">
            <w:pPr>
              <w:jc w:val="both"/>
              <w:rPr>
                <w:rFonts w:cs="Arial"/>
                <w:b/>
                <w:sz w:val="20"/>
                <w:szCs w:val="20"/>
              </w:rPr>
            </w:pPr>
          </w:p>
        </w:tc>
      </w:tr>
      <w:tr w:rsidR="0072084D" w:rsidRPr="00DB5CEB" w14:paraId="35CA02F0" w14:textId="77777777" w:rsidTr="0072084D">
        <w:trPr>
          <w:jc w:val="center"/>
        </w:trPr>
        <w:tc>
          <w:tcPr>
            <w:tcW w:w="683" w:type="dxa"/>
            <w:tcMar>
              <w:top w:w="28" w:type="dxa"/>
              <w:bottom w:w="28" w:type="dxa"/>
            </w:tcMar>
          </w:tcPr>
          <w:p w14:paraId="55A8FBF9" w14:textId="77777777" w:rsidR="0072084D" w:rsidRPr="00DB5CEB" w:rsidRDefault="0072084D" w:rsidP="003313C9">
            <w:pPr>
              <w:jc w:val="both"/>
              <w:rPr>
                <w:rFonts w:cs="Arial"/>
                <w:sz w:val="20"/>
                <w:szCs w:val="20"/>
              </w:rPr>
            </w:pPr>
          </w:p>
        </w:tc>
        <w:tc>
          <w:tcPr>
            <w:tcW w:w="872" w:type="dxa"/>
            <w:tcMar>
              <w:top w:w="28" w:type="dxa"/>
              <w:bottom w:w="28" w:type="dxa"/>
            </w:tcMar>
          </w:tcPr>
          <w:p w14:paraId="4ED76C41" w14:textId="77777777" w:rsidR="0072084D" w:rsidRPr="00DB5CEB" w:rsidRDefault="0072084D" w:rsidP="003313C9">
            <w:pPr>
              <w:jc w:val="both"/>
              <w:rPr>
                <w:rFonts w:cs="Arial"/>
                <w:sz w:val="20"/>
                <w:szCs w:val="20"/>
              </w:rPr>
            </w:pPr>
          </w:p>
        </w:tc>
        <w:tc>
          <w:tcPr>
            <w:tcW w:w="1417" w:type="dxa"/>
            <w:tcMar>
              <w:top w:w="28" w:type="dxa"/>
              <w:bottom w:w="28" w:type="dxa"/>
            </w:tcMar>
          </w:tcPr>
          <w:p w14:paraId="3960C990" w14:textId="77777777" w:rsidR="0072084D" w:rsidRPr="00DB5CEB" w:rsidRDefault="0072084D" w:rsidP="00F36531">
            <w:pPr>
              <w:pStyle w:val="Tabletext"/>
            </w:pPr>
            <w:r w:rsidRPr="00DB5CEB">
              <w:t>2a.3.1</w:t>
            </w:r>
          </w:p>
        </w:tc>
        <w:tc>
          <w:tcPr>
            <w:tcW w:w="4961" w:type="dxa"/>
            <w:tcMar>
              <w:top w:w="28" w:type="dxa"/>
              <w:bottom w:w="28" w:type="dxa"/>
            </w:tcMar>
          </w:tcPr>
          <w:p w14:paraId="51216BE2" w14:textId="77777777" w:rsidR="0072084D" w:rsidRPr="00DB5CEB" w:rsidRDefault="0072084D" w:rsidP="00F36531">
            <w:pPr>
              <w:pStyle w:val="Tabletext"/>
              <w:jc w:val="right"/>
            </w:pPr>
            <w:r w:rsidRPr="00DB5CEB">
              <w:t>Navigation Warnings - general</w:t>
            </w:r>
          </w:p>
        </w:tc>
        <w:tc>
          <w:tcPr>
            <w:tcW w:w="709" w:type="dxa"/>
            <w:tcMar>
              <w:top w:w="28" w:type="dxa"/>
              <w:bottom w:w="28" w:type="dxa"/>
            </w:tcMar>
          </w:tcPr>
          <w:p w14:paraId="0A349D63" w14:textId="77777777" w:rsidR="0072084D" w:rsidRPr="00DB5CEB" w:rsidRDefault="0072084D" w:rsidP="003313C9">
            <w:pPr>
              <w:jc w:val="center"/>
              <w:rPr>
                <w:rFonts w:cs="Arial"/>
                <w:sz w:val="20"/>
                <w:szCs w:val="20"/>
              </w:rPr>
            </w:pPr>
            <w:r w:rsidRPr="00DB5CEB">
              <w:rPr>
                <w:rFonts w:cs="Arial"/>
                <w:sz w:val="20"/>
                <w:szCs w:val="20"/>
              </w:rPr>
              <w:t>2</w:t>
            </w:r>
          </w:p>
        </w:tc>
        <w:tc>
          <w:tcPr>
            <w:tcW w:w="1985" w:type="dxa"/>
            <w:tcMar>
              <w:top w:w="28" w:type="dxa"/>
              <w:bottom w:w="28" w:type="dxa"/>
            </w:tcMar>
          </w:tcPr>
          <w:p w14:paraId="1F86A21A" w14:textId="77777777" w:rsidR="0072084D" w:rsidRPr="00DB5CEB" w:rsidRDefault="0072084D" w:rsidP="003313C9">
            <w:pPr>
              <w:rPr>
                <w:rFonts w:cs="Arial"/>
                <w:sz w:val="20"/>
                <w:szCs w:val="20"/>
              </w:rPr>
            </w:pPr>
            <w:r w:rsidRPr="00DB5CEB">
              <w:rPr>
                <w:rFonts w:cs="Arial"/>
                <w:sz w:val="20"/>
                <w:szCs w:val="20"/>
              </w:rPr>
              <w:t xml:space="preserve">Visit National </w:t>
            </w:r>
          </w:p>
        </w:tc>
        <w:tc>
          <w:tcPr>
            <w:tcW w:w="2976" w:type="dxa"/>
            <w:vMerge w:val="restart"/>
            <w:tcMar>
              <w:top w:w="28" w:type="dxa"/>
              <w:bottom w:w="28" w:type="dxa"/>
            </w:tcMar>
          </w:tcPr>
          <w:p w14:paraId="0B058FB2" w14:textId="77777777" w:rsidR="0072084D" w:rsidRPr="00DB5CEB" w:rsidRDefault="0072084D" w:rsidP="003313C9">
            <w:pPr>
              <w:rPr>
                <w:rFonts w:cs="Arial"/>
                <w:sz w:val="20"/>
                <w:szCs w:val="20"/>
              </w:rPr>
            </w:pPr>
            <w:r w:rsidRPr="00DB5CEB">
              <w:rPr>
                <w:rFonts w:cs="Arial"/>
                <w:sz w:val="20"/>
                <w:szCs w:val="20"/>
              </w:rPr>
              <w:t>NAVGUIDE 6.6.1 – 6.6.6</w:t>
            </w:r>
          </w:p>
          <w:p w14:paraId="6F6667BE" w14:textId="77777777" w:rsidR="0072084D" w:rsidRPr="00DB5CEB" w:rsidRDefault="0072084D" w:rsidP="003313C9">
            <w:pPr>
              <w:rPr>
                <w:rFonts w:cs="Arial"/>
                <w:sz w:val="20"/>
                <w:szCs w:val="20"/>
              </w:rPr>
            </w:pPr>
          </w:p>
          <w:p w14:paraId="46A6DA2F" w14:textId="77777777" w:rsidR="0072084D" w:rsidRPr="00DB5CEB" w:rsidRDefault="0072084D" w:rsidP="003313C9">
            <w:pPr>
              <w:jc w:val="both"/>
              <w:rPr>
                <w:rFonts w:cs="Arial"/>
                <w:sz w:val="20"/>
                <w:szCs w:val="20"/>
              </w:rPr>
            </w:pPr>
            <w:r w:rsidRPr="00DB5CEB">
              <w:rPr>
                <w:rFonts w:cs="Arial"/>
                <w:sz w:val="20"/>
                <w:szCs w:val="20"/>
              </w:rPr>
              <w:t>Lists of Lights and Radio Signals published by the National Hydrographic Office</w:t>
            </w:r>
          </w:p>
        </w:tc>
        <w:tc>
          <w:tcPr>
            <w:tcW w:w="709" w:type="dxa"/>
            <w:tcMar>
              <w:top w:w="28" w:type="dxa"/>
              <w:bottom w:w="28" w:type="dxa"/>
            </w:tcMar>
            <w:vAlign w:val="center"/>
          </w:tcPr>
          <w:p w14:paraId="0A0D2826" w14:textId="77777777" w:rsidR="0072084D" w:rsidRPr="00DB5CEB" w:rsidRDefault="0072084D" w:rsidP="0072084D">
            <w:pPr>
              <w:jc w:val="center"/>
              <w:rPr>
                <w:rFonts w:cs="Arial"/>
                <w:sz w:val="20"/>
                <w:szCs w:val="20"/>
              </w:rPr>
            </w:pPr>
            <w:r w:rsidRPr="00DB5CEB">
              <w:rPr>
                <w:rFonts w:cs="Arial"/>
                <w:sz w:val="20"/>
                <w:szCs w:val="20"/>
              </w:rPr>
              <w:t>7</w:t>
            </w:r>
          </w:p>
        </w:tc>
      </w:tr>
      <w:tr w:rsidR="0072084D" w:rsidRPr="00DB5CEB" w14:paraId="01D3C63B" w14:textId="77777777" w:rsidTr="0072084D">
        <w:trPr>
          <w:jc w:val="center"/>
        </w:trPr>
        <w:tc>
          <w:tcPr>
            <w:tcW w:w="683" w:type="dxa"/>
            <w:tcMar>
              <w:top w:w="28" w:type="dxa"/>
              <w:bottom w:w="28" w:type="dxa"/>
            </w:tcMar>
          </w:tcPr>
          <w:p w14:paraId="21DF6F75" w14:textId="77777777" w:rsidR="0072084D" w:rsidRPr="00DB5CEB" w:rsidRDefault="0072084D" w:rsidP="003313C9">
            <w:pPr>
              <w:jc w:val="both"/>
              <w:rPr>
                <w:rFonts w:cs="Arial"/>
                <w:sz w:val="20"/>
                <w:szCs w:val="20"/>
              </w:rPr>
            </w:pPr>
          </w:p>
        </w:tc>
        <w:tc>
          <w:tcPr>
            <w:tcW w:w="872" w:type="dxa"/>
            <w:tcMar>
              <w:top w:w="28" w:type="dxa"/>
              <w:bottom w:w="28" w:type="dxa"/>
            </w:tcMar>
          </w:tcPr>
          <w:p w14:paraId="13C38CCF" w14:textId="77777777" w:rsidR="0072084D" w:rsidRPr="00DB5CEB" w:rsidRDefault="0072084D" w:rsidP="003313C9">
            <w:pPr>
              <w:jc w:val="both"/>
              <w:rPr>
                <w:rFonts w:cs="Arial"/>
                <w:sz w:val="20"/>
                <w:szCs w:val="20"/>
              </w:rPr>
            </w:pPr>
          </w:p>
        </w:tc>
        <w:tc>
          <w:tcPr>
            <w:tcW w:w="1417" w:type="dxa"/>
            <w:tcMar>
              <w:top w:w="28" w:type="dxa"/>
              <w:bottom w:w="28" w:type="dxa"/>
            </w:tcMar>
          </w:tcPr>
          <w:p w14:paraId="4FFDA89B" w14:textId="77777777" w:rsidR="0072084D" w:rsidRPr="00DB5CEB" w:rsidRDefault="0072084D" w:rsidP="00F36531">
            <w:pPr>
              <w:pStyle w:val="Tabletext"/>
            </w:pPr>
            <w:r w:rsidRPr="00DB5CEB">
              <w:t>2a.3.2</w:t>
            </w:r>
          </w:p>
        </w:tc>
        <w:tc>
          <w:tcPr>
            <w:tcW w:w="4961" w:type="dxa"/>
            <w:tcMar>
              <w:top w:w="28" w:type="dxa"/>
              <w:bottom w:w="28" w:type="dxa"/>
            </w:tcMar>
          </w:tcPr>
          <w:p w14:paraId="513A201E" w14:textId="77777777" w:rsidR="0072084D" w:rsidRPr="00DB5CEB" w:rsidRDefault="0072084D" w:rsidP="00F36531">
            <w:pPr>
              <w:pStyle w:val="Tabletext"/>
              <w:jc w:val="right"/>
            </w:pPr>
            <w:r w:rsidRPr="00DB5CEB">
              <w:t>World-wide Navigational Warning Service; NAVWARNS</w:t>
            </w:r>
          </w:p>
        </w:tc>
        <w:tc>
          <w:tcPr>
            <w:tcW w:w="709" w:type="dxa"/>
            <w:tcMar>
              <w:top w:w="28" w:type="dxa"/>
              <w:bottom w:w="28" w:type="dxa"/>
            </w:tcMar>
          </w:tcPr>
          <w:p w14:paraId="3DEF089F"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162AA0EB" w14:textId="77777777" w:rsidR="0072084D" w:rsidRPr="00DB5CEB" w:rsidRDefault="0072084D" w:rsidP="003313C9">
            <w:pPr>
              <w:jc w:val="both"/>
              <w:rPr>
                <w:rFonts w:cs="Arial"/>
                <w:sz w:val="20"/>
                <w:szCs w:val="20"/>
              </w:rPr>
            </w:pPr>
            <w:r w:rsidRPr="00DB5CEB">
              <w:rPr>
                <w:rFonts w:cs="Arial"/>
                <w:sz w:val="20"/>
                <w:szCs w:val="20"/>
              </w:rPr>
              <w:t>Hydrographic Office</w:t>
            </w:r>
          </w:p>
        </w:tc>
        <w:tc>
          <w:tcPr>
            <w:tcW w:w="2976" w:type="dxa"/>
            <w:vMerge/>
            <w:tcMar>
              <w:top w:w="28" w:type="dxa"/>
              <w:bottom w:w="28" w:type="dxa"/>
            </w:tcMar>
          </w:tcPr>
          <w:p w14:paraId="7C6C1316"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59252A47" w14:textId="77777777" w:rsidR="0072084D" w:rsidRPr="00DB5CEB" w:rsidRDefault="0072084D" w:rsidP="0072084D">
            <w:pPr>
              <w:jc w:val="center"/>
              <w:rPr>
                <w:rFonts w:cs="Arial"/>
                <w:sz w:val="20"/>
                <w:szCs w:val="20"/>
              </w:rPr>
            </w:pPr>
            <w:r>
              <w:rPr>
                <w:rFonts w:cs="Arial"/>
                <w:sz w:val="20"/>
                <w:szCs w:val="20"/>
              </w:rPr>
              <w:t>7</w:t>
            </w:r>
          </w:p>
        </w:tc>
      </w:tr>
      <w:tr w:rsidR="0072084D" w:rsidRPr="00DB5CEB" w14:paraId="4E737EC5" w14:textId="77777777" w:rsidTr="0072084D">
        <w:trPr>
          <w:jc w:val="center"/>
        </w:trPr>
        <w:tc>
          <w:tcPr>
            <w:tcW w:w="683" w:type="dxa"/>
            <w:tcMar>
              <w:top w:w="28" w:type="dxa"/>
              <w:bottom w:w="28" w:type="dxa"/>
            </w:tcMar>
          </w:tcPr>
          <w:p w14:paraId="34687025" w14:textId="77777777" w:rsidR="0072084D" w:rsidRPr="00DB5CEB" w:rsidRDefault="0072084D" w:rsidP="003313C9">
            <w:pPr>
              <w:jc w:val="both"/>
              <w:rPr>
                <w:rFonts w:cs="Arial"/>
                <w:sz w:val="20"/>
                <w:szCs w:val="20"/>
              </w:rPr>
            </w:pPr>
          </w:p>
        </w:tc>
        <w:tc>
          <w:tcPr>
            <w:tcW w:w="872" w:type="dxa"/>
            <w:tcMar>
              <w:top w:w="28" w:type="dxa"/>
              <w:bottom w:w="28" w:type="dxa"/>
            </w:tcMar>
          </w:tcPr>
          <w:p w14:paraId="25A30374" w14:textId="77777777" w:rsidR="0072084D" w:rsidRPr="00DB5CEB" w:rsidRDefault="0072084D" w:rsidP="003313C9">
            <w:pPr>
              <w:jc w:val="both"/>
              <w:rPr>
                <w:rFonts w:cs="Arial"/>
                <w:sz w:val="20"/>
                <w:szCs w:val="20"/>
              </w:rPr>
            </w:pPr>
          </w:p>
        </w:tc>
        <w:tc>
          <w:tcPr>
            <w:tcW w:w="1417" w:type="dxa"/>
            <w:tcMar>
              <w:top w:w="28" w:type="dxa"/>
              <w:bottom w:w="28" w:type="dxa"/>
            </w:tcMar>
          </w:tcPr>
          <w:p w14:paraId="79C8329C" w14:textId="77777777" w:rsidR="0072084D" w:rsidRPr="00DB5CEB" w:rsidRDefault="0072084D" w:rsidP="00F36531">
            <w:pPr>
              <w:pStyle w:val="Tabletext"/>
            </w:pPr>
            <w:r w:rsidRPr="00DB5CEB">
              <w:t>2a.3.3</w:t>
            </w:r>
          </w:p>
        </w:tc>
        <w:tc>
          <w:tcPr>
            <w:tcW w:w="4961" w:type="dxa"/>
            <w:tcMar>
              <w:top w:w="28" w:type="dxa"/>
              <w:bottom w:w="28" w:type="dxa"/>
            </w:tcMar>
          </w:tcPr>
          <w:p w14:paraId="104A70BA" w14:textId="77777777" w:rsidR="0072084D" w:rsidRPr="00DB5CEB" w:rsidRDefault="0072084D" w:rsidP="00F36531">
            <w:pPr>
              <w:pStyle w:val="Tabletext"/>
              <w:jc w:val="right"/>
            </w:pPr>
            <w:r w:rsidRPr="00DB5CEB">
              <w:t>Standard terms and definitions</w:t>
            </w:r>
          </w:p>
        </w:tc>
        <w:tc>
          <w:tcPr>
            <w:tcW w:w="709" w:type="dxa"/>
            <w:tcMar>
              <w:top w:w="28" w:type="dxa"/>
              <w:bottom w:w="28" w:type="dxa"/>
            </w:tcMar>
          </w:tcPr>
          <w:p w14:paraId="12D35256"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500A5AA6"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38446EFE"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3462D433" w14:textId="77777777" w:rsidR="0072084D" w:rsidRPr="00DB5CEB" w:rsidRDefault="0072084D" w:rsidP="0072084D">
            <w:pPr>
              <w:jc w:val="center"/>
              <w:rPr>
                <w:rFonts w:cs="Arial"/>
                <w:sz w:val="20"/>
                <w:szCs w:val="20"/>
              </w:rPr>
            </w:pPr>
            <w:r>
              <w:rPr>
                <w:rFonts w:cs="Arial"/>
                <w:sz w:val="20"/>
                <w:szCs w:val="20"/>
              </w:rPr>
              <w:t>7</w:t>
            </w:r>
          </w:p>
        </w:tc>
      </w:tr>
      <w:tr w:rsidR="0072084D" w:rsidRPr="00DB5CEB" w14:paraId="274075C2" w14:textId="77777777" w:rsidTr="0072084D">
        <w:trPr>
          <w:jc w:val="center"/>
        </w:trPr>
        <w:tc>
          <w:tcPr>
            <w:tcW w:w="683" w:type="dxa"/>
            <w:tcMar>
              <w:top w:w="28" w:type="dxa"/>
              <w:bottom w:w="28" w:type="dxa"/>
            </w:tcMar>
          </w:tcPr>
          <w:p w14:paraId="3FD32807" w14:textId="77777777" w:rsidR="0072084D" w:rsidRPr="00DB5CEB" w:rsidRDefault="0072084D" w:rsidP="003313C9">
            <w:pPr>
              <w:jc w:val="both"/>
              <w:rPr>
                <w:rFonts w:cs="Arial"/>
                <w:sz w:val="20"/>
                <w:szCs w:val="20"/>
              </w:rPr>
            </w:pPr>
          </w:p>
        </w:tc>
        <w:tc>
          <w:tcPr>
            <w:tcW w:w="872" w:type="dxa"/>
            <w:tcMar>
              <w:top w:w="28" w:type="dxa"/>
              <w:bottom w:w="28" w:type="dxa"/>
            </w:tcMar>
          </w:tcPr>
          <w:p w14:paraId="22B373EE" w14:textId="77777777" w:rsidR="0072084D" w:rsidRPr="00DB5CEB" w:rsidRDefault="0072084D" w:rsidP="003313C9">
            <w:pPr>
              <w:jc w:val="both"/>
              <w:rPr>
                <w:rFonts w:cs="Arial"/>
                <w:sz w:val="20"/>
                <w:szCs w:val="20"/>
              </w:rPr>
            </w:pPr>
          </w:p>
        </w:tc>
        <w:tc>
          <w:tcPr>
            <w:tcW w:w="1417" w:type="dxa"/>
            <w:tcMar>
              <w:top w:w="28" w:type="dxa"/>
              <w:bottom w:w="28" w:type="dxa"/>
            </w:tcMar>
          </w:tcPr>
          <w:p w14:paraId="59732DB4" w14:textId="77777777" w:rsidR="0072084D" w:rsidRPr="00DB5CEB" w:rsidRDefault="0072084D" w:rsidP="00F36531">
            <w:pPr>
              <w:pStyle w:val="Tabletext"/>
            </w:pPr>
            <w:r w:rsidRPr="00DB5CEB">
              <w:t>2a.3.4</w:t>
            </w:r>
          </w:p>
        </w:tc>
        <w:tc>
          <w:tcPr>
            <w:tcW w:w="4961" w:type="dxa"/>
            <w:tcMar>
              <w:top w:w="28" w:type="dxa"/>
              <w:bottom w:w="28" w:type="dxa"/>
            </w:tcMar>
          </w:tcPr>
          <w:p w14:paraId="32AD2DBB" w14:textId="77777777" w:rsidR="0072084D" w:rsidRPr="00DB5CEB" w:rsidRDefault="0072084D" w:rsidP="00F36531">
            <w:pPr>
              <w:pStyle w:val="Tabletext"/>
              <w:jc w:val="right"/>
            </w:pPr>
            <w:r w:rsidRPr="00DB5CEB">
              <w:t>Maritime Safety Information</w:t>
            </w:r>
          </w:p>
        </w:tc>
        <w:tc>
          <w:tcPr>
            <w:tcW w:w="709" w:type="dxa"/>
            <w:tcMar>
              <w:top w:w="28" w:type="dxa"/>
              <w:bottom w:w="28" w:type="dxa"/>
            </w:tcMar>
          </w:tcPr>
          <w:p w14:paraId="38C02285"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3DF91C03"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18B474CF"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5DF1FB3F" w14:textId="77777777" w:rsidR="0072084D" w:rsidRPr="00DB5CEB" w:rsidRDefault="0072084D" w:rsidP="0072084D">
            <w:pPr>
              <w:jc w:val="center"/>
              <w:rPr>
                <w:rFonts w:cs="Arial"/>
                <w:sz w:val="20"/>
                <w:szCs w:val="20"/>
              </w:rPr>
            </w:pPr>
            <w:r>
              <w:rPr>
                <w:rFonts w:cs="Arial"/>
                <w:sz w:val="20"/>
                <w:szCs w:val="20"/>
              </w:rPr>
              <w:t>7</w:t>
            </w:r>
          </w:p>
        </w:tc>
      </w:tr>
      <w:tr w:rsidR="0072084D" w:rsidRPr="00DB5CEB" w14:paraId="24DCDF4D" w14:textId="77777777" w:rsidTr="0072084D">
        <w:trPr>
          <w:jc w:val="center"/>
        </w:trPr>
        <w:tc>
          <w:tcPr>
            <w:tcW w:w="683" w:type="dxa"/>
            <w:tcMar>
              <w:top w:w="28" w:type="dxa"/>
              <w:bottom w:w="28" w:type="dxa"/>
            </w:tcMar>
          </w:tcPr>
          <w:p w14:paraId="6EF24D18" w14:textId="77777777" w:rsidR="0072084D" w:rsidRPr="00DB5CEB" w:rsidRDefault="0072084D" w:rsidP="003313C9">
            <w:pPr>
              <w:jc w:val="both"/>
              <w:rPr>
                <w:rFonts w:cs="Arial"/>
                <w:sz w:val="20"/>
                <w:szCs w:val="20"/>
              </w:rPr>
            </w:pPr>
          </w:p>
        </w:tc>
        <w:tc>
          <w:tcPr>
            <w:tcW w:w="872" w:type="dxa"/>
            <w:tcMar>
              <w:top w:w="28" w:type="dxa"/>
              <w:bottom w:w="28" w:type="dxa"/>
            </w:tcMar>
          </w:tcPr>
          <w:p w14:paraId="608485B5" w14:textId="77777777" w:rsidR="0072084D" w:rsidRPr="00DB5CEB" w:rsidRDefault="0072084D" w:rsidP="003313C9">
            <w:pPr>
              <w:jc w:val="both"/>
              <w:rPr>
                <w:rFonts w:cs="Arial"/>
                <w:sz w:val="20"/>
                <w:szCs w:val="20"/>
              </w:rPr>
            </w:pPr>
          </w:p>
        </w:tc>
        <w:tc>
          <w:tcPr>
            <w:tcW w:w="1417" w:type="dxa"/>
            <w:tcMar>
              <w:top w:w="28" w:type="dxa"/>
              <w:bottom w:w="28" w:type="dxa"/>
            </w:tcMar>
          </w:tcPr>
          <w:p w14:paraId="570A517C" w14:textId="77777777" w:rsidR="0072084D" w:rsidRPr="00DB5CEB" w:rsidRDefault="0072084D" w:rsidP="00F36531">
            <w:pPr>
              <w:pStyle w:val="Tabletext"/>
            </w:pPr>
            <w:r w:rsidRPr="00DB5CEB">
              <w:t>2a.3.5</w:t>
            </w:r>
          </w:p>
        </w:tc>
        <w:tc>
          <w:tcPr>
            <w:tcW w:w="4961" w:type="dxa"/>
            <w:tcMar>
              <w:top w:w="28" w:type="dxa"/>
              <w:bottom w:w="28" w:type="dxa"/>
            </w:tcMar>
          </w:tcPr>
          <w:p w14:paraId="41E4EEFE" w14:textId="77777777" w:rsidR="0072084D" w:rsidRPr="00DB5CEB" w:rsidRDefault="0072084D" w:rsidP="00F36531">
            <w:pPr>
              <w:pStyle w:val="Tabletext"/>
              <w:jc w:val="right"/>
            </w:pPr>
            <w:r w:rsidRPr="00DB5CEB">
              <w:t>NAVTEX and Coast Radio Stations</w:t>
            </w:r>
          </w:p>
        </w:tc>
        <w:tc>
          <w:tcPr>
            <w:tcW w:w="709" w:type="dxa"/>
            <w:tcMar>
              <w:top w:w="28" w:type="dxa"/>
              <w:bottom w:w="28" w:type="dxa"/>
            </w:tcMar>
          </w:tcPr>
          <w:p w14:paraId="06B1642A"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5E5C4339"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148BC2BE"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50BAAF1E" w14:textId="77777777" w:rsidR="0072084D" w:rsidRPr="00DB5CEB" w:rsidRDefault="0072084D" w:rsidP="0072084D">
            <w:pPr>
              <w:jc w:val="center"/>
              <w:rPr>
                <w:rFonts w:cs="Arial"/>
                <w:sz w:val="20"/>
                <w:szCs w:val="20"/>
              </w:rPr>
            </w:pPr>
            <w:r>
              <w:rPr>
                <w:rFonts w:cs="Arial"/>
                <w:sz w:val="20"/>
                <w:szCs w:val="20"/>
              </w:rPr>
              <w:t>7</w:t>
            </w:r>
          </w:p>
        </w:tc>
      </w:tr>
      <w:tr w:rsidR="0072084D" w:rsidRPr="00DB5CEB" w14:paraId="30427E07" w14:textId="77777777" w:rsidTr="0072084D">
        <w:trPr>
          <w:jc w:val="center"/>
        </w:trPr>
        <w:tc>
          <w:tcPr>
            <w:tcW w:w="683" w:type="dxa"/>
            <w:tcMar>
              <w:top w:w="28" w:type="dxa"/>
              <w:bottom w:w="28" w:type="dxa"/>
            </w:tcMar>
          </w:tcPr>
          <w:p w14:paraId="486F58CD" w14:textId="77777777" w:rsidR="0072084D" w:rsidRPr="00DB5CEB" w:rsidRDefault="0072084D" w:rsidP="003313C9">
            <w:pPr>
              <w:jc w:val="both"/>
              <w:rPr>
                <w:rFonts w:cs="Arial"/>
                <w:sz w:val="20"/>
                <w:szCs w:val="20"/>
              </w:rPr>
            </w:pPr>
          </w:p>
        </w:tc>
        <w:tc>
          <w:tcPr>
            <w:tcW w:w="872" w:type="dxa"/>
            <w:tcMar>
              <w:top w:w="28" w:type="dxa"/>
              <w:bottom w:w="28" w:type="dxa"/>
            </w:tcMar>
          </w:tcPr>
          <w:p w14:paraId="72AE836A" w14:textId="77777777" w:rsidR="0072084D" w:rsidRPr="00DB5CEB" w:rsidRDefault="0072084D" w:rsidP="003313C9">
            <w:pPr>
              <w:jc w:val="both"/>
              <w:rPr>
                <w:rFonts w:cs="Arial"/>
                <w:sz w:val="20"/>
                <w:szCs w:val="20"/>
              </w:rPr>
            </w:pPr>
          </w:p>
        </w:tc>
        <w:tc>
          <w:tcPr>
            <w:tcW w:w="1417" w:type="dxa"/>
            <w:tcMar>
              <w:top w:w="28" w:type="dxa"/>
              <w:bottom w:w="28" w:type="dxa"/>
            </w:tcMar>
          </w:tcPr>
          <w:p w14:paraId="2BF47CA2" w14:textId="77777777" w:rsidR="0072084D" w:rsidRPr="00DB5CEB" w:rsidRDefault="0072084D" w:rsidP="00F36531">
            <w:pPr>
              <w:pStyle w:val="Tabletext"/>
            </w:pPr>
            <w:r w:rsidRPr="00DB5CEB">
              <w:t>2a.3.6</w:t>
            </w:r>
          </w:p>
        </w:tc>
        <w:tc>
          <w:tcPr>
            <w:tcW w:w="4961" w:type="dxa"/>
            <w:tcMar>
              <w:top w:w="28" w:type="dxa"/>
              <w:bottom w:w="28" w:type="dxa"/>
            </w:tcMar>
          </w:tcPr>
          <w:p w14:paraId="5D5E27E5" w14:textId="77777777" w:rsidR="0072084D" w:rsidRPr="00DB5CEB" w:rsidRDefault="0072084D" w:rsidP="00F36531">
            <w:pPr>
              <w:pStyle w:val="Tabletext"/>
              <w:jc w:val="right"/>
            </w:pPr>
            <w:r w:rsidRPr="00DB5CEB">
              <w:t>Lists of Radio Signals</w:t>
            </w:r>
          </w:p>
        </w:tc>
        <w:tc>
          <w:tcPr>
            <w:tcW w:w="709" w:type="dxa"/>
            <w:tcMar>
              <w:top w:w="28" w:type="dxa"/>
              <w:bottom w:w="28" w:type="dxa"/>
            </w:tcMar>
          </w:tcPr>
          <w:p w14:paraId="002D5C41"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6738D7D8"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0ABD5616"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1C9C38FA" w14:textId="77777777" w:rsidR="0072084D" w:rsidRPr="00DB5CEB" w:rsidRDefault="0072084D" w:rsidP="0072084D">
            <w:pPr>
              <w:jc w:val="center"/>
              <w:rPr>
                <w:rFonts w:cs="Arial"/>
                <w:sz w:val="20"/>
                <w:szCs w:val="20"/>
              </w:rPr>
            </w:pPr>
            <w:r>
              <w:rPr>
                <w:rFonts w:cs="Arial"/>
                <w:sz w:val="20"/>
                <w:szCs w:val="20"/>
              </w:rPr>
              <w:t>7</w:t>
            </w:r>
          </w:p>
        </w:tc>
      </w:tr>
      <w:tr w:rsidR="0072084D" w:rsidRPr="00DB5CEB" w14:paraId="578BA055" w14:textId="77777777" w:rsidTr="0072084D">
        <w:trPr>
          <w:jc w:val="center"/>
        </w:trPr>
        <w:tc>
          <w:tcPr>
            <w:tcW w:w="683" w:type="dxa"/>
            <w:tcMar>
              <w:top w:w="28" w:type="dxa"/>
              <w:bottom w:w="28" w:type="dxa"/>
            </w:tcMar>
          </w:tcPr>
          <w:p w14:paraId="01E996A8" w14:textId="77777777" w:rsidR="0072084D" w:rsidRPr="00DB5CEB" w:rsidRDefault="0072084D" w:rsidP="003313C9">
            <w:pPr>
              <w:jc w:val="both"/>
              <w:rPr>
                <w:rFonts w:cs="Arial"/>
                <w:sz w:val="20"/>
                <w:szCs w:val="20"/>
              </w:rPr>
            </w:pPr>
          </w:p>
        </w:tc>
        <w:tc>
          <w:tcPr>
            <w:tcW w:w="872" w:type="dxa"/>
            <w:tcMar>
              <w:top w:w="28" w:type="dxa"/>
              <w:bottom w:w="28" w:type="dxa"/>
            </w:tcMar>
          </w:tcPr>
          <w:p w14:paraId="794562C6" w14:textId="77777777" w:rsidR="0072084D" w:rsidRPr="00DB5CEB" w:rsidRDefault="0072084D" w:rsidP="003313C9">
            <w:pPr>
              <w:jc w:val="both"/>
              <w:rPr>
                <w:rFonts w:cs="Arial"/>
                <w:sz w:val="20"/>
                <w:szCs w:val="20"/>
              </w:rPr>
            </w:pPr>
          </w:p>
        </w:tc>
        <w:tc>
          <w:tcPr>
            <w:tcW w:w="1417" w:type="dxa"/>
            <w:tcMar>
              <w:top w:w="28" w:type="dxa"/>
              <w:bottom w:w="28" w:type="dxa"/>
            </w:tcMar>
          </w:tcPr>
          <w:p w14:paraId="75EB4B87" w14:textId="77777777" w:rsidR="0072084D" w:rsidRPr="00DB5CEB" w:rsidRDefault="0072084D" w:rsidP="00F36531">
            <w:pPr>
              <w:pStyle w:val="Tabletext"/>
            </w:pPr>
            <w:r w:rsidRPr="00DB5CEB">
              <w:t>2a.3.7</w:t>
            </w:r>
          </w:p>
        </w:tc>
        <w:tc>
          <w:tcPr>
            <w:tcW w:w="4961" w:type="dxa"/>
            <w:tcMar>
              <w:top w:w="28" w:type="dxa"/>
              <w:bottom w:w="28" w:type="dxa"/>
            </w:tcMar>
          </w:tcPr>
          <w:p w14:paraId="5EBD65B7" w14:textId="77777777" w:rsidR="0072084D" w:rsidRPr="00DB5CEB" w:rsidRDefault="0072084D" w:rsidP="00F36531">
            <w:pPr>
              <w:pStyle w:val="Tabletext"/>
              <w:jc w:val="right"/>
            </w:pPr>
            <w:r w:rsidRPr="00DB5CEB">
              <w:t>Lists of Lights</w:t>
            </w:r>
          </w:p>
        </w:tc>
        <w:tc>
          <w:tcPr>
            <w:tcW w:w="709" w:type="dxa"/>
            <w:tcMar>
              <w:top w:w="28" w:type="dxa"/>
              <w:bottom w:w="28" w:type="dxa"/>
            </w:tcMar>
          </w:tcPr>
          <w:p w14:paraId="22F3F812"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0480952C"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53E7692A"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6FBA423A" w14:textId="77777777" w:rsidR="0072084D" w:rsidRPr="00DB5CEB" w:rsidRDefault="0072084D" w:rsidP="0072084D">
            <w:pPr>
              <w:jc w:val="center"/>
              <w:rPr>
                <w:rFonts w:cs="Arial"/>
                <w:sz w:val="20"/>
                <w:szCs w:val="20"/>
              </w:rPr>
            </w:pPr>
            <w:r>
              <w:rPr>
                <w:rFonts w:cs="Arial"/>
                <w:sz w:val="20"/>
                <w:szCs w:val="20"/>
              </w:rPr>
              <w:t>7</w:t>
            </w:r>
          </w:p>
        </w:tc>
      </w:tr>
      <w:tr w:rsidR="0072084D" w:rsidRPr="00DB5CEB" w14:paraId="2EED1127" w14:textId="77777777" w:rsidTr="0072084D">
        <w:trPr>
          <w:jc w:val="center"/>
        </w:trPr>
        <w:tc>
          <w:tcPr>
            <w:tcW w:w="683" w:type="dxa"/>
            <w:tcMar>
              <w:top w:w="28" w:type="dxa"/>
              <w:bottom w:w="28" w:type="dxa"/>
            </w:tcMar>
          </w:tcPr>
          <w:p w14:paraId="2292C10F" w14:textId="77777777" w:rsidR="0072084D" w:rsidRPr="00DB5CEB" w:rsidRDefault="0072084D" w:rsidP="003313C9">
            <w:pPr>
              <w:jc w:val="both"/>
              <w:rPr>
                <w:rFonts w:cs="Arial"/>
                <w:sz w:val="20"/>
                <w:szCs w:val="20"/>
              </w:rPr>
            </w:pPr>
          </w:p>
        </w:tc>
        <w:tc>
          <w:tcPr>
            <w:tcW w:w="872" w:type="dxa"/>
            <w:tcMar>
              <w:top w:w="28" w:type="dxa"/>
              <w:bottom w:w="28" w:type="dxa"/>
            </w:tcMar>
          </w:tcPr>
          <w:p w14:paraId="730530AA" w14:textId="77777777" w:rsidR="0072084D" w:rsidRPr="00DB5CEB" w:rsidRDefault="0072084D" w:rsidP="003313C9">
            <w:pPr>
              <w:jc w:val="both"/>
              <w:rPr>
                <w:rFonts w:cs="Arial"/>
                <w:sz w:val="20"/>
                <w:szCs w:val="20"/>
              </w:rPr>
            </w:pPr>
          </w:p>
        </w:tc>
        <w:tc>
          <w:tcPr>
            <w:tcW w:w="1417" w:type="dxa"/>
            <w:tcMar>
              <w:top w:w="28" w:type="dxa"/>
              <w:bottom w:w="28" w:type="dxa"/>
            </w:tcMar>
          </w:tcPr>
          <w:p w14:paraId="2928F041" w14:textId="77777777" w:rsidR="0072084D" w:rsidRPr="00DB5CEB" w:rsidRDefault="0072084D" w:rsidP="00F36531">
            <w:pPr>
              <w:pStyle w:val="Tabletext"/>
            </w:pPr>
            <w:r w:rsidRPr="00DB5CEB">
              <w:t>2a.3.8</w:t>
            </w:r>
          </w:p>
        </w:tc>
        <w:tc>
          <w:tcPr>
            <w:tcW w:w="4961" w:type="dxa"/>
            <w:tcMar>
              <w:top w:w="28" w:type="dxa"/>
              <w:bottom w:w="28" w:type="dxa"/>
            </w:tcMar>
          </w:tcPr>
          <w:p w14:paraId="2295C941" w14:textId="77777777" w:rsidR="0072084D" w:rsidRPr="00DB5CEB" w:rsidRDefault="0072084D" w:rsidP="00F36531">
            <w:pPr>
              <w:pStyle w:val="Tabletext"/>
              <w:jc w:val="right"/>
            </w:pPr>
            <w:r w:rsidRPr="00DB5CEB">
              <w:t>Chart and Nautical Publication corrections</w:t>
            </w:r>
          </w:p>
        </w:tc>
        <w:tc>
          <w:tcPr>
            <w:tcW w:w="709" w:type="dxa"/>
            <w:tcMar>
              <w:top w:w="28" w:type="dxa"/>
              <w:bottom w:w="28" w:type="dxa"/>
            </w:tcMar>
          </w:tcPr>
          <w:p w14:paraId="67567BB5" w14:textId="77777777"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7BD4B853" w14:textId="77777777" w:rsidR="0072084D" w:rsidRPr="00DB5CEB" w:rsidRDefault="0072084D" w:rsidP="003313C9">
            <w:pPr>
              <w:jc w:val="both"/>
              <w:rPr>
                <w:rFonts w:cs="Arial"/>
                <w:sz w:val="20"/>
                <w:szCs w:val="20"/>
              </w:rPr>
            </w:pPr>
            <w:r w:rsidRPr="00DB5CEB">
              <w:rPr>
                <w:rFonts w:cs="Arial"/>
                <w:sz w:val="20"/>
                <w:szCs w:val="20"/>
              </w:rPr>
              <w:t>Chart correction exercise</w:t>
            </w:r>
          </w:p>
        </w:tc>
        <w:tc>
          <w:tcPr>
            <w:tcW w:w="2976" w:type="dxa"/>
            <w:vMerge/>
            <w:tcMar>
              <w:top w:w="28" w:type="dxa"/>
              <w:bottom w:w="28" w:type="dxa"/>
            </w:tcMar>
          </w:tcPr>
          <w:p w14:paraId="2AB045BC"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47700142" w14:textId="77777777" w:rsidR="0072084D" w:rsidRPr="00DB5CEB" w:rsidRDefault="0072084D" w:rsidP="0072084D">
            <w:pPr>
              <w:jc w:val="center"/>
              <w:rPr>
                <w:rFonts w:cs="Arial"/>
                <w:sz w:val="20"/>
                <w:szCs w:val="20"/>
              </w:rPr>
            </w:pPr>
            <w:r>
              <w:rPr>
                <w:rFonts w:cs="Arial"/>
                <w:sz w:val="20"/>
                <w:szCs w:val="20"/>
              </w:rPr>
              <w:t>7</w:t>
            </w:r>
          </w:p>
        </w:tc>
      </w:tr>
      <w:tr w:rsidR="00A457E6" w:rsidRPr="00DB5CEB" w14:paraId="1AC97B8D" w14:textId="77777777" w:rsidTr="003313C9">
        <w:trPr>
          <w:jc w:val="center"/>
        </w:trPr>
        <w:tc>
          <w:tcPr>
            <w:tcW w:w="683" w:type="dxa"/>
            <w:tcMar>
              <w:top w:w="28" w:type="dxa"/>
              <w:bottom w:w="28" w:type="dxa"/>
            </w:tcMar>
          </w:tcPr>
          <w:p w14:paraId="57B7C648" w14:textId="77777777" w:rsidR="00A457E6" w:rsidRPr="00DB5CEB" w:rsidRDefault="00A457E6" w:rsidP="003313C9">
            <w:pPr>
              <w:jc w:val="both"/>
              <w:rPr>
                <w:rFonts w:cs="Arial"/>
                <w:sz w:val="20"/>
                <w:szCs w:val="20"/>
              </w:rPr>
            </w:pPr>
          </w:p>
        </w:tc>
        <w:tc>
          <w:tcPr>
            <w:tcW w:w="872" w:type="dxa"/>
            <w:tcMar>
              <w:top w:w="28" w:type="dxa"/>
              <w:bottom w:w="28" w:type="dxa"/>
            </w:tcMar>
          </w:tcPr>
          <w:p w14:paraId="403E8C14" w14:textId="77777777" w:rsidR="00A457E6" w:rsidRPr="00DB5CEB" w:rsidRDefault="00A457E6" w:rsidP="003313C9">
            <w:pPr>
              <w:jc w:val="both"/>
              <w:rPr>
                <w:rFonts w:cs="Arial"/>
                <w:sz w:val="20"/>
                <w:szCs w:val="20"/>
              </w:rPr>
            </w:pPr>
          </w:p>
        </w:tc>
        <w:tc>
          <w:tcPr>
            <w:tcW w:w="1417" w:type="dxa"/>
            <w:tcMar>
              <w:top w:w="28" w:type="dxa"/>
              <w:bottom w:w="28" w:type="dxa"/>
            </w:tcMar>
          </w:tcPr>
          <w:p w14:paraId="3A909F87" w14:textId="77777777" w:rsidR="00A457E6" w:rsidRPr="00DB5CEB" w:rsidRDefault="00A457E6" w:rsidP="00F36531">
            <w:pPr>
              <w:pStyle w:val="Tabletext"/>
              <w:rPr>
                <w:rFonts w:cs="Arial"/>
                <w:szCs w:val="20"/>
              </w:rPr>
            </w:pPr>
            <w:r w:rsidRPr="00DB5CEB">
              <w:t>2a.3.9</w:t>
            </w:r>
          </w:p>
        </w:tc>
        <w:tc>
          <w:tcPr>
            <w:tcW w:w="4961" w:type="dxa"/>
            <w:tcMar>
              <w:top w:w="28" w:type="dxa"/>
              <w:bottom w:w="28" w:type="dxa"/>
            </w:tcMar>
          </w:tcPr>
          <w:p w14:paraId="5944C3BA" w14:textId="77777777" w:rsidR="00A457E6" w:rsidRPr="00DB5CEB" w:rsidRDefault="00A457E6" w:rsidP="00F36531">
            <w:pPr>
              <w:pStyle w:val="Tabletext"/>
              <w:jc w:val="right"/>
            </w:pPr>
            <w:r w:rsidRPr="00DB5CEB">
              <w:t>Electronic Navigation Charts and ECDIS</w:t>
            </w:r>
          </w:p>
        </w:tc>
        <w:tc>
          <w:tcPr>
            <w:tcW w:w="709" w:type="dxa"/>
            <w:tcMar>
              <w:top w:w="28" w:type="dxa"/>
              <w:bottom w:w="28" w:type="dxa"/>
            </w:tcMar>
          </w:tcPr>
          <w:p w14:paraId="3E158D90" w14:textId="77777777" w:rsidR="00A457E6" w:rsidRPr="00DB5CEB" w:rsidRDefault="00A457E6" w:rsidP="003313C9">
            <w:pPr>
              <w:jc w:val="center"/>
              <w:rPr>
                <w:rFonts w:cs="Arial"/>
                <w:sz w:val="20"/>
                <w:szCs w:val="20"/>
              </w:rPr>
            </w:pPr>
            <w:r w:rsidRPr="00DB5CEB">
              <w:rPr>
                <w:rFonts w:cs="Arial"/>
                <w:sz w:val="20"/>
                <w:szCs w:val="20"/>
              </w:rPr>
              <w:t>1</w:t>
            </w:r>
          </w:p>
        </w:tc>
        <w:tc>
          <w:tcPr>
            <w:tcW w:w="1985" w:type="dxa"/>
            <w:tcMar>
              <w:top w:w="28" w:type="dxa"/>
              <w:bottom w:w="28" w:type="dxa"/>
            </w:tcMar>
          </w:tcPr>
          <w:p w14:paraId="5BE4A2BB" w14:textId="77777777" w:rsidR="00A457E6" w:rsidRPr="00DB5CEB" w:rsidRDefault="00A457E6" w:rsidP="003313C9">
            <w:pPr>
              <w:jc w:val="both"/>
              <w:rPr>
                <w:rFonts w:cs="Arial"/>
                <w:sz w:val="20"/>
                <w:szCs w:val="20"/>
              </w:rPr>
            </w:pPr>
            <w:r w:rsidRPr="00DB5CEB">
              <w:rPr>
                <w:rFonts w:cs="Arial"/>
                <w:sz w:val="20"/>
                <w:szCs w:val="20"/>
              </w:rPr>
              <w:t>Visit ECDIS fitted vessel</w:t>
            </w:r>
          </w:p>
        </w:tc>
        <w:tc>
          <w:tcPr>
            <w:tcW w:w="2976" w:type="dxa"/>
            <w:tcMar>
              <w:top w:w="28" w:type="dxa"/>
              <w:bottom w:w="28" w:type="dxa"/>
            </w:tcMar>
          </w:tcPr>
          <w:p w14:paraId="6D43BC78" w14:textId="77777777" w:rsidR="00A457E6" w:rsidRPr="00DB5CEB" w:rsidRDefault="00A457E6" w:rsidP="003313C9">
            <w:pPr>
              <w:jc w:val="both"/>
              <w:rPr>
                <w:rFonts w:cs="Arial"/>
                <w:sz w:val="20"/>
                <w:szCs w:val="20"/>
              </w:rPr>
            </w:pPr>
          </w:p>
        </w:tc>
        <w:tc>
          <w:tcPr>
            <w:tcW w:w="709" w:type="dxa"/>
            <w:tcMar>
              <w:top w:w="28" w:type="dxa"/>
              <w:bottom w:w="28" w:type="dxa"/>
            </w:tcMar>
          </w:tcPr>
          <w:p w14:paraId="5AA22DF2" w14:textId="77777777" w:rsidR="00A457E6" w:rsidRPr="00DB5CEB" w:rsidRDefault="00A457E6" w:rsidP="003313C9">
            <w:pPr>
              <w:jc w:val="center"/>
              <w:rPr>
                <w:rFonts w:cs="Arial"/>
                <w:sz w:val="20"/>
                <w:szCs w:val="20"/>
              </w:rPr>
            </w:pPr>
            <w:r w:rsidRPr="00DB5CEB">
              <w:rPr>
                <w:rFonts w:cs="Arial"/>
                <w:sz w:val="20"/>
                <w:szCs w:val="20"/>
              </w:rPr>
              <w:t>8</w:t>
            </w:r>
          </w:p>
        </w:tc>
      </w:tr>
    </w:tbl>
    <w:p w14:paraId="3E959382" w14:textId="77777777" w:rsidR="00A457E6" w:rsidRPr="00DB5CEB" w:rsidRDefault="00A457E6" w:rsidP="00A457E6"/>
    <w:p w14:paraId="0B48C06A" w14:textId="77777777" w:rsidR="00A457E6" w:rsidRPr="00DB5CEB" w:rsidRDefault="00A457E6" w:rsidP="00A457E6">
      <w:r w:rsidRPr="00DB5CEB">
        <w:br w:type="page"/>
      </w:r>
    </w:p>
    <w:p w14:paraId="010A625A" w14:textId="77777777" w:rsidR="00A457E6" w:rsidRPr="00DB5CEB" w:rsidRDefault="00A457E6" w:rsidP="00DB7AD1">
      <w:pPr>
        <w:pStyle w:val="Heading1"/>
      </w:pPr>
      <w:bookmarkStart w:id="132" w:name="_Toc442420995"/>
      <w:bookmarkStart w:id="133" w:name="_Toc442608047"/>
      <w:bookmarkStart w:id="134" w:name="_Toc471895765"/>
      <w:r w:rsidRPr="00DB5CEB">
        <w:lastRenderedPageBreak/>
        <w:t>DETAILED TEACHING SYLLABUS FOR MODULE 2B - POSITION; NAVIGATION; TIMING AND METEOROLOGY</w:t>
      </w:r>
      <w:bookmarkEnd w:id="132"/>
      <w:bookmarkEnd w:id="133"/>
      <w:bookmarkEnd w:id="134"/>
    </w:p>
    <w:p w14:paraId="066BC0E2" w14:textId="77777777" w:rsidR="00A457E6" w:rsidRPr="00DB5CEB" w:rsidRDefault="00A457E6" w:rsidP="00DB7AD1">
      <w:pPr>
        <w:pStyle w:val="Headingseparationline-landscape"/>
      </w:pPr>
    </w:p>
    <w:p w14:paraId="6ED35BB1" w14:textId="77777777" w:rsidR="00A457E6" w:rsidRPr="00DB5CEB" w:rsidRDefault="00A457E6" w:rsidP="00A457E6">
      <w:pPr>
        <w:pStyle w:val="Tablecaption"/>
      </w:pPr>
      <w:bookmarkStart w:id="135" w:name="_Toc434431729"/>
      <w:bookmarkStart w:id="136" w:name="_Toc442347376"/>
      <w:bookmarkStart w:id="137" w:name="_Toc471895797"/>
      <w:r w:rsidRPr="00DB5CEB">
        <w:t>Detailed Teaching Syllabus for Module 2B</w:t>
      </w:r>
      <w:bookmarkEnd w:id="135"/>
      <w:bookmarkEnd w:id="136"/>
      <w:bookmarkEnd w:id="137"/>
    </w:p>
    <w:tbl>
      <w:tblPr>
        <w:tblStyle w:val="TableGrid"/>
        <w:tblW w:w="0" w:type="auto"/>
        <w:jc w:val="center"/>
        <w:tblLook w:val="04A0" w:firstRow="1" w:lastRow="0" w:firstColumn="1" w:lastColumn="0" w:noHBand="0" w:noVBand="1"/>
      </w:tblPr>
      <w:tblGrid>
        <w:gridCol w:w="656"/>
        <w:gridCol w:w="806"/>
        <w:gridCol w:w="953"/>
        <w:gridCol w:w="5445"/>
        <w:gridCol w:w="748"/>
        <w:gridCol w:w="2411"/>
        <w:gridCol w:w="2977"/>
        <w:gridCol w:w="645"/>
      </w:tblGrid>
      <w:tr w:rsidR="00A457E6" w:rsidRPr="00DB5CEB" w14:paraId="56B6DC5C" w14:textId="77777777" w:rsidTr="0072084D">
        <w:trPr>
          <w:cantSplit/>
          <w:trHeight w:val="1336"/>
          <w:tblHeader/>
          <w:jc w:val="center"/>
        </w:trPr>
        <w:tc>
          <w:tcPr>
            <w:tcW w:w="656" w:type="dxa"/>
            <w:tcMar>
              <w:top w:w="0" w:type="dxa"/>
              <w:bottom w:w="0" w:type="dxa"/>
            </w:tcMar>
            <w:textDirection w:val="btLr"/>
            <w:vAlign w:val="center"/>
          </w:tcPr>
          <w:p w14:paraId="3D71867A" w14:textId="77777777" w:rsidR="00A457E6" w:rsidRPr="00DB5CEB" w:rsidRDefault="00A457E6" w:rsidP="003313C9">
            <w:pPr>
              <w:pStyle w:val="Tableheading"/>
              <w:rPr>
                <w:lang w:val="en-GB"/>
              </w:rPr>
            </w:pPr>
            <w:r w:rsidRPr="00DB5CEB">
              <w:rPr>
                <w:lang w:val="en-GB"/>
              </w:rPr>
              <w:t>Module</w:t>
            </w:r>
          </w:p>
        </w:tc>
        <w:tc>
          <w:tcPr>
            <w:tcW w:w="806" w:type="dxa"/>
            <w:tcMar>
              <w:top w:w="0" w:type="dxa"/>
              <w:bottom w:w="0" w:type="dxa"/>
            </w:tcMar>
            <w:textDirection w:val="btLr"/>
            <w:vAlign w:val="center"/>
          </w:tcPr>
          <w:p w14:paraId="4740C392" w14:textId="77777777" w:rsidR="00A457E6" w:rsidRPr="00DB5CEB" w:rsidRDefault="00A457E6" w:rsidP="003313C9">
            <w:pPr>
              <w:pStyle w:val="Tableheading"/>
              <w:rPr>
                <w:lang w:val="en-GB"/>
              </w:rPr>
            </w:pPr>
            <w:r w:rsidRPr="00DB5CEB">
              <w:rPr>
                <w:lang w:val="en-GB"/>
              </w:rPr>
              <w:t>Element</w:t>
            </w:r>
          </w:p>
        </w:tc>
        <w:tc>
          <w:tcPr>
            <w:tcW w:w="953" w:type="dxa"/>
            <w:tcMar>
              <w:top w:w="0" w:type="dxa"/>
              <w:bottom w:w="0" w:type="dxa"/>
            </w:tcMar>
            <w:textDirection w:val="btLr"/>
            <w:vAlign w:val="center"/>
          </w:tcPr>
          <w:p w14:paraId="1A9B9C4C" w14:textId="77777777" w:rsidR="00A457E6" w:rsidRPr="00DB5CEB" w:rsidRDefault="00A457E6" w:rsidP="003313C9">
            <w:pPr>
              <w:pStyle w:val="Tableheading"/>
              <w:rPr>
                <w:lang w:val="en-GB"/>
              </w:rPr>
            </w:pPr>
            <w:r w:rsidRPr="00DB5CEB">
              <w:rPr>
                <w:lang w:val="en-GB"/>
              </w:rPr>
              <w:t>Sub-element</w:t>
            </w:r>
          </w:p>
        </w:tc>
        <w:tc>
          <w:tcPr>
            <w:tcW w:w="5445" w:type="dxa"/>
            <w:tcMar>
              <w:top w:w="0" w:type="dxa"/>
              <w:bottom w:w="0" w:type="dxa"/>
            </w:tcMar>
            <w:vAlign w:val="center"/>
          </w:tcPr>
          <w:p w14:paraId="5EC7C46F" w14:textId="77777777" w:rsidR="00A457E6" w:rsidRPr="00DB5CEB" w:rsidRDefault="00A457E6" w:rsidP="003313C9">
            <w:pPr>
              <w:pStyle w:val="Tableheading"/>
              <w:rPr>
                <w:lang w:val="en-GB"/>
              </w:rPr>
            </w:pPr>
            <w:r w:rsidRPr="00DB5CEB">
              <w:rPr>
                <w:lang w:val="en-GB"/>
              </w:rPr>
              <w:t>Subject</w:t>
            </w:r>
          </w:p>
        </w:tc>
        <w:tc>
          <w:tcPr>
            <w:tcW w:w="748" w:type="dxa"/>
            <w:tcMar>
              <w:top w:w="0" w:type="dxa"/>
              <w:bottom w:w="0" w:type="dxa"/>
            </w:tcMar>
            <w:textDirection w:val="btLr"/>
            <w:vAlign w:val="center"/>
          </w:tcPr>
          <w:p w14:paraId="30C7B256" w14:textId="77777777" w:rsidR="00A457E6" w:rsidRPr="00DB5CEB" w:rsidRDefault="00A457E6" w:rsidP="003313C9">
            <w:pPr>
              <w:pStyle w:val="Tableheading"/>
              <w:rPr>
                <w:lang w:val="en-GB"/>
              </w:rPr>
            </w:pPr>
            <w:r w:rsidRPr="00DB5CEB">
              <w:rPr>
                <w:lang w:val="en-GB"/>
              </w:rPr>
              <w:t>Level of Competence</w:t>
            </w:r>
          </w:p>
        </w:tc>
        <w:tc>
          <w:tcPr>
            <w:tcW w:w="2411" w:type="dxa"/>
            <w:tcMar>
              <w:top w:w="0" w:type="dxa"/>
              <w:bottom w:w="0" w:type="dxa"/>
            </w:tcMar>
            <w:vAlign w:val="center"/>
          </w:tcPr>
          <w:p w14:paraId="7811692D"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977" w:type="dxa"/>
            <w:tcMar>
              <w:top w:w="0" w:type="dxa"/>
              <w:bottom w:w="0" w:type="dxa"/>
            </w:tcMar>
            <w:vAlign w:val="center"/>
          </w:tcPr>
          <w:p w14:paraId="4EFCDEAE" w14:textId="77777777" w:rsidR="00A457E6" w:rsidRPr="00DB5CEB" w:rsidRDefault="00A457E6" w:rsidP="003313C9">
            <w:pPr>
              <w:pStyle w:val="Tableheading"/>
              <w:rPr>
                <w:lang w:val="en-GB"/>
              </w:rPr>
            </w:pPr>
            <w:r w:rsidRPr="00DB5CEB">
              <w:rPr>
                <w:lang w:val="en-GB"/>
              </w:rPr>
              <w:t>References</w:t>
            </w:r>
          </w:p>
          <w:p w14:paraId="55F79273" w14:textId="77777777" w:rsidR="00A457E6" w:rsidRPr="00DB5CEB" w:rsidRDefault="00A457E6" w:rsidP="003313C9">
            <w:pPr>
              <w:pStyle w:val="Tableheading"/>
              <w:rPr>
                <w:lang w:val="en-GB"/>
              </w:rPr>
            </w:pPr>
          </w:p>
          <w:p w14:paraId="15BA2C6F" w14:textId="77777777" w:rsidR="00A457E6" w:rsidRPr="00DB5CEB" w:rsidRDefault="00A457E6" w:rsidP="003313C9">
            <w:pPr>
              <w:pStyle w:val="Tableheading"/>
              <w:rPr>
                <w:lang w:val="en-GB"/>
              </w:rPr>
            </w:pPr>
            <w:r w:rsidRPr="00DB5CEB">
              <w:rPr>
                <w:lang w:val="en-GB"/>
              </w:rPr>
              <w:t>Rec = Recommendation</w:t>
            </w:r>
          </w:p>
          <w:p w14:paraId="22474BF5" w14:textId="77777777" w:rsidR="00A457E6" w:rsidRPr="00DB5CEB" w:rsidRDefault="00A457E6" w:rsidP="003313C9">
            <w:pPr>
              <w:pStyle w:val="Tableheading"/>
              <w:rPr>
                <w:lang w:val="en-GB"/>
              </w:rPr>
            </w:pPr>
            <w:r w:rsidRPr="00DB5CEB">
              <w:rPr>
                <w:lang w:val="en-GB"/>
              </w:rPr>
              <w:t>GL = Guideline</w:t>
            </w:r>
          </w:p>
        </w:tc>
        <w:tc>
          <w:tcPr>
            <w:tcW w:w="645" w:type="dxa"/>
            <w:tcMar>
              <w:top w:w="0" w:type="dxa"/>
              <w:bottom w:w="0" w:type="dxa"/>
            </w:tcMar>
            <w:textDirection w:val="btLr"/>
            <w:vAlign w:val="center"/>
          </w:tcPr>
          <w:p w14:paraId="2439C13C" w14:textId="77777777" w:rsidR="00A457E6" w:rsidRPr="00DB5CEB" w:rsidRDefault="00A457E6" w:rsidP="003313C9">
            <w:pPr>
              <w:pStyle w:val="Tableheading"/>
              <w:rPr>
                <w:lang w:val="en-GB"/>
              </w:rPr>
            </w:pPr>
            <w:r w:rsidRPr="00DB5CEB">
              <w:rPr>
                <w:lang w:val="en-GB"/>
              </w:rPr>
              <w:t>Lecture No.</w:t>
            </w:r>
          </w:p>
        </w:tc>
      </w:tr>
      <w:tr w:rsidR="00A457E6" w:rsidRPr="00DB5CEB" w14:paraId="00E12A20" w14:textId="77777777" w:rsidTr="0072084D">
        <w:trPr>
          <w:trHeight w:val="70"/>
          <w:jc w:val="center"/>
        </w:trPr>
        <w:tc>
          <w:tcPr>
            <w:tcW w:w="656" w:type="dxa"/>
            <w:tcMar>
              <w:top w:w="0" w:type="dxa"/>
              <w:bottom w:w="0" w:type="dxa"/>
            </w:tcMar>
          </w:tcPr>
          <w:p w14:paraId="40308CCA" w14:textId="77777777" w:rsidR="00A457E6" w:rsidRPr="00DB5CEB" w:rsidRDefault="00A457E6" w:rsidP="003313C9">
            <w:pPr>
              <w:pStyle w:val="Tabletext"/>
              <w:rPr>
                <w:b/>
              </w:rPr>
            </w:pPr>
            <w:r w:rsidRPr="00DB5CEB">
              <w:rPr>
                <w:b/>
              </w:rPr>
              <w:t>2B</w:t>
            </w:r>
          </w:p>
        </w:tc>
        <w:tc>
          <w:tcPr>
            <w:tcW w:w="806" w:type="dxa"/>
            <w:shd w:val="clear" w:color="auto" w:fill="94D9D5"/>
            <w:tcMar>
              <w:top w:w="0" w:type="dxa"/>
              <w:bottom w:w="0" w:type="dxa"/>
            </w:tcMar>
          </w:tcPr>
          <w:p w14:paraId="2195F348" w14:textId="77777777" w:rsidR="00A457E6" w:rsidRPr="00DB5CEB" w:rsidRDefault="00A457E6" w:rsidP="003313C9">
            <w:pPr>
              <w:pStyle w:val="Tabletext"/>
              <w:rPr>
                <w:b/>
              </w:rPr>
            </w:pPr>
          </w:p>
        </w:tc>
        <w:tc>
          <w:tcPr>
            <w:tcW w:w="953" w:type="dxa"/>
            <w:vMerge w:val="restart"/>
            <w:shd w:val="clear" w:color="auto" w:fill="94D9D5"/>
            <w:tcMar>
              <w:top w:w="0" w:type="dxa"/>
              <w:bottom w:w="0" w:type="dxa"/>
            </w:tcMar>
          </w:tcPr>
          <w:p w14:paraId="10A2D917" w14:textId="77777777" w:rsidR="00A457E6" w:rsidRPr="00DB5CEB" w:rsidRDefault="00A457E6" w:rsidP="003313C9">
            <w:pPr>
              <w:pStyle w:val="Tabletext"/>
              <w:rPr>
                <w:b/>
              </w:rPr>
            </w:pPr>
          </w:p>
        </w:tc>
        <w:tc>
          <w:tcPr>
            <w:tcW w:w="5445" w:type="dxa"/>
            <w:tcMar>
              <w:top w:w="0" w:type="dxa"/>
              <w:bottom w:w="0" w:type="dxa"/>
            </w:tcMar>
          </w:tcPr>
          <w:p w14:paraId="526F0937" w14:textId="77777777" w:rsidR="00A457E6" w:rsidRPr="00DB5CEB" w:rsidRDefault="00A457E6" w:rsidP="003313C9">
            <w:pPr>
              <w:pStyle w:val="Tabletext"/>
              <w:jc w:val="center"/>
              <w:rPr>
                <w:b/>
              </w:rPr>
            </w:pPr>
            <w:r w:rsidRPr="00DB5CEB">
              <w:rPr>
                <w:b/>
              </w:rPr>
              <w:t>POSITION; NAVIGATION; TIMING; METEOROLOGY</w:t>
            </w:r>
          </w:p>
        </w:tc>
        <w:tc>
          <w:tcPr>
            <w:tcW w:w="6781" w:type="dxa"/>
            <w:gridSpan w:val="4"/>
            <w:vMerge w:val="restart"/>
            <w:shd w:val="clear" w:color="auto" w:fill="94D9D5"/>
            <w:tcMar>
              <w:top w:w="0" w:type="dxa"/>
              <w:bottom w:w="0" w:type="dxa"/>
            </w:tcMar>
          </w:tcPr>
          <w:p w14:paraId="08C17639" w14:textId="77777777" w:rsidR="00A457E6" w:rsidRPr="00DB5CEB" w:rsidRDefault="00A457E6" w:rsidP="003313C9">
            <w:pPr>
              <w:pStyle w:val="Tabletext"/>
              <w:rPr>
                <w:b/>
              </w:rPr>
            </w:pPr>
          </w:p>
        </w:tc>
      </w:tr>
      <w:tr w:rsidR="00A457E6" w:rsidRPr="00DB5CEB" w14:paraId="26CF8497" w14:textId="77777777" w:rsidTr="0072084D">
        <w:trPr>
          <w:jc w:val="center"/>
        </w:trPr>
        <w:tc>
          <w:tcPr>
            <w:tcW w:w="656" w:type="dxa"/>
            <w:tcMar>
              <w:top w:w="0" w:type="dxa"/>
              <w:bottom w:w="0" w:type="dxa"/>
            </w:tcMar>
          </w:tcPr>
          <w:p w14:paraId="5919B0B1" w14:textId="77777777" w:rsidR="00A457E6" w:rsidRPr="00DB5CEB" w:rsidRDefault="00A457E6" w:rsidP="003313C9">
            <w:pPr>
              <w:pStyle w:val="Tabletext"/>
              <w:rPr>
                <w:b/>
              </w:rPr>
            </w:pPr>
          </w:p>
        </w:tc>
        <w:tc>
          <w:tcPr>
            <w:tcW w:w="806" w:type="dxa"/>
            <w:tcMar>
              <w:top w:w="0" w:type="dxa"/>
              <w:bottom w:w="0" w:type="dxa"/>
            </w:tcMar>
          </w:tcPr>
          <w:p w14:paraId="499C5071" w14:textId="77777777" w:rsidR="00A457E6" w:rsidRPr="00DB5CEB" w:rsidRDefault="00A457E6" w:rsidP="003313C9">
            <w:pPr>
              <w:pStyle w:val="Tabletext"/>
              <w:rPr>
                <w:b/>
              </w:rPr>
            </w:pPr>
            <w:r w:rsidRPr="00DB5CEB">
              <w:rPr>
                <w:b/>
              </w:rPr>
              <w:t>2b.1</w:t>
            </w:r>
          </w:p>
        </w:tc>
        <w:tc>
          <w:tcPr>
            <w:tcW w:w="953" w:type="dxa"/>
            <w:vMerge/>
            <w:shd w:val="clear" w:color="auto" w:fill="94D9D5"/>
            <w:tcMar>
              <w:top w:w="0" w:type="dxa"/>
              <w:bottom w:w="0" w:type="dxa"/>
            </w:tcMar>
          </w:tcPr>
          <w:p w14:paraId="0CC6D1B3" w14:textId="77777777" w:rsidR="00A457E6" w:rsidRPr="00DB5CEB" w:rsidRDefault="00A457E6" w:rsidP="003313C9">
            <w:pPr>
              <w:pStyle w:val="Tabletext"/>
              <w:rPr>
                <w:b/>
              </w:rPr>
            </w:pPr>
          </w:p>
        </w:tc>
        <w:tc>
          <w:tcPr>
            <w:tcW w:w="5445" w:type="dxa"/>
            <w:tcMar>
              <w:top w:w="0" w:type="dxa"/>
              <w:bottom w:w="0" w:type="dxa"/>
            </w:tcMar>
          </w:tcPr>
          <w:p w14:paraId="426780EA" w14:textId="77777777" w:rsidR="00A457E6" w:rsidRPr="00DB5CEB" w:rsidRDefault="00A457E6" w:rsidP="003313C9">
            <w:pPr>
              <w:pStyle w:val="Tabletext"/>
              <w:rPr>
                <w:b/>
              </w:rPr>
            </w:pPr>
            <w:r w:rsidRPr="00DB5CEB">
              <w:rPr>
                <w:b/>
              </w:rPr>
              <w:t>IALA Maritime Buoyage System (MBS)</w:t>
            </w:r>
          </w:p>
        </w:tc>
        <w:tc>
          <w:tcPr>
            <w:tcW w:w="6781" w:type="dxa"/>
            <w:gridSpan w:val="4"/>
            <w:vMerge/>
            <w:shd w:val="clear" w:color="auto" w:fill="94D9D5"/>
            <w:tcMar>
              <w:top w:w="0" w:type="dxa"/>
              <w:bottom w:w="0" w:type="dxa"/>
            </w:tcMar>
          </w:tcPr>
          <w:p w14:paraId="17C97663" w14:textId="77777777" w:rsidR="00A457E6" w:rsidRPr="00DB5CEB" w:rsidRDefault="00A457E6" w:rsidP="003313C9">
            <w:pPr>
              <w:pStyle w:val="Tabletext"/>
              <w:rPr>
                <w:b/>
              </w:rPr>
            </w:pPr>
          </w:p>
        </w:tc>
      </w:tr>
      <w:tr w:rsidR="00A457E6" w:rsidRPr="00DB5CEB" w14:paraId="1B181AB1" w14:textId="77777777" w:rsidTr="0072084D">
        <w:trPr>
          <w:jc w:val="center"/>
        </w:trPr>
        <w:tc>
          <w:tcPr>
            <w:tcW w:w="656" w:type="dxa"/>
            <w:tcMar>
              <w:top w:w="0" w:type="dxa"/>
              <w:bottom w:w="0" w:type="dxa"/>
            </w:tcMar>
          </w:tcPr>
          <w:p w14:paraId="021E596B" w14:textId="77777777" w:rsidR="00A457E6" w:rsidRPr="00DB5CEB" w:rsidRDefault="00A457E6" w:rsidP="003313C9">
            <w:pPr>
              <w:pStyle w:val="Tabletext"/>
            </w:pPr>
          </w:p>
        </w:tc>
        <w:tc>
          <w:tcPr>
            <w:tcW w:w="806" w:type="dxa"/>
            <w:tcMar>
              <w:top w:w="0" w:type="dxa"/>
              <w:bottom w:w="0" w:type="dxa"/>
            </w:tcMar>
          </w:tcPr>
          <w:p w14:paraId="61591910" w14:textId="77777777" w:rsidR="00A457E6" w:rsidRPr="00DB5CEB" w:rsidRDefault="00A457E6" w:rsidP="003313C9">
            <w:pPr>
              <w:pStyle w:val="Tabletext"/>
            </w:pPr>
          </w:p>
        </w:tc>
        <w:tc>
          <w:tcPr>
            <w:tcW w:w="953" w:type="dxa"/>
            <w:tcMar>
              <w:top w:w="0" w:type="dxa"/>
              <w:bottom w:w="0" w:type="dxa"/>
            </w:tcMar>
          </w:tcPr>
          <w:p w14:paraId="322367B0" w14:textId="77777777" w:rsidR="00A457E6" w:rsidRPr="00DB5CEB" w:rsidRDefault="00A457E6" w:rsidP="003313C9">
            <w:pPr>
              <w:pStyle w:val="Tabletext"/>
            </w:pPr>
            <w:r w:rsidRPr="00DB5CEB">
              <w:t>2b.1.1</w:t>
            </w:r>
          </w:p>
        </w:tc>
        <w:tc>
          <w:tcPr>
            <w:tcW w:w="5445" w:type="dxa"/>
            <w:tcMar>
              <w:top w:w="0" w:type="dxa"/>
              <w:bottom w:w="0" w:type="dxa"/>
            </w:tcMar>
          </w:tcPr>
          <w:p w14:paraId="134D927F" w14:textId="77777777" w:rsidR="00A457E6" w:rsidRPr="00DB5CEB" w:rsidRDefault="00A457E6" w:rsidP="003313C9">
            <w:pPr>
              <w:pStyle w:val="Tabletext"/>
              <w:jc w:val="right"/>
            </w:pPr>
            <w:r w:rsidRPr="00DB5CEB">
              <w:t>Types of buoys in the IALA MBS</w:t>
            </w:r>
          </w:p>
        </w:tc>
        <w:tc>
          <w:tcPr>
            <w:tcW w:w="748" w:type="dxa"/>
            <w:tcMar>
              <w:top w:w="0" w:type="dxa"/>
              <w:bottom w:w="0" w:type="dxa"/>
            </w:tcMar>
          </w:tcPr>
          <w:p w14:paraId="21F9D786" w14:textId="77777777" w:rsidR="00A457E6" w:rsidRPr="00DB5CEB" w:rsidRDefault="00A457E6" w:rsidP="003313C9">
            <w:pPr>
              <w:pStyle w:val="Tabletext"/>
            </w:pPr>
            <w:r w:rsidRPr="00DB5CEB">
              <w:t>4</w:t>
            </w:r>
          </w:p>
        </w:tc>
        <w:tc>
          <w:tcPr>
            <w:tcW w:w="2411" w:type="dxa"/>
            <w:vMerge w:val="restart"/>
            <w:tcMar>
              <w:top w:w="0" w:type="dxa"/>
              <w:bottom w:w="0" w:type="dxa"/>
            </w:tcMar>
            <w:vAlign w:val="center"/>
          </w:tcPr>
          <w:p w14:paraId="08CDEACD" w14:textId="77777777" w:rsidR="00A457E6" w:rsidRPr="00DB5CEB" w:rsidRDefault="00A457E6" w:rsidP="0072084D">
            <w:pPr>
              <w:pStyle w:val="Tabletext"/>
            </w:pPr>
          </w:p>
          <w:p w14:paraId="5EB57A03" w14:textId="77777777" w:rsidR="00A457E6" w:rsidRPr="00DB5CEB" w:rsidRDefault="00A457E6" w:rsidP="0072084D">
            <w:pPr>
              <w:pStyle w:val="Tabletext"/>
            </w:pPr>
          </w:p>
          <w:p w14:paraId="7316A020" w14:textId="77777777" w:rsidR="00A457E6" w:rsidRPr="00DB5CEB" w:rsidRDefault="00A457E6" w:rsidP="0072084D">
            <w:pPr>
              <w:pStyle w:val="Tabletext"/>
            </w:pPr>
            <w:r w:rsidRPr="00DB5CEB">
              <w:t>Visit suitable port and/or buoy maintenance base</w:t>
            </w:r>
          </w:p>
        </w:tc>
        <w:tc>
          <w:tcPr>
            <w:tcW w:w="2977" w:type="dxa"/>
            <w:tcMar>
              <w:top w:w="0" w:type="dxa"/>
              <w:bottom w:w="0" w:type="dxa"/>
            </w:tcMar>
          </w:tcPr>
          <w:p w14:paraId="4609E010" w14:textId="77777777" w:rsidR="00A457E6" w:rsidRDefault="00A457E6" w:rsidP="004C7EDB">
            <w:pPr>
              <w:pStyle w:val="Tabletext"/>
              <w:rPr>
                <w:ins w:id="138" w:author="Simon Millyard" w:date="2017-03-28T11:26:00Z"/>
              </w:rPr>
            </w:pPr>
            <w:del w:id="139" w:author="Simon Millyard" w:date="2017-03-28T11:25:00Z">
              <w:r w:rsidRPr="00DB5CEB" w:rsidDel="004C7EDB">
                <w:delText>IALA MBS handbook</w:delText>
              </w:r>
            </w:del>
            <w:del w:id="140" w:author="Simon Millyard" w:date="2017-03-28T11:22:00Z">
              <w:r w:rsidRPr="00DB5CEB" w:rsidDel="004C7EDB">
                <w:delText xml:space="preserve"> (</w:delText>
              </w:r>
              <w:commentRangeStart w:id="141"/>
              <w:commentRangeStart w:id="142"/>
              <w:r w:rsidRPr="00DB5CEB" w:rsidDel="004C7EDB">
                <w:delText>2010</w:delText>
              </w:r>
              <w:commentRangeEnd w:id="141"/>
              <w:r w:rsidR="0072084D" w:rsidDel="004C7EDB">
                <w:rPr>
                  <w:rStyle w:val="CommentReference"/>
                  <w:color w:val="auto"/>
                </w:rPr>
                <w:commentReference w:id="141"/>
              </w:r>
              <w:commentRangeEnd w:id="142"/>
              <w:r w:rsidR="004C7EDB" w:rsidDel="004C7EDB">
                <w:rPr>
                  <w:rStyle w:val="CommentReference"/>
                  <w:color w:val="auto"/>
                </w:rPr>
                <w:commentReference w:id="142"/>
              </w:r>
            </w:del>
            <w:r w:rsidRPr="00DB5CEB">
              <w:t>)</w:t>
            </w:r>
          </w:p>
          <w:p w14:paraId="03E5AA25" w14:textId="77777777" w:rsidR="004C7EDB" w:rsidRPr="00DB5CEB" w:rsidRDefault="004C7EDB" w:rsidP="004C7EDB">
            <w:pPr>
              <w:pStyle w:val="Tabletext"/>
            </w:pPr>
            <w:ins w:id="143" w:author="Simon Millyard" w:date="2017-03-28T11:26:00Z">
              <w:r>
                <w:t>IALA-AISM Maritime Buoyage System &amp; other Aids to Navigation</w:t>
              </w:r>
            </w:ins>
          </w:p>
        </w:tc>
        <w:tc>
          <w:tcPr>
            <w:tcW w:w="645" w:type="dxa"/>
            <w:tcMar>
              <w:top w:w="0" w:type="dxa"/>
              <w:bottom w:w="0" w:type="dxa"/>
            </w:tcMar>
            <w:vAlign w:val="center"/>
          </w:tcPr>
          <w:p w14:paraId="1CBD093D" w14:textId="77777777" w:rsidR="00A457E6" w:rsidRPr="00DB5CEB" w:rsidRDefault="00A457E6" w:rsidP="0072084D">
            <w:pPr>
              <w:pStyle w:val="Tabletext"/>
              <w:jc w:val="center"/>
            </w:pPr>
            <w:r w:rsidRPr="00DB5CEB">
              <w:t>9</w:t>
            </w:r>
          </w:p>
        </w:tc>
      </w:tr>
      <w:tr w:rsidR="0072084D" w:rsidRPr="00DB5CEB" w14:paraId="1F221DAA" w14:textId="77777777" w:rsidTr="0072084D">
        <w:trPr>
          <w:trHeight w:val="115"/>
          <w:jc w:val="center"/>
        </w:trPr>
        <w:tc>
          <w:tcPr>
            <w:tcW w:w="656" w:type="dxa"/>
            <w:tcMar>
              <w:top w:w="0" w:type="dxa"/>
              <w:bottom w:w="0" w:type="dxa"/>
            </w:tcMar>
          </w:tcPr>
          <w:p w14:paraId="06C4AE41" w14:textId="77777777" w:rsidR="0072084D" w:rsidRPr="00DB5CEB" w:rsidRDefault="0072084D" w:rsidP="003313C9">
            <w:pPr>
              <w:pStyle w:val="Tabletext"/>
            </w:pPr>
          </w:p>
        </w:tc>
        <w:tc>
          <w:tcPr>
            <w:tcW w:w="806" w:type="dxa"/>
            <w:tcMar>
              <w:top w:w="0" w:type="dxa"/>
              <w:bottom w:w="0" w:type="dxa"/>
            </w:tcMar>
          </w:tcPr>
          <w:p w14:paraId="425D9EB2" w14:textId="77777777" w:rsidR="0072084D" w:rsidRPr="00DB5CEB" w:rsidRDefault="0072084D" w:rsidP="003313C9">
            <w:pPr>
              <w:pStyle w:val="Tabletext"/>
            </w:pPr>
          </w:p>
        </w:tc>
        <w:tc>
          <w:tcPr>
            <w:tcW w:w="953" w:type="dxa"/>
            <w:tcMar>
              <w:top w:w="0" w:type="dxa"/>
              <w:bottom w:w="0" w:type="dxa"/>
            </w:tcMar>
          </w:tcPr>
          <w:p w14:paraId="1C9DFD84" w14:textId="77777777" w:rsidR="0072084D" w:rsidRPr="00DB5CEB" w:rsidRDefault="0072084D" w:rsidP="003313C9">
            <w:pPr>
              <w:pStyle w:val="Tabletext"/>
            </w:pPr>
            <w:r w:rsidRPr="00DB5CEB">
              <w:t>2b.1.2</w:t>
            </w:r>
          </w:p>
        </w:tc>
        <w:tc>
          <w:tcPr>
            <w:tcW w:w="5445" w:type="dxa"/>
            <w:tcMar>
              <w:top w:w="0" w:type="dxa"/>
              <w:bottom w:w="0" w:type="dxa"/>
            </w:tcMar>
          </w:tcPr>
          <w:p w14:paraId="7413652D" w14:textId="77777777" w:rsidR="0072084D" w:rsidRPr="00DB5CEB" w:rsidRDefault="0072084D" w:rsidP="003313C9">
            <w:pPr>
              <w:pStyle w:val="Tabletext"/>
              <w:jc w:val="right"/>
            </w:pPr>
            <w:r w:rsidRPr="00DB5CEB">
              <w:t>Charted and actual position of buoys</w:t>
            </w:r>
          </w:p>
        </w:tc>
        <w:tc>
          <w:tcPr>
            <w:tcW w:w="748" w:type="dxa"/>
            <w:tcMar>
              <w:top w:w="0" w:type="dxa"/>
              <w:bottom w:w="0" w:type="dxa"/>
            </w:tcMar>
          </w:tcPr>
          <w:p w14:paraId="271D6057" w14:textId="77777777" w:rsidR="0072084D" w:rsidRPr="00DB5CEB" w:rsidRDefault="0072084D" w:rsidP="003313C9">
            <w:pPr>
              <w:pStyle w:val="Tabletext"/>
            </w:pPr>
            <w:r w:rsidRPr="00DB5CEB">
              <w:t>2</w:t>
            </w:r>
          </w:p>
        </w:tc>
        <w:tc>
          <w:tcPr>
            <w:tcW w:w="2411" w:type="dxa"/>
            <w:vMerge/>
            <w:tcMar>
              <w:top w:w="0" w:type="dxa"/>
              <w:bottom w:w="0" w:type="dxa"/>
            </w:tcMar>
          </w:tcPr>
          <w:p w14:paraId="2D05C026" w14:textId="77777777" w:rsidR="0072084D" w:rsidRPr="00DB5CEB" w:rsidRDefault="0072084D" w:rsidP="003313C9">
            <w:pPr>
              <w:pStyle w:val="Tabletext"/>
            </w:pPr>
          </w:p>
        </w:tc>
        <w:tc>
          <w:tcPr>
            <w:tcW w:w="2977" w:type="dxa"/>
            <w:vMerge w:val="restart"/>
            <w:tcMar>
              <w:top w:w="0" w:type="dxa"/>
              <w:bottom w:w="0" w:type="dxa"/>
            </w:tcMar>
          </w:tcPr>
          <w:p w14:paraId="50A943C7" w14:textId="77777777" w:rsidR="0072084D" w:rsidRPr="00DB5CEB" w:rsidRDefault="0072084D" w:rsidP="003313C9">
            <w:pPr>
              <w:pStyle w:val="Tabletext"/>
            </w:pPr>
            <w:r w:rsidRPr="00DB5CEB">
              <w:t>NAVGUIDE 2.5.4</w:t>
            </w:r>
          </w:p>
          <w:p w14:paraId="0899F832" w14:textId="77777777" w:rsidR="0072084D" w:rsidRPr="00DB5CEB" w:rsidRDefault="0072084D" w:rsidP="003313C9">
            <w:pPr>
              <w:pStyle w:val="Tabletext"/>
            </w:pPr>
            <w:r w:rsidRPr="00DB5CEB">
              <w:t>IALA Rec O-118 and O-130</w:t>
            </w:r>
          </w:p>
          <w:p w14:paraId="15D353E8" w14:textId="77777777" w:rsidR="0072084D" w:rsidRPr="00DB5CEB" w:rsidRDefault="0072084D" w:rsidP="003313C9">
            <w:pPr>
              <w:pStyle w:val="Tabletext"/>
            </w:pPr>
            <w:r w:rsidRPr="00DB5CEB">
              <w:t>IALA GL 1035 and 1046</w:t>
            </w:r>
          </w:p>
        </w:tc>
        <w:tc>
          <w:tcPr>
            <w:tcW w:w="645" w:type="dxa"/>
            <w:tcMar>
              <w:top w:w="0" w:type="dxa"/>
              <w:bottom w:w="0" w:type="dxa"/>
            </w:tcMar>
            <w:vAlign w:val="center"/>
          </w:tcPr>
          <w:p w14:paraId="6746B888" w14:textId="77777777" w:rsidR="0072084D" w:rsidRPr="00DB5CEB" w:rsidRDefault="0072084D" w:rsidP="0072084D">
            <w:pPr>
              <w:pStyle w:val="Tabletext"/>
              <w:jc w:val="center"/>
            </w:pPr>
            <w:r w:rsidRPr="00DB5CEB">
              <w:t>10</w:t>
            </w:r>
          </w:p>
        </w:tc>
      </w:tr>
      <w:tr w:rsidR="0072084D" w:rsidRPr="00DB5CEB" w14:paraId="5F7F0863" w14:textId="77777777" w:rsidTr="0072084D">
        <w:trPr>
          <w:jc w:val="center"/>
        </w:trPr>
        <w:tc>
          <w:tcPr>
            <w:tcW w:w="656" w:type="dxa"/>
            <w:tcMar>
              <w:top w:w="0" w:type="dxa"/>
              <w:bottom w:w="0" w:type="dxa"/>
            </w:tcMar>
          </w:tcPr>
          <w:p w14:paraId="7AD8B794" w14:textId="77777777" w:rsidR="0072084D" w:rsidRPr="00DB5CEB" w:rsidRDefault="0072084D" w:rsidP="003313C9">
            <w:pPr>
              <w:pStyle w:val="Tabletext"/>
            </w:pPr>
          </w:p>
        </w:tc>
        <w:tc>
          <w:tcPr>
            <w:tcW w:w="806" w:type="dxa"/>
            <w:tcMar>
              <w:top w:w="0" w:type="dxa"/>
              <w:bottom w:w="0" w:type="dxa"/>
            </w:tcMar>
          </w:tcPr>
          <w:p w14:paraId="6707AB24" w14:textId="77777777" w:rsidR="0072084D" w:rsidRPr="00DB5CEB" w:rsidRDefault="0072084D" w:rsidP="003313C9">
            <w:pPr>
              <w:pStyle w:val="Tabletext"/>
            </w:pPr>
          </w:p>
        </w:tc>
        <w:tc>
          <w:tcPr>
            <w:tcW w:w="953" w:type="dxa"/>
            <w:tcMar>
              <w:top w:w="0" w:type="dxa"/>
              <w:bottom w:w="0" w:type="dxa"/>
            </w:tcMar>
          </w:tcPr>
          <w:p w14:paraId="2C3D6004" w14:textId="77777777" w:rsidR="0072084D" w:rsidRPr="00DB5CEB" w:rsidRDefault="0072084D" w:rsidP="003313C9">
            <w:pPr>
              <w:pStyle w:val="Tabletext"/>
            </w:pPr>
            <w:r w:rsidRPr="00DB5CEB">
              <w:t>2b.1.3</w:t>
            </w:r>
          </w:p>
        </w:tc>
        <w:tc>
          <w:tcPr>
            <w:tcW w:w="5445" w:type="dxa"/>
            <w:tcMar>
              <w:top w:w="0" w:type="dxa"/>
              <w:bottom w:w="0" w:type="dxa"/>
            </w:tcMar>
          </w:tcPr>
          <w:p w14:paraId="49994E6C" w14:textId="77777777" w:rsidR="0072084D" w:rsidRPr="00DB5CEB" w:rsidRDefault="0072084D" w:rsidP="003313C9">
            <w:pPr>
              <w:pStyle w:val="Tabletext"/>
              <w:jc w:val="right"/>
            </w:pPr>
            <w:r w:rsidRPr="00DB5CEB">
              <w:t>Emergency Wreck Buoys</w:t>
            </w:r>
          </w:p>
        </w:tc>
        <w:tc>
          <w:tcPr>
            <w:tcW w:w="748" w:type="dxa"/>
            <w:tcMar>
              <w:top w:w="0" w:type="dxa"/>
              <w:bottom w:w="0" w:type="dxa"/>
            </w:tcMar>
          </w:tcPr>
          <w:p w14:paraId="19625E54" w14:textId="77777777" w:rsidR="0072084D" w:rsidRPr="00DB5CEB" w:rsidRDefault="0072084D" w:rsidP="003313C9">
            <w:pPr>
              <w:pStyle w:val="Tabletext"/>
            </w:pPr>
            <w:r w:rsidRPr="00DB5CEB">
              <w:t>2</w:t>
            </w:r>
          </w:p>
        </w:tc>
        <w:tc>
          <w:tcPr>
            <w:tcW w:w="2411" w:type="dxa"/>
            <w:vMerge/>
            <w:tcMar>
              <w:top w:w="0" w:type="dxa"/>
              <w:bottom w:w="0" w:type="dxa"/>
            </w:tcMar>
          </w:tcPr>
          <w:p w14:paraId="6DC96EDD" w14:textId="77777777" w:rsidR="0072084D" w:rsidRPr="00DB5CEB" w:rsidRDefault="0072084D" w:rsidP="003313C9">
            <w:pPr>
              <w:pStyle w:val="Tabletext"/>
            </w:pPr>
          </w:p>
        </w:tc>
        <w:tc>
          <w:tcPr>
            <w:tcW w:w="2977" w:type="dxa"/>
            <w:vMerge/>
            <w:tcMar>
              <w:top w:w="0" w:type="dxa"/>
              <w:bottom w:w="0" w:type="dxa"/>
            </w:tcMar>
          </w:tcPr>
          <w:p w14:paraId="63AF16E2" w14:textId="77777777" w:rsidR="0072084D" w:rsidRPr="00DB5CEB" w:rsidRDefault="0072084D" w:rsidP="003313C9">
            <w:pPr>
              <w:pStyle w:val="Tabletext"/>
            </w:pPr>
          </w:p>
        </w:tc>
        <w:tc>
          <w:tcPr>
            <w:tcW w:w="645" w:type="dxa"/>
            <w:tcMar>
              <w:top w:w="0" w:type="dxa"/>
              <w:bottom w:w="0" w:type="dxa"/>
            </w:tcMar>
            <w:vAlign w:val="center"/>
          </w:tcPr>
          <w:p w14:paraId="4F0DCD05" w14:textId="77777777" w:rsidR="0072084D" w:rsidRPr="00DB5CEB" w:rsidRDefault="0072084D" w:rsidP="0072084D">
            <w:pPr>
              <w:pStyle w:val="Tabletext"/>
              <w:jc w:val="center"/>
            </w:pPr>
            <w:r>
              <w:t>10</w:t>
            </w:r>
          </w:p>
        </w:tc>
      </w:tr>
      <w:tr w:rsidR="0072084D" w:rsidRPr="00DB5CEB" w14:paraId="521A522F" w14:textId="77777777" w:rsidTr="0072084D">
        <w:trPr>
          <w:jc w:val="center"/>
        </w:trPr>
        <w:tc>
          <w:tcPr>
            <w:tcW w:w="656" w:type="dxa"/>
            <w:tcMar>
              <w:top w:w="0" w:type="dxa"/>
              <w:bottom w:w="0" w:type="dxa"/>
            </w:tcMar>
          </w:tcPr>
          <w:p w14:paraId="2771BA6C" w14:textId="77777777" w:rsidR="0072084D" w:rsidRPr="00DB5CEB" w:rsidRDefault="0072084D" w:rsidP="003313C9">
            <w:pPr>
              <w:pStyle w:val="Tabletext"/>
            </w:pPr>
          </w:p>
        </w:tc>
        <w:tc>
          <w:tcPr>
            <w:tcW w:w="806" w:type="dxa"/>
            <w:tcMar>
              <w:top w:w="0" w:type="dxa"/>
              <w:bottom w:w="0" w:type="dxa"/>
            </w:tcMar>
          </w:tcPr>
          <w:p w14:paraId="51098FC2" w14:textId="77777777" w:rsidR="0072084D" w:rsidRPr="00DB5CEB" w:rsidRDefault="0072084D" w:rsidP="003313C9">
            <w:pPr>
              <w:pStyle w:val="Tabletext"/>
            </w:pPr>
          </w:p>
        </w:tc>
        <w:tc>
          <w:tcPr>
            <w:tcW w:w="953" w:type="dxa"/>
            <w:tcMar>
              <w:top w:w="0" w:type="dxa"/>
              <w:bottom w:w="0" w:type="dxa"/>
            </w:tcMar>
          </w:tcPr>
          <w:p w14:paraId="76DCED19" w14:textId="77777777" w:rsidR="0072084D" w:rsidRPr="00DB5CEB" w:rsidRDefault="0072084D" w:rsidP="003313C9">
            <w:pPr>
              <w:pStyle w:val="Tabletext"/>
            </w:pPr>
            <w:r w:rsidRPr="00DB5CEB">
              <w:t>2b.1.4</w:t>
            </w:r>
          </w:p>
        </w:tc>
        <w:tc>
          <w:tcPr>
            <w:tcW w:w="5445" w:type="dxa"/>
            <w:tcMar>
              <w:top w:w="0" w:type="dxa"/>
              <w:bottom w:w="0" w:type="dxa"/>
            </w:tcMar>
          </w:tcPr>
          <w:p w14:paraId="1480E04E" w14:textId="77777777" w:rsidR="0072084D" w:rsidRPr="00DB5CEB" w:rsidRDefault="0072084D" w:rsidP="003313C9">
            <w:pPr>
              <w:pStyle w:val="Tabletext"/>
              <w:jc w:val="right"/>
            </w:pPr>
            <w:r w:rsidRPr="00DB5CEB">
              <w:t>Availability targets for floating AtoN</w:t>
            </w:r>
          </w:p>
        </w:tc>
        <w:tc>
          <w:tcPr>
            <w:tcW w:w="748" w:type="dxa"/>
            <w:tcMar>
              <w:top w:w="0" w:type="dxa"/>
              <w:bottom w:w="0" w:type="dxa"/>
            </w:tcMar>
          </w:tcPr>
          <w:p w14:paraId="2F29CC81" w14:textId="77777777" w:rsidR="0072084D" w:rsidRPr="00DB5CEB" w:rsidRDefault="0072084D" w:rsidP="003313C9">
            <w:pPr>
              <w:pStyle w:val="Tabletext"/>
            </w:pPr>
            <w:r w:rsidRPr="00DB5CEB">
              <w:t>3</w:t>
            </w:r>
          </w:p>
        </w:tc>
        <w:tc>
          <w:tcPr>
            <w:tcW w:w="2411" w:type="dxa"/>
            <w:vMerge/>
            <w:tcMar>
              <w:top w:w="0" w:type="dxa"/>
              <w:bottom w:w="0" w:type="dxa"/>
            </w:tcMar>
          </w:tcPr>
          <w:p w14:paraId="7197453B" w14:textId="77777777" w:rsidR="0072084D" w:rsidRPr="00DB5CEB" w:rsidRDefault="0072084D" w:rsidP="003313C9">
            <w:pPr>
              <w:pStyle w:val="Tabletext"/>
            </w:pPr>
          </w:p>
        </w:tc>
        <w:tc>
          <w:tcPr>
            <w:tcW w:w="2977" w:type="dxa"/>
            <w:vMerge/>
            <w:tcMar>
              <w:top w:w="0" w:type="dxa"/>
              <w:bottom w:w="0" w:type="dxa"/>
            </w:tcMar>
          </w:tcPr>
          <w:p w14:paraId="5347D681" w14:textId="77777777" w:rsidR="0072084D" w:rsidRPr="00DB5CEB" w:rsidRDefault="0072084D" w:rsidP="003313C9">
            <w:pPr>
              <w:pStyle w:val="Tabletext"/>
            </w:pPr>
          </w:p>
        </w:tc>
        <w:tc>
          <w:tcPr>
            <w:tcW w:w="645" w:type="dxa"/>
            <w:tcMar>
              <w:top w:w="0" w:type="dxa"/>
              <w:bottom w:w="0" w:type="dxa"/>
            </w:tcMar>
            <w:vAlign w:val="center"/>
          </w:tcPr>
          <w:p w14:paraId="05FCE643" w14:textId="77777777" w:rsidR="0072084D" w:rsidRPr="00DB5CEB" w:rsidRDefault="0072084D" w:rsidP="0072084D">
            <w:pPr>
              <w:pStyle w:val="Tabletext"/>
              <w:jc w:val="center"/>
            </w:pPr>
            <w:r>
              <w:t>10</w:t>
            </w:r>
          </w:p>
        </w:tc>
      </w:tr>
      <w:tr w:rsidR="00A457E6" w:rsidRPr="00DB5CEB" w14:paraId="49BD76AD" w14:textId="77777777" w:rsidTr="0072084D">
        <w:trPr>
          <w:jc w:val="center"/>
        </w:trPr>
        <w:tc>
          <w:tcPr>
            <w:tcW w:w="656" w:type="dxa"/>
            <w:tcMar>
              <w:top w:w="0" w:type="dxa"/>
              <w:bottom w:w="0" w:type="dxa"/>
            </w:tcMar>
          </w:tcPr>
          <w:p w14:paraId="56CFB79B" w14:textId="77777777" w:rsidR="00A457E6" w:rsidRPr="00DB5CEB" w:rsidRDefault="00A457E6" w:rsidP="003313C9">
            <w:pPr>
              <w:pStyle w:val="Tabletext"/>
              <w:rPr>
                <w:b/>
              </w:rPr>
            </w:pPr>
          </w:p>
        </w:tc>
        <w:tc>
          <w:tcPr>
            <w:tcW w:w="806" w:type="dxa"/>
            <w:tcMar>
              <w:top w:w="0" w:type="dxa"/>
              <w:bottom w:w="0" w:type="dxa"/>
            </w:tcMar>
          </w:tcPr>
          <w:p w14:paraId="79C389AD" w14:textId="77777777" w:rsidR="00A457E6" w:rsidRPr="00DB5CEB" w:rsidRDefault="00A457E6" w:rsidP="003313C9">
            <w:pPr>
              <w:pStyle w:val="Tabletext"/>
              <w:rPr>
                <w:b/>
              </w:rPr>
            </w:pPr>
            <w:r w:rsidRPr="00DB5CEB">
              <w:rPr>
                <w:b/>
              </w:rPr>
              <w:t>2b.2</w:t>
            </w:r>
          </w:p>
        </w:tc>
        <w:tc>
          <w:tcPr>
            <w:tcW w:w="953" w:type="dxa"/>
            <w:shd w:val="clear" w:color="auto" w:fill="94D9D5"/>
            <w:tcMar>
              <w:top w:w="0" w:type="dxa"/>
              <w:bottom w:w="0" w:type="dxa"/>
            </w:tcMar>
          </w:tcPr>
          <w:p w14:paraId="5D859FEA" w14:textId="77777777" w:rsidR="00A457E6" w:rsidRPr="00DB5CEB" w:rsidRDefault="00A457E6" w:rsidP="003313C9">
            <w:pPr>
              <w:pStyle w:val="Tabletext"/>
              <w:rPr>
                <w:b/>
              </w:rPr>
            </w:pPr>
          </w:p>
        </w:tc>
        <w:tc>
          <w:tcPr>
            <w:tcW w:w="5445" w:type="dxa"/>
            <w:tcMar>
              <w:top w:w="0" w:type="dxa"/>
              <w:bottom w:w="0" w:type="dxa"/>
            </w:tcMar>
          </w:tcPr>
          <w:p w14:paraId="6A54CDC4" w14:textId="77777777" w:rsidR="00A457E6" w:rsidRPr="00DB5CEB" w:rsidRDefault="00A457E6" w:rsidP="003313C9">
            <w:pPr>
              <w:pStyle w:val="Tabletext"/>
              <w:rPr>
                <w:b/>
              </w:rPr>
            </w:pPr>
            <w:r w:rsidRPr="00DB5CEB">
              <w:rPr>
                <w:b/>
              </w:rPr>
              <w:t>Electronic Positioning Systems</w:t>
            </w:r>
          </w:p>
        </w:tc>
        <w:tc>
          <w:tcPr>
            <w:tcW w:w="6781" w:type="dxa"/>
            <w:gridSpan w:val="4"/>
            <w:shd w:val="clear" w:color="auto" w:fill="94D9D5"/>
            <w:tcMar>
              <w:top w:w="0" w:type="dxa"/>
              <w:bottom w:w="0" w:type="dxa"/>
            </w:tcMar>
            <w:vAlign w:val="center"/>
          </w:tcPr>
          <w:p w14:paraId="5266B869" w14:textId="77777777" w:rsidR="00A457E6" w:rsidRPr="00DB5CEB" w:rsidRDefault="00A457E6" w:rsidP="0072084D">
            <w:pPr>
              <w:pStyle w:val="Tabletext"/>
              <w:jc w:val="center"/>
              <w:rPr>
                <w:b/>
              </w:rPr>
            </w:pPr>
          </w:p>
        </w:tc>
      </w:tr>
      <w:tr w:rsidR="0072084D" w:rsidRPr="00DB5CEB" w14:paraId="41904435" w14:textId="77777777" w:rsidTr="0072084D">
        <w:trPr>
          <w:jc w:val="center"/>
        </w:trPr>
        <w:tc>
          <w:tcPr>
            <w:tcW w:w="656" w:type="dxa"/>
            <w:tcMar>
              <w:top w:w="0" w:type="dxa"/>
              <w:bottom w:w="0" w:type="dxa"/>
            </w:tcMar>
          </w:tcPr>
          <w:p w14:paraId="047E9F39" w14:textId="77777777" w:rsidR="0072084D" w:rsidRPr="00DB5CEB" w:rsidRDefault="0072084D" w:rsidP="003313C9">
            <w:pPr>
              <w:pStyle w:val="Tabletext"/>
            </w:pPr>
          </w:p>
        </w:tc>
        <w:tc>
          <w:tcPr>
            <w:tcW w:w="806" w:type="dxa"/>
            <w:tcMar>
              <w:top w:w="0" w:type="dxa"/>
              <w:bottom w:w="0" w:type="dxa"/>
            </w:tcMar>
          </w:tcPr>
          <w:p w14:paraId="08AEEF0E" w14:textId="77777777" w:rsidR="0072084D" w:rsidRPr="00DB5CEB" w:rsidRDefault="0072084D" w:rsidP="003313C9">
            <w:pPr>
              <w:pStyle w:val="Tabletext"/>
            </w:pPr>
          </w:p>
        </w:tc>
        <w:tc>
          <w:tcPr>
            <w:tcW w:w="953" w:type="dxa"/>
            <w:tcMar>
              <w:top w:w="0" w:type="dxa"/>
              <w:bottom w:w="0" w:type="dxa"/>
            </w:tcMar>
          </w:tcPr>
          <w:p w14:paraId="3A15990B" w14:textId="77777777" w:rsidR="0072084D" w:rsidRPr="00DB5CEB" w:rsidRDefault="0072084D" w:rsidP="003313C9">
            <w:pPr>
              <w:pStyle w:val="Tabletext"/>
            </w:pPr>
            <w:r w:rsidRPr="00DB5CEB">
              <w:t>2b.2.1</w:t>
            </w:r>
          </w:p>
        </w:tc>
        <w:tc>
          <w:tcPr>
            <w:tcW w:w="5445" w:type="dxa"/>
            <w:tcMar>
              <w:top w:w="0" w:type="dxa"/>
              <w:bottom w:w="0" w:type="dxa"/>
            </w:tcMar>
          </w:tcPr>
          <w:p w14:paraId="699D143C" w14:textId="77777777" w:rsidR="0072084D" w:rsidRPr="00DB5CEB" w:rsidRDefault="0072084D" w:rsidP="003313C9">
            <w:pPr>
              <w:pStyle w:val="Tabletext"/>
              <w:jc w:val="right"/>
            </w:pPr>
            <w:r w:rsidRPr="00DB5CEB">
              <w:t xml:space="preserve">IALA World Wide Radio Navigation Plan </w:t>
            </w:r>
          </w:p>
        </w:tc>
        <w:tc>
          <w:tcPr>
            <w:tcW w:w="748" w:type="dxa"/>
            <w:tcMar>
              <w:top w:w="0" w:type="dxa"/>
              <w:bottom w:w="0" w:type="dxa"/>
            </w:tcMar>
          </w:tcPr>
          <w:p w14:paraId="4A1E2873" w14:textId="77777777" w:rsidR="0072084D" w:rsidRPr="00DB5CEB" w:rsidRDefault="0072084D" w:rsidP="003313C9">
            <w:pPr>
              <w:pStyle w:val="Tabletext"/>
            </w:pPr>
            <w:r w:rsidRPr="00DB5CEB">
              <w:t>2</w:t>
            </w:r>
          </w:p>
        </w:tc>
        <w:tc>
          <w:tcPr>
            <w:tcW w:w="2411" w:type="dxa"/>
            <w:vMerge w:val="restart"/>
            <w:tcMar>
              <w:top w:w="0" w:type="dxa"/>
              <w:bottom w:w="0" w:type="dxa"/>
            </w:tcMar>
            <w:vAlign w:val="center"/>
          </w:tcPr>
          <w:p w14:paraId="020297C7" w14:textId="77777777" w:rsidR="0072084D" w:rsidRPr="00DB5CEB" w:rsidRDefault="0072084D" w:rsidP="0072084D">
            <w:pPr>
              <w:pStyle w:val="Tabletext"/>
            </w:pPr>
            <w:r w:rsidRPr="00DB5CEB">
              <w:t>Visit national TRA</w:t>
            </w:r>
          </w:p>
        </w:tc>
        <w:tc>
          <w:tcPr>
            <w:tcW w:w="2977" w:type="dxa"/>
            <w:vMerge w:val="restart"/>
            <w:tcMar>
              <w:top w:w="0" w:type="dxa"/>
              <w:bottom w:w="0" w:type="dxa"/>
            </w:tcMar>
            <w:vAlign w:val="center"/>
          </w:tcPr>
          <w:p w14:paraId="38855229" w14:textId="77777777" w:rsidR="0072084D" w:rsidRPr="00DB5CEB" w:rsidRDefault="0072084D" w:rsidP="003313C9">
            <w:pPr>
              <w:pStyle w:val="Tabletext"/>
            </w:pPr>
            <w:r w:rsidRPr="00DB5CEB">
              <w:t>NAVGUIDE 4.1 – 4.8 GL 1072</w:t>
            </w:r>
          </w:p>
          <w:p w14:paraId="6DADB075" w14:textId="77777777" w:rsidR="0072084D" w:rsidRPr="00DB5CEB" w:rsidRDefault="0072084D" w:rsidP="003313C9">
            <w:pPr>
              <w:pStyle w:val="Tabletext"/>
            </w:pPr>
            <w:r w:rsidRPr="00DB5CEB">
              <w:t>IALA Rec eNav 140</w:t>
            </w:r>
          </w:p>
          <w:p w14:paraId="3B5766E0" w14:textId="77777777" w:rsidR="0072084D" w:rsidRPr="00DB5CEB" w:rsidRDefault="0072084D" w:rsidP="003313C9">
            <w:pPr>
              <w:pStyle w:val="Tabletext"/>
            </w:pPr>
            <w:r w:rsidRPr="00DB5CEB">
              <w:t>IALA Rec R-101 and R-135</w:t>
            </w:r>
          </w:p>
          <w:p w14:paraId="23126848" w14:textId="77777777" w:rsidR="0072084D" w:rsidRPr="00DB5CEB" w:rsidRDefault="0072084D" w:rsidP="003313C9">
            <w:pPr>
              <w:pStyle w:val="Tabletext"/>
            </w:pPr>
            <w:r w:rsidRPr="00DB5CEB">
              <w:t>NAVGUIDE 4.10.1 – 2; 4.12.1</w:t>
            </w:r>
          </w:p>
          <w:p w14:paraId="143761E2" w14:textId="77777777" w:rsidR="0072084D" w:rsidRPr="00DB5CEB" w:rsidRDefault="0072084D" w:rsidP="003313C9">
            <w:pPr>
              <w:pStyle w:val="Tabletext"/>
            </w:pPr>
            <w:r w:rsidRPr="00DB5CEB">
              <w:t>The Mariners’ Handbook</w:t>
            </w:r>
          </w:p>
          <w:p w14:paraId="2BB2D8C5" w14:textId="77777777" w:rsidR="0072084D" w:rsidRPr="00DB5CEB" w:rsidRDefault="0072084D" w:rsidP="003313C9">
            <w:pPr>
              <w:pStyle w:val="Tabletext"/>
            </w:pPr>
            <w:r w:rsidRPr="00DB5CEB">
              <w:t>National Lists of Radio Signals</w:t>
            </w:r>
          </w:p>
        </w:tc>
        <w:tc>
          <w:tcPr>
            <w:tcW w:w="645" w:type="dxa"/>
            <w:tcMar>
              <w:top w:w="0" w:type="dxa"/>
              <w:bottom w:w="0" w:type="dxa"/>
            </w:tcMar>
            <w:vAlign w:val="center"/>
          </w:tcPr>
          <w:p w14:paraId="0732C3DA" w14:textId="77777777" w:rsidR="0072084D" w:rsidRPr="00DB5CEB" w:rsidRDefault="0072084D" w:rsidP="0072084D">
            <w:pPr>
              <w:pStyle w:val="Tabletext"/>
              <w:jc w:val="center"/>
            </w:pPr>
            <w:r w:rsidRPr="00DB5CEB">
              <w:t>11</w:t>
            </w:r>
          </w:p>
        </w:tc>
      </w:tr>
      <w:tr w:rsidR="0072084D" w:rsidRPr="00DB5CEB" w14:paraId="47A4E7BA" w14:textId="77777777" w:rsidTr="0072084D">
        <w:trPr>
          <w:jc w:val="center"/>
        </w:trPr>
        <w:tc>
          <w:tcPr>
            <w:tcW w:w="656" w:type="dxa"/>
            <w:tcMar>
              <w:top w:w="0" w:type="dxa"/>
              <w:bottom w:w="0" w:type="dxa"/>
            </w:tcMar>
          </w:tcPr>
          <w:p w14:paraId="56958011" w14:textId="77777777" w:rsidR="0072084D" w:rsidRPr="00DB5CEB" w:rsidRDefault="0072084D" w:rsidP="003313C9">
            <w:pPr>
              <w:pStyle w:val="Tabletext"/>
            </w:pPr>
          </w:p>
        </w:tc>
        <w:tc>
          <w:tcPr>
            <w:tcW w:w="806" w:type="dxa"/>
            <w:tcMar>
              <w:top w:w="0" w:type="dxa"/>
              <w:bottom w:w="0" w:type="dxa"/>
            </w:tcMar>
          </w:tcPr>
          <w:p w14:paraId="405EEBB6" w14:textId="77777777" w:rsidR="0072084D" w:rsidRPr="00DB5CEB" w:rsidRDefault="0072084D" w:rsidP="003313C9">
            <w:pPr>
              <w:pStyle w:val="Tabletext"/>
            </w:pPr>
          </w:p>
        </w:tc>
        <w:tc>
          <w:tcPr>
            <w:tcW w:w="953" w:type="dxa"/>
            <w:tcMar>
              <w:top w:w="0" w:type="dxa"/>
              <w:bottom w:w="0" w:type="dxa"/>
            </w:tcMar>
          </w:tcPr>
          <w:p w14:paraId="14856F4D" w14:textId="77777777" w:rsidR="0072084D" w:rsidRPr="00DB5CEB" w:rsidRDefault="0072084D" w:rsidP="003313C9">
            <w:pPr>
              <w:pStyle w:val="Tabletext"/>
            </w:pPr>
            <w:r w:rsidRPr="00DB5CEB">
              <w:t>2b.2.2</w:t>
            </w:r>
          </w:p>
        </w:tc>
        <w:tc>
          <w:tcPr>
            <w:tcW w:w="5445" w:type="dxa"/>
            <w:tcMar>
              <w:top w:w="0" w:type="dxa"/>
              <w:bottom w:w="0" w:type="dxa"/>
            </w:tcMar>
          </w:tcPr>
          <w:p w14:paraId="5E0B89B4" w14:textId="77777777" w:rsidR="0072084D" w:rsidRPr="00DB5CEB" w:rsidRDefault="0072084D" w:rsidP="003313C9">
            <w:pPr>
              <w:pStyle w:val="Tabletext"/>
              <w:jc w:val="right"/>
            </w:pPr>
            <w:r w:rsidRPr="00DB5CEB">
              <w:t>Global Navigation Satellite Systems (GNSS); error sources</w:t>
            </w:r>
          </w:p>
        </w:tc>
        <w:tc>
          <w:tcPr>
            <w:tcW w:w="748" w:type="dxa"/>
            <w:tcMar>
              <w:top w:w="0" w:type="dxa"/>
              <w:bottom w:w="0" w:type="dxa"/>
            </w:tcMar>
          </w:tcPr>
          <w:p w14:paraId="7BAEA916" w14:textId="77777777" w:rsidR="0072084D" w:rsidRPr="00DB5CEB" w:rsidRDefault="0072084D" w:rsidP="003313C9">
            <w:pPr>
              <w:pStyle w:val="Tabletext"/>
            </w:pPr>
            <w:r w:rsidRPr="00DB5CEB">
              <w:t>2</w:t>
            </w:r>
          </w:p>
        </w:tc>
        <w:tc>
          <w:tcPr>
            <w:tcW w:w="2411" w:type="dxa"/>
            <w:vMerge/>
            <w:tcMar>
              <w:top w:w="0" w:type="dxa"/>
              <w:bottom w:w="0" w:type="dxa"/>
            </w:tcMar>
          </w:tcPr>
          <w:p w14:paraId="7699A401" w14:textId="77777777" w:rsidR="0072084D" w:rsidRPr="00DB5CEB" w:rsidRDefault="0072084D" w:rsidP="003313C9">
            <w:pPr>
              <w:pStyle w:val="Tabletext"/>
            </w:pPr>
          </w:p>
        </w:tc>
        <w:tc>
          <w:tcPr>
            <w:tcW w:w="2977" w:type="dxa"/>
            <w:vMerge/>
            <w:tcMar>
              <w:top w:w="0" w:type="dxa"/>
              <w:bottom w:w="0" w:type="dxa"/>
            </w:tcMar>
          </w:tcPr>
          <w:p w14:paraId="7F35B3AB" w14:textId="77777777" w:rsidR="0072084D" w:rsidRPr="00DB5CEB" w:rsidRDefault="0072084D" w:rsidP="003313C9">
            <w:pPr>
              <w:pStyle w:val="Tabletext"/>
            </w:pPr>
          </w:p>
        </w:tc>
        <w:tc>
          <w:tcPr>
            <w:tcW w:w="645" w:type="dxa"/>
            <w:tcMar>
              <w:top w:w="0" w:type="dxa"/>
              <w:bottom w:w="0" w:type="dxa"/>
            </w:tcMar>
            <w:vAlign w:val="center"/>
          </w:tcPr>
          <w:p w14:paraId="4A3AAA52" w14:textId="77777777" w:rsidR="0072084D" w:rsidRPr="00DB5CEB" w:rsidRDefault="0072084D" w:rsidP="0072084D">
            <w:pPr>
              <w:pStyle w:val="Tabletext"/>
              <w:jc w:val="center"/>
            </w:pPr>
            <w:r>
              <w:t>11</w:t>
            </w:r>
          </w:p>
        </w:tc>
      </w:tr>
      <w:tr w:rsidR="0072084D" w:rsidRPr="00DB5CEB" w14:paraId="6DAF69AC" w14:textId="77777777" w:rsidTr="0072084D">
        <w:trPr>
          <w:jc w:val="center"/>
        </w:trPr>
        <w:tc>
          <w:tcPr>
            <w:tcW w:w="656" w:type="dxa"/>
            <w:tcMar>
              <w:top w:w="0" w:type="dxa"/>
              <w:bottom w:w="0" w:type="dxa"/>
            </w:tcMar>
          </w:tcPr>
          <w:p w14:paraId="1C5A9F8B" w14:textId="77777777" w:rsidR="0072084D" w:rsidRPr="00DB5CEB" w:rsidRDefault="0072084D" w:rsidP="003313C9">
            <w:pPr>
              <w:pStyle w:val="Tabletext"/>
            </w:pPr>
          </w:p>
        </w:tc>
        <w:tc>
          <w:tcPr>
            <w:tcW w:w="806" w:type="dxa"/>
            <w:tcMar>
              <w:top w:w="0" w:type="dxa"/>
              <w:bottom w:w="0" w:type="dxa"/>
            </w:tcMar>
          </w:tcPr>
          <w:p w14:paraId="5BA74A39" w14:textId="77777777" w:rsidR="0072084D" w:rsidRPr="00DB5CEB" w:rsidRDefault="0072084D" w:rsidP="003313C9">
            <w:pPr>
              <w:pStyle w:val="Tabletext"/>
            </w:pPr>
          </w:p>
        </w:tc>
        <w:tc>
          <w:tcPr>
            <w:tcW w:w="953" w:type="dxa"/>
            <w:tcMar>
              <w:top w:w="0" w:type="dxa"/>
              <w:bottom w:w="0" w:type="dxa"/>
            </w:tcMar>
          </w:tcPr>
          <w:p w14:paraId="3BD7456C" w14:textId="77777777" w:rsidR="0072084D" w:rsidRPr="00DB5CEB" w:rsidRDefault="0072084D" w:rsidP="003313C9">
            <w:pPr>
              <w:pStyle w:val="Tabletext"/>
            </w:pPr>
            <w:r w:rsidRPr="00DB5CEB">
              <w:t>2b.2.3</w:t>
            </w:r>
          </w:p>
        </w:tc>
        <w:tc>
          <w:tcPr>
            <w:tcW w:w="5445" w:type="dxa"/>
            <w:tcMar>
              <w:top w:w="0" w:type="dxa"/>
              <w:bottom w:w="0" w:type="dxa"/>
            </w:tcMar>
          </w:tcPr>
          <w:p w14:paraId="4C8F1C78" w14:textId="77777777" w:rsidR="0072084D" w:rsidRPr="00DB5CEB" w:rsidRDefault="0072084D" w:rsidP="003313C9">
            <w:pPr>
              <w:pStyle w:val="Tabletext"/>
              <w:jc w:val="right"/>
            </w:pPr>
            <w:r w:rsidRPr="00DB5CEB">
              <w:t>Differential GPS; Integration and enhancement</w:t>
            </w:r>
          </w:p>
        </w:tc>
        <w:tc>
          <w:tcPr>
            <w:tcW w:w="748" w:type="dxa"/>
            <w:tcMar>
              <w:top w:w="0" w:type="dxa"/>
              <w:bottom w:w="0" w:type="dxa"/>
            </w:tcMar>
          </w:tcPr>
          <w:p w14:paraId="29441870" w14:textId="77777777" w:rsidR="0072084D" w:rsidRPr="00DB5CEB" w:rsidRDefault="0072084D" w:rsidP="003313C9">
            <w:pPr>
              <w:pStyle w:val="Tabletext"/>
            </w:pPr>
            <w:r w:rsidRPr="00DB5CEB">
              <w:t>2</w:t>
            </w:r>
          </w:p>
        </w:tc>
        <w:tc>
          <w:tcPr>
            <w:tcW w:w="2411" w:type="dxa"/>
            <w:vMerge/>
            <w:tcMar>
              <w:top w:w="0" w:type="dxa"/>
              <w:bottom w:w="0" w:type="dxa"/>
            </w:tcMar>
          </w:tcPr>
          <w:p w14:paraId="346A494B" w14:textId="77777777" w:rsidR="0072084D" w:rsidRPr="00DB5CEB" w:rsidRDefault="0072084D" w:rsidP="003313C9">
            <w:pPr>
              <w:pStyle w:val="Tabletext"/>
            </w:pPr>
          </w:p>
        </w:tc>
        <w:tc>
          <w:tcPr>
            <w:tcW w:w="2977" w:type="dxa"/>
            <w:vMerge/>
            <w:tcMar>
              <w:top w:w="0" w:type="dxa"/>
              <w:bottom w:w="0" w:type="dxa"/>
            </w:tcMar>
          </w:tcPr>
          <w:p w14:paraId="6C8A9C75" w14:textId="77777777" w:rsidR="0072084D" w:rsidRPr="00DB5CEB" w:rsidRDefault="0072084D" w:rsidP="003313C9">
            <w:pPr>
              <w:pStyle w:val="Tabletext"/>
            </w:pPr>
          </w:p>
        </w:tc>
        <w:tc>
          <w:tcPr>
            <w:tcW w:w="645" w:type="dxa"/>
            <w:tcMar>
              <w:top w:w="0" w:type="dxa"/>
              <w:bottom w:w="0" w:type="dxa"/>
            </w:tcMar>
            <w:vAlign w:val="center"/>
          </w:tcPr>
          <w:p w14:paraId="1CA12905" w14:textId="77777777" w:rsidR="0072084D" w:rsidRPr="00DB5CEB" w:rsidRDefault="0072084D" w:rsidP="0072084D">
            <w:pPr>
              <w:pStyle w:val="Tabletext"/>
              <w:jc w:val="center"/>
            </w:pPr>
            <w:r>
              <w:t>11</w:t>
            </w:r>
          </w:p>
        </w:tc>
      </w:tr>
      <w:tr w:rsidR="0072084D" w:rsidRPr="00DB5CEB" w14:paraId="20076198" w14:textId="77777777" w:rsidTr="0072084D">
        <w:trPr>
          <w:jc w:val="center"/>
        </w:trPr>
        <w:tc>
          <w:tcPr>
            <w:tcW w:w="656" w:type="dxa"/>
            <w:tcMar>
              <w:top w:w="0" w:type="dxa"/>
              <w:bottom w:w="0" w:type="dxa"/>
            </w:tcMar>
          </w:tcPr>
          <w:p w14:paraId="7D75E8E9" w14:textId="77777777" w:rsidR="0072084D" w:rsidRPr="00DB5CEB" w:rsidRDefault="0072084D" w:rsidP="003313C9">
            <w:pPr>
              <w:pStyle w:val="Tabletext"/>
            </w:pPr>
          </w:p>
        </w:tc>
        <w:tc>
          <w:tcPr>
            <w:tcW w:w="806" w:type="dxa"/>
            <w:tcMar>
              <w:top w:w="0" w:type="dxa"/>
              <w:bottom w:w="0" w:type="dxa"/>
            </w:tcMar>
          </w:tcPr>
          <w:p w14:paraId="2F75358C" w14:textId="77777777" w:rsidR="0072084D" w:rsidRPr="00DB5CEB" w:rsidRDefault="0072084D" w:rsidP="003313C9">
            <w:pPr>
              <w:pStyle w:val="Tabletext"/>
            </w:pPr>
          </w:p>
        </w:tc>
        <w:tc>
          <w:tcPr>
            <w:tcW w:w="953" w:type="dxa"/>
            <w:tcMar>
              <w:top w:w="0" w:type="dxa"/>
              <w:bottom w:w="0" w:type="dxa"/>
            </w:tcMar>
          </w:tcPr>
          <w:p w14:paraId="3E93FBEC" w14:textId="77777777" w:rsidR="0072084D" w:rsidRPr="00DB5CEB" w:rsidRDefault="0072084D" w:rsidP="003313C9">
            <w:pPr>
              <w:pStyle w:val="Tabletext"/>
            </w:pPr>
            <w:r w:rsidRPr="00DB5CEB">
              <w:t>2b.2.4</w:t>
            </w:r>
          </w:p>
        </w:tc>
        <w:tc>
          <w:tcPr>
            <w:tcW w:w="5445" w:type="dxa"/>
            <w:tcMar>
              <w:top w:w="0" w:type="dxa"/>
              <w:bottom w:w="0" w:type="dxa"/>
            </w:tcMar>
          </w:tcPr>
          <w:p w14:paraId="4E347230" w14:textId="77777777" w:rsidR="0072084D" w:rsidRPr="00DB5CEB" w:rsidRDefault="0072084D" w:rsidP="003313C9">
            <w:pPr>
              <w:pStyle w:val="Tabletext"/>
              <w:jc w:val="right"/>
            </w:pPr>
            <w:r w:rsidRPr="00DB5CEB">
              <w:t>Terrestrial Systems: Loran-C; e-Loran</w:t>
            </w:r>
          </w:p>
        </w:tc>
        <w:tc>
          <w:tcPr>
            <w:tcW w:w="748" w:type="dxa"/>
            <w:tcMar>
              <w:top w:w="0" w:type="dxa"/>
              <w:bottom w:w="0" w:type="dxa"/>
            </w:tcMar>
          </w:tcPr>
          <w:p w14:paraId="4D0D7307" w14:textId="77777777" w:rsidR="0072084D" w:rsidRPr="00DB5CEB" w:rsidRDefault="0072084D" w:rsidP="003313C9">
            <w:pPr>
              <w:pStyle w:val="Tabletext"/>
            </w:pPr>
            <w:r w:rsidRPr="00DB5CEB">
              <w:t>1</w:t>
            </w:r>
          </w:p>
        </w:tc>
        <w:tc>
          <w:tcPr>
            <w:tcW w:w="2411" w:type="dxa"/>
            <w:vMerge/>
            <w:tcMar>
              <w:top w:w="0" w:type="dxa"/>
              <w:bottom w:w="0" w:type="dxa"/>
            </w:tcMar>
          </w:tcPr>
          <w:p w14:paraId="1802BA59" w14:textId="77777777" w:rsidR="0072084D" w:rsidRPr="00DB5CEB" w:rsidRDefault="0072084D" w:rsidP="003313C9">
            <w:pPr>
              <w:pStyle w:val="Tabletext"/>
            </w:pPr>
          </w:p>
        </w:tc>
        <w:tc>
          <w:tcPr>
            <w:tcW w:w="2977" w:type="dxa"/>
            <w:vMerge/>
            <w:tcMar>
              <w:top w:w="0" w:type="dxa"/>
              <w:bottom w:w="0" w:type="dxa"/>
            </w:tcMar>
          </w:tcPr>
          <w:p w14:paraId="3BB3A3E7" w14:textId="77777777" w:rsidR="0072084D" w:rsidRPr="00DB5CEB" w:rsidRDefault="0072084D" w:rsidP="003313C9">
            <w:pPr>
              <w:pStyle w:val="Tabletext"/>
            </w:pPr>
          </w:p>
        </w:tc>
        <w:tc>
          <w:tcPr>
            <w:tcW w:w="645" w:type="dxa"/>
            <w:tcMar>
              <w:top w:w="0" w:type="dxa"/>
              <w:bottom w:w="0" w:type="dxa"/>
            </w:tcMar>
            <w:vAlign w:val="center"/>
          </w:tcPr>
          <w:p w14:paraId="75A397E7" w14:textId="77777777" w:rsidR="0072084D" w:rsidRPr="00DB5CEB" w:rsidRDefault="0072084D" w:rsidP="0072084D">
            <w:pPr>
              <w:pStyle w:val="Tabletext"/>
              <w:jc w:val="center"/>
            </w:pPr>
            <w:r>
              <w:t>11</w:t>
            </w:r>
          </w:p>
        </w:tc>
      </w:tr>
      <w:tr w:rsidR="0072084D" w:rsidRPr="00DB5CEB" w14:paraId="3AD67BDA" w14:textId="77777777" w:rsidTr="0072084D">
        <w:trPr>
          <w:jc w:val="center"/>
        </w:trPr>
        <w:tc>
          <w:tcPr>
            <w:tcW w:w="656" w:type="dxa"/>
            <w:tcMar>
              <w:top w:w="0" w:type="dxa"/>
              <w:bottom w:w="0" w:type="dxa"/>
            </w:tcMar>
          </w:tcPr>
          <w:p w14:paraId="5637D49E" w14:textId="77777777" w:rsidR="0072084D" w:rsidRPr="00DB5CEB" w:rsidRDefault="0072084D" w:rsidP="003313C9">
            <w:pPr>
              <w:pStyle w:val="Tabletext"/>
            </w:pPr>
          </w:p>
        </w:tc>
        <w:tc>
          <w:tcPr>
            <w:tcW w:w="806" w:type="dxa"/>
            <w:tcMar>
              <w:top w:w="0" w:type="dxa"/>
              <w:bottom w:w="0" w:type="dxa"/>
            </w:tcMar>
          </w:tcPr>
          <w:p w14:paraId="36E4876B" w14:textId="77777777" w:rsidR="0072084D" w:rsidRPr="00DB5CEB" w:rsidRDefault="0072084D" w:rsidP="003313C9">
            <w:pPr>
              <w:pStyle w:val="Tabletext"/>
            </w:pPr>
          </w:p>
        </w:tc>
        <w:tc>
          <w:tcPr>
            <w:tcW w:w="953" w:type="dxa"/>
            <w:tcMar>
              <w:top w:w="0" w:type="dxa"/>
              <w:bottom w:w="0" w:type="dxa"/>
            </w:tcMar>
          </w:tcPr>
          <w:p w14:paraId="782BDB6D" w14:textId="77777777" w:rsidR="0072084D" w:rsidRPr="00DB5CEB" w:rsidRDefault="0072084D" w:rsidP="003313C9">
            <w:pPr>
              <w:pStyle w:val="Tabletext"/>
            </w:pPr>
            <w:r w:rsidRPr="00DB5CEB">
              <w:t>2b.2.5</w:t>
            </w:r>
          </w:p>
        </w:tc>
        <w:tc>
          <w:tcPr>
            <w:tcW w:w="5445" w:type="dxa"/>
            <w:tcMar>
              <w:top w:w="0" w:type="dxa"/>
              <w:bottom w:w="0" w:type="dxa"/>
            </w:tcMar>
          </w:tcPr>
          <w:p w14:paraId="458DD058" w14:textId="77777777" w:rsidR="0072084D" w:rsidRPr="00DB5CEB" w:rsidRDefault="0072084D" w:rsidP="003313C9">
            <w:pPr>
              <w:pStyle w:val="Tabletext"/>
              <w:jc w:val="right"/>
            </w:pPr>
            <w:r w:rsidRPr="00DB5CEB">
              <w:t>Radars and radar reflectors</w:t>
            </w:r>
          </w:p>
        </w:tc>
        <w:tc>
          <w:tcPr>
            <w:tcW w:w="748" w:type="dxa"/>
            <w:tcMar>
              <w:top w:w="0" w:type="dxa"/>
              <w:bottom w:w="0" w:type="dxa"/>
            </w:tcMar>
          </w:tcPr>
          <w:p w14:paraId="6C7EA199" w14:textId="77777777" w:rsidR="0072084D" w:rsidRPr="00DB5CEB" w:rsidRDefault="0072084D" w:rsidP="003313C9">
            <w:pPr>
              <w:pStyle w:val="Tabletext"/>
            </w:pPr>
            <w:r w:rsidRPr="00DB5CEB">
              <w:t>2</w:t>
            </w:r>
          </w:p>
        </w:tc>
        <w:tc>
          <w:tcPr>
            <w:tcW w:w="2411" w:type="dxa"/>
            <w:vMerge/>
            <w:tcMar>
              <w:top w:w="0" w:type="dxa"/>
              <w:bottom w:w="0" w:type="dxa"/>
            </w:tcMar>
          </w:tcPr>
          <w:p w14:paraId="510A5E6C" w14:textId="77777777" w:rsidR="0072084D" w:rsidRPr="00DB5CEB" w:rsidRDefault="0072084D" w:rsidP="003313C9">
            <w:pPr>
              <w:pStyle w:val="Tabletext"/>
            </w:pPr>
          </w:p>
        </w:tc>
        <w:tc>
          <w:tcPr>
            <w:tcW w:w="2977" w:type="dxa"/>
            <w:vMerge/>
            <w:tcMar>
              <w:top w:w="0" w:type="dxa"/>
              <w:bottom w:w="0" w:type="dxa"/>
            </w:tcMar>
          </w:tcPr>
          <w:p w14:paraId="15D5282F" w14:textId="77777777" w:rsidR="0072084D" w:rsidRPr="00DB5CEB" w:rsidRDefault="0072084D" w:rsidP="003313C9">
            <w:pPr>
              <w:pStyle w:val="Tabletext"/>
            </w:pPr>
          </w:p>
        </w:tc>
        <w:tc>
          <w:tcPr>
            <w:tcW w:w="645" w:type="dxa"/>
            <w:tcMar>
              <w:top w:w="0" w:type="dxa"/>
              <w:bottom w:w="0" w:type="dxa"/>
            </w:tcMar>
            <w:vAlign w:val="center"/>
          </w:tcPr>
          <w:p w14:paraId="2D734979" w14:textId="77777777" w:rsidR="0072084D" w:rsidRPr="00DB5CEB" w:rsidRDefault="0072084D" w:rsidP="0072084D">
            <w:pPr>
              <w:pStyle w:val="Tabletext"/>
              <w:jc w:val="center"/>
            </w:pPr>
            <w:r>
              <w:t>11</w:t>
            </w:r>
          </w:p>
        </w:tc>
      </w:tr>
      <w:tr w:rsidR="0072084D" w:rsidRPr="00DB5CEB" w14:paraId="1B115826" w14:textId="77777777" w:rsidTr="0072084D">
        <w:trPr>
          <w:jc w:val="center"/>
        </w:trPr>
        <w:tc>
          <w:tcPr>
            <w:tcW w:w="656" w:type="dxa"/>
            <w:tcMar>
              <w:top w:w="0" w:type="dxa"/>
              <w:bottom w:w="0" w:type="dxa"/>
            </w:tcMar>
          </w:tcPr>
          <w:p w14:paraId="515A2C51" w14:textId="77777777" w:rsidR="0072084D" w:rsidRPr="00DB5CEB" w:rsidRDefault="0072084D" w:rsidP="003313C9">
            <w:pPr>
              <w:pStyle w:val="Tabletext"/>
            </w:pPr>
          </w:p>
        </w:tc>
        <w:tc>
          <w:tcPr>
            <w:tcW w:w="806" w:type="dxa"/>
            <w:tcMar>
              <w:top w:w="0" w:type="dxa"/>
              <w:bottom w:w="0" w:type="dxa"/>
            </w:tcMar>
          </w:tcPr>
          <w:p w14:paraId="0B62FC44" w14:textId="77777777" w:rsidR="0072084D" w:rsidRPr="00DB5CEB" w:rsidRDefault="0072084D" w:rsidP="003313C9">
            <w:pPr>
              <w:pStyle w:val="Tabletext"/>
            </w:pPr>
          </w:p>
        </w:tc>
        <w:tc>
          <w:tcPr>
            <w:tcW w:w="953" w:type="dxa"/>
            <w:tcMar>
              <w:top w:w="0" w:type="dxa"/>
              <w:bottom w:w="0" w:type="dxa"/>
            </w:tcMar>
          </w:tcPr>
          <w:p w14:paraId="6F747233" w14:textId="77777777" w:rsidR="0072084D" w:rsidRPr="00DB5CEB" w:rsidRDefault="0072084D" w:rsidP="003313C9">
            <w:pPr>
              <w:pStyle w:val="Tabletext"/>
            </w:pPr>
            <w:r w:rsidRPr="00DB5CEB">
              <w:t>2b.2.6</w:t>
            </w:r>
          </w:p>
        </w:tc>
        <w:tc>
          <w:tcPr>
            <w:tcW w:w="5445" w:type="dxa"/>
            <w:tcMar>
              <w:top w:w="0" w:type="dxa"/>
              <w:bottom w:w="0" w:type="dxa"/>
            </w:tcMar>
          </w:tcPr>
          <w:p w14:paraId="614E02E4" w14:textId="77777777" w:rsidR="0072084D" w:rsidRPr="00DB5CEB" w:rsidRDefault="0072084D" w:rsidP="003313C9">
            <w:pPr>
              <w:pStyle w:val="Tabletext"/>
              <w:jc w:val="right"/>
            </w:pPr>
            <w:r w:rsidRPr="00DB5CEB">
              <w:t>Radio Beacons -  Racons</w:t>
            </w:r>
          </w:p>
        </w:tc>
        <w:tc>
          <w:tcPr>
            <w:tcW w:w="748" w:type="dxa"/>
            <w:tcMar>
              <w:top w:w="0" w:type="dxa"/>
              <w:bottom w:w="0" w:type="dxa"/>
            </w:tcMar>
          </w:tcPr>
          <w:p w14:paraId="08D1C21E" w14:textId="77777777" w:rsidR="0072084D" w:rsidRPr="00DB5CEB" w:rsidRDefault="0072084D" w:rsidP="003313C9">
            <w:pPr>
              <w:pStyle w:val="Tabletext"/>
            </w:pPr>
            <w:r w:rsidRPr="00DB5CEB">
              <w:t>2</w:t>
            </w:r>
          </w:p>
        </w:tc>
        <w:tc>
          <w:tcPr>
            <w:tcW w:w="2411" w:type="dxa"/>
            <w:vMerge/>
            <w:tcMar>
              <w:top w:w="0" w:type="dxa"/>
              <w:bottom w:w="0" w:type="dxa"/>
            </w:tcMar>
          </w:tcPr>
          <w:p w14:paraId="7210B1D7" w14:textId="77777777" w:rsidR="0072084D" w:rsidRPr="00DB5CEB" w:rsidRDefault="0072084D" w:rsidP="003313C9">
            <w:pPr>
              <w:pStyle w:val="Tabletext"/>
            </w:pPr>
          </w:p>
        </w:tc>
        <w:tc>
          <w:tcPr>
            <w:tcW w:w="2977" w:type="dxa"/>
            <w:vMerge/>
            <w:tcMar>
              <w:top w:w="0" w:type="dxa"/>
              <w:bottom w:w="0" w:type="dxa"/>
            </w:tcMar>
          </w:tcPr>
          <w:p w14:paraId="0583871C" w14:textId="77777777" w:rsidR="0072084D" w:rsidRPr="00DB5CEB" w:rsidRDefault="0072084D" w:rsidP="003313C9">
            <w:pPr>
              <w:pStyle w:val="Tabletext"/>
            </w:pPr>
          </w:p>
        </w:tc>
        <w:tc>
          <w:tcPr>
            <w:tcW w:w="645" w:type="dxa"/>
            <w:tcMar>
              <w:top w:w="0" w:type="dxa"/>
              <w:bottom w:w="0" w:type="dxa"/>
            </w:tcMar>
            <w:vAlign w:val="center"/>
          </w:tcPr>
          <w:p w14:paraId="21E2F658" w14:textId="77777777" w:rsidR="0072084D" w:rsidRPr="00DB5CEB" w:rsidRDefault="0072084D" w:rsidP="0072084D">
            <w:pPr>
              <w:pStyle w:val="Tabletext"/>
              <w:jc w:val="center"/>
            </w:pPr>
            <w:r>
              <w:t>11</w:t>
            </w:r>
          </w:p>
        </w:tc>
      </w:tr>
      <w:tr w:rsidR="0072084D" w:rsidRPr="00DB5CEB" w14:paraId="5CF3FD63" w14:textId="77777777" w:rsidTr="0072084D">
        <w:trPr>
          <w:jc w:val="center"/>
        </w:trPr>
        <w:tc>
          <w:tcPr>
            <w:tcW w:w="656" w:type="dxa"/>
            <w:tcMar>
              <w:top w:w="0" w:type="dxa"/>
              <w:bottom w:w="0" w:type="dxa"/>
            </w:tcMar>
          </w:tcPr>
          <w:p w14:paraId="036F7CE7" w14:textId="77777777" w:rsidR="0072084D" w:rsidRPr="00DB5CEB" w:rsidRDefault="0072084D" w:rsidP="003313C9">
            <w:pPr>
              <w:pStyle w:val="Tabletext"/>
            </w:pPr>
          </w:p>
        </w:tc>
        <w:tc>
          <w:tcPr>
            <w:tcW w:w="806" w:type="dxa"/>
            <w:tcMar>
              <w:top w:w="0" w:type="dxa"/>
              <w:bottom w:w="0" w:type="dxa"/>
            </w:tcMar>
          </w:tcPr>
          <w:p w14:paraId="67176E40" w14:textId="77777777" w:rsidR="0072084D" w:rsidRPr="00DB5CEB" w:rsidRDefault="0072084D" w:rsidP="003313C9">
            <w:pPr>
              <w:pStyle w:val="Tabletext"/>
            </w:pPr>
          </w:p>
        </w:tc>
        <w:tc>
          <w:tcPr>
            <w:tcW w:w="953" w:type="dxa"/>
            <w:tcMar>
              <w:top w:w="0" w:type="dxa"/>
              <w:bottom w:w="0" w:type="dxa"/>
            </w:tcMar>
          </w:tcPr>
          <w:p w14:paraId="08ED8045" w14:textId="77777777" w:rsidR="0072084D" w:rsidRPr="00DB5CEB" w:rsidRDefault="0072084D" w:rsidP="003313C9">
            <w:pPr>
              <w:pStyle w:val="Tabletext"/>
            </w:pPr>
            <w:r w:rsidRPr="00DB5CEB">
              <w:t>2b.2.7</w:t>
            </w:r>
          </w:p>
        </w:tc>
        <w:tc>
          <w:tcPr>
            <w:tcW w:w="5445" w:type="dxa"/>
            <w:tcMar>
              <w:top w:w="0" w:type="dxa"/>
              <w:bottom w:w="0" w:type="dxa"/>
            </w:tcMar>
          </w:tcPr>
          <w:p w14:paraId="1A5E8394" w14:textId="77777777" w:rsidR="0072084D" w:rsidRPr="00DB5CEB" w:rsidRDefault="0072084D" w:rsidP="003313C9">
            <w:pPr>
              <w:pStyle w:val="Tabletext"/>
              <w:jc w:val="right"/>
            </w:pPr>
            <w:r w:rsidRPr="00DB5CEB">
              <w:t>Transmission Regulatory Authorities and MMSI numbers</w:t>
            </w:r>
          </w:p>
        </w:tc>
        <w:tc>
          <w:tcPr>
            <w:tcW w:w="748" w:type="dxa"/>
            <w:tcMar>
              <w:top w:w="0" w:type="dxa"/>
              <w:bottom w:w="0" w:type="dxa"/>
            </w:tcMar>
          </w:tcPr>
          <w:p w14:paraId="36EA7432" w14:textId="77777777" w:rsidR="0072084D" w:rsidRPr="00DB5CEB" w:rsidRDefault="0072084D" w:rsidP="003313C9">
            <w:pPr>
              <w:pStyle w:val="Tabletext"/>
            </w:pPr>
            <w:r w:rsidRPr="00DB5CEB">
              <w:t>1</w:t>
            </w:r>
          </w:p>
        </w:tc>
        <w:tc>
          <w:tcPr>
            <w:tcW w:w="2411" w:type="dxa"/>
            <w:vMerge/>
            <w:tcMar>
              <w:top w:w="0" w:type="dxa"/>
              <w:bottom w:w="0" w:type="dxa"/>
            </w:tcMar>
          </w:tcPr>
          <w:p w14:paraId="5B787B2D" w14:textId="77777777" w:rsidR="0072084D" w:rsidRPr="00DB5CEB" w:rsidRDefault="0072084D" w:rsidP="003313C9">
            <w:pPr>
              <w:pStyle w:val="Tabletext"/>
            </w:pPr>
          </w:p>
        </w:tc>
        <w:tc>
          <w:tcPr>
            <w:tcW w:w="2977" w:type="dxa"/>
            <w:vMerge/>
            <w:tcMar>
              <w:top w:w="0" w:type="dxa"/>
              <w:bottom w:w="0" w:type="dxa"/>
            </w:tcMar>
          </w:tcPr>
          <w:p w14:paraId="381A6575" w14:textId="77777777" w:rsidR="0072084D" w:rsidRPr="00DB5CEB" w:rsidRDefault="0072084D" w:rsidP="003313C9">
            <w:pPr>
              <w:pStyle w:val="Tabletext"/>
            </w:pPr>
          </w:p>
        </w:tc>
        <w:tc>
          <w:tcPr>
            <w:tcW w:w="645" w:type="dxa"/>
            <w:tcMar>
              <w:top w:w="0" w:type="dxa"/>
              <w:bottom w:w="0" w:type="dxa"/>
            </w:tcMar>
            <w:vAlign w:val="center"/>
          </w:tcPr>
          <w:p w14:paraId="67B319DC" w14:textId="77777777" w:rsidR="0072084D" w:rsidRPr="00DB5CEB" w:rsidRDefault="0072084D" w:rsidP="0072084D">
            <w:pPr>
              <w:pStyle w:val="Tabletext"/>
              <w:jc w:val="center"/>
            </w:pPr>
            <w:r>
              <w:t>11</w:t>
            </w:r>
          </w:p>
        </w:tc>
      </w:tr>
      <w:tr w:rsidR="00A457E6" w:rsidRPr="00DB5CEB" w14:paraId="417C63A9" w14:textId="77777777" w:rsidTr="0072084D">
        <w:trPr>
          <w:jc w:val="center"/>
        </w:trPr>
        <w:tc>
          <w:tcPr>
            <w:tcW w:w="656" w:type="dxa"/>
            <w:tcMar>
              <w:top w:w="0" w:type="dxa"/>
              <w:bottom w:w="0" w:type="dxa"/>
            </w:tcMar>
          </w:tcPr>
          <w:p w14:paraId="174CB175" w14:textId="77777777" w:rsidR="00A457E6" w:rsidRPr="00DB5CEB" w:rsidRDefault="00A457E6" w:rsidP="003313C9">
            <w:pPr>
              <w:pStyle w:val="Tabletext"/>
              <w:rPr>
                <w:b/>
              </w:rPr>
            </w:pPr>
          </w:p>
        </w:tc>
        <w:tc>
          <w:tcPr>
            <w:tcW w:w="806" w:type="dxa"/>
            <w:tcMar>
              <w:top w:w="0" w:type="dxa"/>
              <w:bottom w:w="0" w:type="dxa"/>
            </w:tcMar>
          </w:tcPr>
          <w:p w14:paraId="74409DF5" w14:textId="77777777" w:rsidR="00A457E6" w:rsidRPr="00DB5CEB" w:rsidRDefault="00A457E6" w:rsidP="003313C9">
            <w:pPr>
              <w:pStyle w:val="Tabletext"/>
              <w:rPr>
                <w:b/>
              </w:rPr>
            </w:pPr>
            <w:r w:rsidRPr="00DB5CEB">
              <w:rPr>
                <w:b/>
              </w:rPr>
              <w:t>2b.3</w:t>
            </w:r>
          </w:p>
        </w:tc>
        <w:tc>
          <w:tcPr>
            <w:tcW w:w="953" w:type="dxa"/>
            <w:shd w:val="clear" w:color="auto" w:fill="94D9D5"/>
            <w:tcMar>
              <w:top w:w="0" w:type="dxa"/>
              <w:bottom w:w="0" w:type="dxa"/>
            </w:tcMar>
          </w:tcPr>
          <w:p w14:paraId="6DF8B2A4" w14:textId="77777777" w:rsidR="00A457E6" w:rsidRPr="00DB5CEB" w:rsidRDefault="00A457E6" w:rsidP="003313C9">
            <w:pPr>
              <w:pStyle w:val="Tabletext"/>
              <w:rPr>
                <w:b/>
              </w:rPr>
            </w:pPr>
          </w:p>
        </w:tc>
        <w:tc>
          <w:tcPr>
            <w:tcW w:w="5445" w:type="dxa"/>
            <w:tcMar>
              <w:top w:w="0" w:type="dxa"/>
              <w:bottom w:w="0" w:type="dxa"/>
            </w:tcMar>
          </w:tcPr>
          <w:p w14:paraId="78EA3A7B" w14:textId="77777777" w:rsidR="00A457E6" w:rsidRPr="00DB5CEB" w:rsidRDefault="00A457E6" w:rsidP="003313C9">
            <w:pPr>
              <w:pStyle w:val="Tabletext"/>
              <w:rPr>
                <w:b/>
              </w:rPr>
            </w:pPr>
            <w:r w:rsidRPr="00DB5CEB">
              <w:rPr>
                <w:b/>
              </w:rPr>
              <w:t xml:space="preserve">Pilotage </w:t>
            </w:r>
          </w:p>
        </w:tc>
        <w:tc>
          <w:tcPr>
            <w:tcW w:w="6781" w:type="dxa"/>
            <w:gridSpan w:val="4"/>
            <w:shd w:val="clear" w:color="auto" w:fill="94D9D5"/>
            <w:tcMar>
              <w:top w:w="0" w:type="dxa"/>
              <w:bottom w:w="0" w:type="dxa"/>
            </w:tcMar>
          </w:tcPr>
          <w:p w14:paraId="4CD27918" w14:textId="77777777" w:rsidR="00A457E6" w:rsidRPr="00DB5CEB" w:rsidRDefault="00A457E6" w:rsidP="003313C9">
            <w:pPr>
              <w:pStyle w:val="Tabletext"/>
              <w:rPr>
                <w:b/>
              </w:rPr>
            </w:pPr>
          </w:p>
        </w:tc>
      </w:tr>
      <w:tr w:rsidR="007F7BED" w:rsidRPr="00DB5CEB" w14:paraId="78353972" w14:textId="77777777" w:rsidTr="0072084D">
        <w:trPr>
          <w:jc w:val="center"/>
        </w:trPr>
        <w:tc>
          <w:tcPr>
            <w:tcW w:w="656" w:type="dxa"/>
            <w:tcMar>
              <w:top w:w="0" w:type="dxa"/>
              <w:bottom w:w="0" w:type="dxa"/>
            </w:tcMar>
          </w:tcPr>
          <w:p w14:paraId="5C083158" w14:textId="77777777" w:rsidR="007F7BED" w:rsidRPr="00DB5CEB" w:rsidRDefault="007F7BED" w:rsidP="003313C9">
            <w:pPr>
              <w:pStyle w:val="Tabletext"/>
            </w:pPr>
          </w:p>
        </w:tc>
        <w:tc>
          <w:tcPr>
            <w:tcW w:w="806" w:type="dxa"/>
            <w:tcMar>
              <w:top w:w="0" w:type="dxa"/>
              <w:bottom w:w="0" w:type="dxa"/>
            </w:tcMar>
          </w:tcPr>
          <w:p w14:paraId="4159ECD6" w14:textId="77777777" w:rsidR="007F7BED" w:rsidRPr="00DB5CEB" w:rsidRDefault="007F7BED" w:rsidP="003313C9">
            <w:pPr>
              <w:pStyle w:val="Tabletext"/>
            </w:pPr>
          </w:p>
        </w:tc>
        <w:tc>
          <w:tcPr>
            <w:tcW w:w="953" w:type="dxa"/>
            <w:tcMar>
              <w:top w:w="0" w:type="dxa"/>
              <w:bottom w:w="0" w:type="dxa"/>
            </w:tcMar>
          </w:tcPr>
          <w:p w14:paraId="31DFAEDA" w14:textId="77777777" w:rsidR="007F7BED" w:rsidRPr="00DB5CEB" w:rsidRDefault="007F7BED" w:rsidP="003313C9">
            <w:pPr>
              <w:pStyle w:val="Tabletext"/>
            </w:pPr>
            <w:r w:rsidRPr="00DB5CEB">
              <w:t>2b.3.1</w:t>
            </w:r>
          </w:p>
        </w:tc>
        <w:tc>
          <w:tcPr>
            <w:tcW w:w="5445" w:type="dxa"/>
            <w:tcMar>
              <w:top w:w="0" w:type="dxa"/>
              <w:bottom w:w="0" w:type="dxa"/>
            </w:tcMar>
          </w:tcPr>
          <w:p w14:paraId="6D43A441" w14:textId="77777777" w:rsidR="007F7BED" w:rsidRPr="00DB5CEB" w:rsidRDefault="007F7BED" w:rsidP="003313C9">
            <w:pPr>
              <w:pStyle w:val="Tabletext"/>
              <w:jc w:val="right"/>
            </w:pPr>
            <w:r w:rsidRPr="00DB5CEB">
              <w:t>Pilotage as a service to navigation</w:t>
            </w:r>
          </w:p>
        </w:tc>
        <w:tc>
          <w:tcPr>
            <w:tcW w:w="748" w:type="dxa"/>
            <w:tcMar>
              <w:top w:w="0" w:type="dxa"/>
              <w:bottom w:w="0" w:type="dxa"/>
            </w:tcMar>
          </w:tcPr>
          <w:p w14:paraId="57014141" w14:textId="77777777" w:rsidR="007F7BED" w:rsidRPr="00DB5CEB" w:rsidRDefault="007F7BED" w:rsidP="003313C9">
            <w:pPr>
              <w:pStyle w:val="Tabletext"/>
            </w:pPr>
            <w:r w:rsidRPr="00DB5CEB">
              <w:t>1</w:t>
            </w:r>
          </w:p>
        </w:tc>
        <w:tc>
          <w:tcPr>
            <w:tcW w:w="2411" w:type="dxa"/>
            <w:vMerge w:val="restart"/>
            <w:tcMar>
              <w:top w:w="0" w:type="dxa"/>
              <w:bottom w:w="0" w:type="dxa"/>
            </w:tcMar>
          </w:tcPr>
          <w:p w14:paraId="66314D54" w14:textId="77777777" w:rsidR="007F7BED" w:rsidRPr="00DB5CEB" w:rsidRDefault="007F7BED" w:rsidP="003313C9">
            <w:pPr>
              <w:pStyle w:val="Tabletext"/>
            </w:pPr>
          </w:p>
          <w:p w14:paraId="0C706CE1" w14:textId="77777777" w:rsidR="007F7BED" w:rsidRPr="00DB5CEB" w:rsidRDefault="007F7BED" w:rsidP="003313C9">
            <w:pPr>
              <w:pStyle w:val="Tabletext"/>
            </w:pPr>
          </w:p>
          <w:p w14:paraId="500DB3A7" w14:textId="77777777" w:rsidR="007F7BED" w:rsidRPr="00DB5CEB" w:rsidRDefault="007F7BED" w:rsidP="003313C9">
            <w:pPr>
              <w:pStyle w:val="Tabletext"/>
            </w:pPr>
          </w:p>
          <w:p w14:paraId="38B1E52F" w14:textId="77777777" w:rsidR="007F7BED" w:rsidRPr="00DB5CEB" w:rsidRDefault="007F7BED" w:rsidP="003313C9">
            <w:pPr>
              <w:pStyle w:val="Tabletext"/>
            </w:pPr>
          </w:p>
          <w:p w14:paraId="1BB21BE9" w14:textId="77777777" w:rsidR="007F7BED" w:rsidRPr="00DB5CEB" w:rsidRDefault="007F7BED" w:rsidP="00F36531">
            <w:pPr>
              <w:pStyle w:val="Tabletext"/>
            </w:pPr>
            <w:r w:rsidRPr="00DB5CEB">
              <w:t>Visit pilotage simulator</w:t>
            </w:r>
          </w:p>
        </w:tc>
        <w:tc>
          <w:tcPr>
            <w:tcW w:w="2977" w:type="dxa"/>
            <w:vMerge w:val="restart"/>
            <w:tcMar>
              <w:top w:w="0" w:type="dxa"/>
              <w:bottom w:w="0" w:type="dxa"/>
            </w:tcMar>
          </w:tcPr>
          <w:p w14:paraId="1AE57956" w14:textId="77777777" w:rsidR="007F7BED" w:rsidRPr="00DB5CEB" w:rsidRDefault="007F7BED" w:rsidP="003313C9">
            <w:pPr>
              <w:pStyle w:val="Tabletext"/>
            </w:pPr>
            <w:r w:rsidRPr="00DB5CEB">
              <w:t>NAVGUIDE 6.1</w:t>
            </w:r>
          </w:p>
          <w:p w14:paraId="706C9ADA" w14:textId="77777777" w:rsidR="007F7BED" w:rsidRPr="00DB5CEB" w:rsidRDefault="007F7BED" w:rsidP="003313C9">
            <w:pPr>
              <w:pStyle w:val="Tabletext"/>
            </w:pPr>
            <w:r w:rsidRPr="00DB5CEB">
              <w:t>IALA Rec P-137</w:t>
            </w:r>
          </w:p>
          <w:p w14:paraId="117D8965" w14:textId="77777777" w:rsidR="007F7BED" w:rsidRPr="00DB5CEB" w:rsidRDefault="007F7BED" w:rsidP="003313C9">
            <w:pPr>
              <w:pStyle w:val="Tabletext"/>
            </w:pPr>
          </w:p>
          <w:p w14:paraId="180CA642" w14:textId="77777777" w:rsidR="007F7BED" w:rsidRPr="00DB5CEB" w:rsidRDefault="007F7BED" w:rsidP="003313C9">
            <w:pPr>
              <w:pStyle w:val="Tabletext"/>
            </w:pPr>
          </w:p>
          <w:p w14:paraId="3852FF27" w14:textId="77777777" w:rsidR="007F7BED" w:rsidRPr="00DB5CEB" w:rsidRDefault="007F7BED" w:rsidP="003313C9">
            <w:pPr>
              <w:pStyle w:val="Tabletext"/>
            </w:pPr>
            <w:r w:rsidRPr="00DB5CEB">
              <w:t>IALA Rec O-138</w:t>
            </w:r>
          </w:p>
        </w:tc>
        <w:tc>
          <w:tcPr>
            <w:tcW w:w="645" w:type="dxa"/>
            <w:tcMar>
              <w:top w:w="0" w:type="dxa"/>
              <w:bottom w:w="0" w:type="dxa"/>
            </w:tcMar>
          </w:tcPr>
          <w:p w14:paraId="63135874" w14:textId="77777777" w:rsidR="007F7BED" w:rsidRPr="00DB5CEB" w:rsidRDefault="007F7BED" w:rsidP="003313C9">
            <w:pPr>
              <w:pStyle w:val="Tabletext"/>
            </w:pPr>
            <w:r w:rsidRPr="00DB5CEB">
              <w:t>12</w:t>
            </w:r>
          </w:p>
        </w:tc>
      </w:tr>
      <w:tr w:rsidR="007F7BED" w:rsidRPr="00DB5CEB" w14:paraId="552CB64C" w14:textId="77777777" w:rsidTr="0072084D">
        <w:trPr>
          <w:jc w:val="center"/>
        </w:trPr>
        <w:tc>
          <w:tcPr>
            <w:tcW w:w="656" w:type="dxa"/>
            <w:tcMar>
              <w:top w:w="0" w:type="dxa"/>
              <w:bottom w:w="0" w:type="dxa"/>
            </w:tcMar>
          </w:tcPr>
          <w:p w14:paraId="2CE9CC6B" w14:textId="77777777" w:rsidR="007F7BED" w:rsidRPr="00DB5CEB" w:rsidRDefault="007F7BED" w:rsidP="003313C9">
            <w:pPr>
              <w:pStyle w:val="Tabletext"/>
            </w:pPr>
          </w:p>
        </w:tc>
        <w:tc>
          <w:tcPr>
            <w:tcW w:w="806" w:type="dxa"/>
            <w:tcMar>
              <w:top w:w="0" w:type="dxa"/>
              <w:bottom w:w="0" w:type="dxa"/>
            </w:tcMar>
          </w:tcPr>
          <w:p w14:paraId="2053DE0B" w14:textId="77777777" w:rsidR="007F7BED" w:rsidRPr="00DB5CEB" w:rsidRDefault="007F7BED" w:rsidP="003313C9">
            <w:pPr>
              <w:pStyle w:val="Tabletext"/>
            </w:pPr>
          </w:p>
        </w:tc>
        <w:tc>
          <w:tcPr>
            <w:tcW w:w="953" w:type="dxa"/>
            <w:tcMar>
              <w:top w:w="0" w:type="dxa"/>
              <w:bottom w:w="0" w:type="dxa"/>
            </w:tcMar>
          </w:tcPr>
          <w:p w14:paraId="4C7A162D" w14:textId="77777777" w:rsidR="007F7BED" w:rsidRPr="00DB5CEB" w:rsidRDefault="007F7BED" w:rsidP="003313C9">
            <w:pPr>
              <w:pStyle w:val="Tabletext"/>
            </w:pPr>
            <w:r w:rsidRPr="00DB5CEB">
              <w:t>2b.3.2</w:t>
            </w:r>
          </w:p>
        </w:tc>
        <w:tc>
          <w:tcPr>
            <w:tcW w:w="5445" w:type="dxa"/>
            <w:tcMar>
              <w:top w:w="0" w:type="dxa"/>
              <w:bottom w:w="0" w:type="dxa"/>
            </w:tcMar>
          </w:tcPr>
          <w:p w14:paraId="02B18F72" w14:textId="77777777" w:rsidR="007F7BED" w:rsidRPr="00DB5CEB" w:rsidRDefault="007F7BED" w:rsidP="003313C9">
            <w:pPr>
              <w:pStyle w:val="Tabletext"/>
              <w:jc w:val="right"/>
            </w:pPr>
            <w:r w:rsidRPr="00DB5CEB">
              <w:t xml:space="preserve">Use of traffic separation schemes; Inshore Traffic Zones </w:t>
            </w:r>
          </w:p>
        </w:tc>
        <w:tc>
          <w:tcPr>
            <w:tcW w:w="748" w:type="dxa"/>
            <w:tcMar>
              <w:top w:w="0" w:type="dxa"/>
              <w:bottom w:w="0" w:type="dxa"/>
            </w:tcMar>
          </w:tcPr>
          <w:p w14:paraId="70D8CCBF" w14:textId="77777777" w:rsidR="007F7BED" w:rsidRPr="00DB5CEB" w:rsidRDefault="007F7BED" w:rsidP="003313C9">
            <w:pPr>
              <w:pStyle w:val="Tabletext"/>
            </w:pPr>
            <w:r w:rsidRPr="00DB5CEB">
              <w:t>2</w:t>
            </w:r>
          </w:p>
        </w:tc>
        <w:tc>
          <w:tcPr>
            <w:tcW w:w="2411" w:type="dxa"/>
            <w:vMerge/>
            <w:tcMar>
              <w:top w:w="0" w:type="dxa"/>
              <w:bottom w:w="0" w:type="dxa"/>
            </w:tcMar>
          </w:tcPr>
          <w:p w14:paraId="4833AE67" w14:textId="77777777" w:rsidR="007F7BED" w:rsidRPr="00DB5CEB" w:rsidRDefault="007F7BED" w:rsidP="003313C9">
            <w:pPr>
              <w:pStyle w:val="Tabletext"/>
            </w:pPr>
          </w:p>
        </w:tc>
        <w:tc>
          <w:tcPr>
            <w:tcW w:w="2977" w:type="dxa"/>
            <w:vMerge/>
            <w:tcMar>
              <w:top w:w="0" w:type="dxa"/>
              <w:bottom w:w="0" w:type="dxa"/>
            </w:tcMar>
          </w:tcPr>
          <w:p w14:paraId="01B68F4C" w14:textId="77777777" w:rsidR="007F7BED" w:rsidRPr="00DB5CEB" w:rsidRDefault="007F7BED" w:rsidP="003313C9">
            <w:pPr>
              <w:pStyle w:val="Tabletext"/>
            </w:pPr>
          </w:p>
        </w:tc>
        <w:tc>
          <w:tcPr>
            <w:tcW w:w="645" w:type="dxa"/>
            <w:tcMar>
              <w:top w:w="0" w:type="dxa"/>
              <w:bottom w:w="0" w:type="dxa"/>
            </w:tcMar>
          </w:tcPr>
          <w:p w14:paraId="53A3FCF9" w14:textId="77777777" w:rsidR="007F7BED" w:rsidRPr="00DB5CEB" w:rsidRDefault="007F7BED" w:rsidP="003313C9">
            <w:pPr>
              <w:pStyle w:val="Tabletext"/>
            </w:pPr>
            <w:r>
              <w:t>12</w:t>
            </w:r>
          </w:p>
        </w:tc>
      </w:tr>
      <w:tr w:rsidR="007F7BED" w:rsidRPr="00DB5CEB" w14:paraId="101DBA76" w14:textId="77777777" w:rsidTr="0072084D">
        <w:trPr>
          <w:jc w:val="center"/>
        </w:trPr>
        <w:tc>
          <w:tcPr>
            <w:tcW w:w="656" w:type="dxa"/>
            <w:tcMar>
              <w:top w:w="0" w:type="dxa"/>
              <w:bottom w:w="0" w:type="dxa"/>
            </w:tcMar>
          </w:tcPr>
          <w:p w14:paraId="2F5A6A49" w14:textId="77777777" w:rsidR="007F7BED" w:rsidRPr="00DB5CEB" w:rsidRDefault="007F7BED" w:rsidP="003313C9">
            <w:pPr>
              <w:pStyle w:val="Tabletext"/>
            </w:pPr>
          </w:p>
        </w:tc>
        <w:tc>
          <w:tcPr>
            <w:tcW w:w="806" w:type="dxa"/>
            <w:tcMar>
              <w:top w:w="0" w:type="dxa"/>
              <w:bottom w:w="0" w:type="dxa"/>
            </w:tcMar>
          </w:tcPr>
          <w:p w14:paraId="3AAC42D8" w14:textId="77777777" w:rsidR="007F7BED" w:rsidRPr="00DB5CEB" w:rsidRDefault="007F7BED" w:rsidP="003313C9">
            <w:pPr>
              <w:pStyle w:val="Tabletext"/>
            </w:pPr>
          </w:p>
        </w:tc>
        <w:tc>
          <w:tcPr>
            <w:tcW w:w="953" w:type="dxa"/>
            <w:tcMar>
              <w:top w:w="0" w:type="dxa"/>
              <w:bottom w:w="0" w:type="dxa"/>
            </w:tcMar>
          </w:tcPr>
          <w:p w14:paraId="7D8D2784" w14:textId="77777777" w:rsidR="007F7BED" w:rsidRPr="00DB5CEB" w:rsidRDefault="007F7BED" w:rsidP="003313C9">
            <w:pPr>
              <w:pStyle w:val="Tabletext"/>
            </w:pPr>
            <w:r w:rsidRPr="00DB5CEB">
              <w:t>2b.3.3</w:t>
            </w:r>
          </w:p>
        </w:tc>
        <w:tc>
          <w:tcPr>
            <w:tcW w:w="5445" w:type="dxa"/>
            <w:tcMar>
              <w:top w:w="0" w:type="dxa"/>
              <w:bottom w:w="0" w:type="dxa"/>
            </w:tcMar>
          </w:tcPr>
          <w:p w14:paraId="2B31E4FF" w14:textId="77777777" w:rsidR="007F7BED" w:rsidRPr="00DB5CEB" w:rsidRDefault="007F7BED" w:rsidP="003313C9">
            <w:pPr>
              <w:pStyle w:val="Tabletext"/>
              <w:jc w:val="right"/>
            </w:pPr>
            <w:r w:rsidRPr="00DB5CEB">
              <w:t>Dredging schemes</w:t>
            </w:r>
          </w:p>
        </w:tc>
        <w:tc>
          <w:tcPr>
            <w:tcW w:w="748" w:type="dxa"/>
            <w:tcMar>
              <w:top w:w="0" w:type="dxa"/>
              <w:bottom w:w="0" w:type="dxa"/>
            </w:tcMar>
          </w:tcPr>
          <w:p w14:paraId="342ACFCC" w14:textId="77777777" w:rsidR="007F7BED" w:rsidRPr="00DB5CEB" w:rsidRDefault="007F7BED" w:rsidP="003313C9">
            <w:pPr>
              <w:pStyle w:val="Tabletext"/>
            </w:pPr>
            <w:r w:rsidRPr="00DB5CEB">
              <w:t>1</w:t>
            </w:r>
          </w:p>
        </w:tc>
        <w:tc>
          <w:tcPr>
            <w:tcW w:w="2411" w:type="dxa"/>
            <w:vMerge/>
            <w:tcMar>
              <w:top w:w="0" w:type="dxa"/>
              <w:bottom w:w="0" w:type="dxa"/>
            </w:tcMar>
          </w:tcPr>
          <w:p w14:paraId="697291AF" w14:textId="77777777" w:rsidR="007F7BED" w:rsidRPr="00DB5CEB" w:rsidRDefault="007F7BED" w:rsidP="003313C9">
            <w:pPr>
              <w:pStyle w:val="Tabletext"/>
            </w:pPr>
          </w:p>
        </w:tc>
        <w:tc>
          <w:tcPr>
            <w:tcW w:w="2977" w:type="dxa"/>
            <w:vMerge/>
            <w:tcMar>
              <w:top w:w="0" w:type="dxa"/>
              <w:bottom w:w="0" w:type="dxa"/>
            </w:tcMar>
          </w:tcPr>
          <w:p w14:paraId="6B4BD8D6" w14:textId="77777777" w:rsidR="007F7BED" w:rsidRPr="00DB5CEB" w:rsidRDefault="007F7BED" w:rsidP="003313C9">
            <w:pPr>
              <w:pStyle w:val="Tabletext"/>
            </w:pPr>
          </w:p>
        </w:tc>
        <w:tc>
          <w:tcPr>
            <w:tcW w:w="645" w:type="dxa"/>
            <w:tcMar>
              <w:top w:w="0" w:type="dxa"/>
              <w:bottom w:w="0" w:type="dxa"/>
            </w:tcMar>
          </w:tcPr>
          <w:p w14:paraId="57CA8A05" w14:textId="77777777" w:rsidR="007F7BED" w:rsidRPr="00DB5CEB" w:rsidRDefault="007F7BED" w:rsidP="003313C9">
            <w:pPr>
              <w:pStyle w:val="Tabletext"/>
            </w:pPr>
            <w:r>
              <w:t>12</w:t>
            </w:r>
          </w:p>
        </w:tc>
      </w:tr>
      <w:tr w:rsidR="007F7BED" w:rsidRPr="00DB5CEB" w14:paraId="2C89EE1A" w14:textId="77777777" w:rsidTr="0072084D">
        <w:trPr>
          <w:jc w:val="center"/>
        </w:trPr>
        <w:tc>
          <w:tcPr>
            <w:tcW w:w="656" w:type="dxa"/>
            <w:tcMar>
              <w:top w:w="0" w:type="dxa"/>
              <w:bottom w:w="0" w:type="dxa"/>
            </w:tcMar>
          </w:tcPr>
          <w:p w14:paraId="5F86EFC5" w14:textId="77777777" w:rsidR="007F7BED" w:rsidRPr="00DB5CEB" w:rsidRDefault="007F7BED" w:rsidP="003313C9">
            <w:pPr>
              <w:pStyle w:val="Tabletext"/>
            </w:pPr>
          </w:p>
        </w:tc>
        <w:tc>
          <w:tcPr>
            <w:tcW w:w="806" w:type="dxa"/>
            <w:tcMar>
              <w:top w:w="0" w:type="dxa"/>
              <w:bottom w:w="0" w:type="dxa"/>
            </w:tcMar>
          </w:tcPr>
          <w:p w14:paraId="56A94D87" w14:textId="77777777" w:rsidR="007F7BED" w:rsidRPr="00DB5CEB" w:rsidRDefault="007F7BED" w:rsidP="003313C9">
            <w:pPr>
              <w:pStyle w:val="Tabletext"/>
            </w:pPr>
          </w:p>
        </w:tc>
        <w:tc>
          <w:tcPr>
            <w:tcW w:w="953" w:type="dxa"/>
            <w:tcMar>
              <w:top w:w="0" w:type="dxa"/>
              <w:bottom w:w="0" w:type="dxa"/>
            </w:tcMar>
          </w:tcPr>
          <w:p w14:paraId="381022A3" w14:textId="77777777" w:rsidR="007F7BED" w:rsidRPr="00DB5CEB" w:rsidRDefault="007F7BED" w:rsidP="003313C9">
            <w:pPr>
              <w:pStyle w:val="Tabletext"/>
            </w:pPr>
            <w:r w:rsidRPr="00DB5CEB">
              <w:t>2b.3.4</w:t>
            </w:r>
          </w:p>
        </w:tc>
        <w:tc>
          <w:tcPr>
            <w:tcW w:w="5445" w:type="dxa"/>
            <w:tcMar>
              <w:top w:w="0" w:type="dxa"/>
              <w:bottom w:w="0" w:type="dxa"/>
            </w:tcMar>
          </w:tcPr>
          <w:p w14:paraId="5E0DA4F3" w14:textId="77777777" w:rsidR="007F7BED" w:rsidRPr="00DB5CEB" w:rsidRDefault="007F7BED" w:rsidP="003313C9">
            <w:pPr>
              <w:pStyle w:val="Tabletext"/>
              <w:jc w:val="right"/>
            </w:pPr>
            <w:r w:rsidRPr="00DB5CEB">
              <w:t>Anchorages</w:t>
            </w:r>
          </w:p>
        </w:tc>
        <w:tc>
          <w:tcPr>
            <w:tcW w:w="748" w:type="dxa"/>
            <w:tcMar>
              <w:top w:w="0" w:type="dxa"/>
              <w:bottom w:w="0" w:type="dxa"/>
            </w:tcMar>
          </w:tcPr>
          <w:p w14:paraId="4C7DE108" w14:textId="77777777" w:rsidR="007F7BED" w:rsidRPr="00DB5CEB" w:rsidRDefault="007F7BED" w:rsidP="003313C9">
            <w:pPr>
              <w:pStyle w:val="Tabletext"/>
            </w:pPr>
            <w:r w:rsidRPr="00DB5CEB">
              <w:t>2</w:t>
            </w:r>
          </w:p>
        </w:tc>
        <w:tc>
          <w:tcPr>
            <w:tcW w:w="2411" w:type="dxa"/>
            <w:vMerge/>
            <w:tcMar>
              <w:top w:w="0" w:type="dxa"/>
              <w:bottom w:w="0" w:type="dxa"/>
            </w:tcMar>
          </w:tcPr>
          <w:p w14:paraId="142ED92F" w14:textId="77777777" w:rsidR="007F7BED" w:rsidRPr="00DB5CEB" w:rsidRDefault="007F7BED" w:rsidP="003313C9">
            <w:pPr>
              <w:pStyle w:val="Tabletext"/>
            </w:pPr>
          </w:p>
        </w:tc>
        <w:tc>
          <w:tcPr>
            <w:tcW w:w="2977" w:type="dxa"/>
            <w:vMerge/>
            <w:tcMar>
              <w:top w:w="0" w:type="dxa"/>
              <w:bottom w:w="0" w:type="dxa"/>
            </w:tcMar>
          </w:tcPr>
          <w:p w14:paraId="644E9B6A" w14:textId="77777777" w:rsidR="007F7BED" w:rsidRPr="00DB5CEB" w:rsidRDefault="007F7BED" w:rsidP="003313C9">
            <w:pPr>
              <w:pStyle w:val="Tabletext"/>
            </w:pPr>
          </w:p>
        </w:tc>
        <w:tc>
          <w:tcPr>
            <w:tcW w:w="645" w:type="dxa"/>
            <w:tcMar>
              <w:top w:w="0" w:type="dxa"/>
              <w:bottom w:w="0" w:type="dxa"/>
            </w:tcMar>
          </w:tcPr>
          <w:p w14:paraId="36AD2C51" w14:textId="77777777" w:rsidR="007F7BED" w:rsidRPr="00DB5CEB" w:rsidRDefault="007F7BED" w:rsidP="003313C9">
            <w:pPr>
              <w:pStyle w:val="Tabletext"/>
            </w:pPr>
            <w:r>
              <w:t>12</w:t>
            </w:r>
          </w:p>
        </w:tc>
      </w:tr>
      <w:tr w:rsidR="007F7BED" w:rsidRPr="00DB5CEB" w14:paraId="477B6831" w14:textId="77777777" w:rsidTr="0072084D">
        <w:trPr>
          <w:jc w:val="center"/>
        </w:trPr>
        <w:tc>
          <w:tcPr>
            <w:tcW w:w="656" w:type="dxa"/>
            <w:tcMar>
              <w:top w:w="0" w:type="dxa"/>
              <w:bottom w:w="0" w:type="dxa"/>
            </w:tcMar>
          </w:tcPr>
          <w:p w14:paraId="42802AA5" w14:textId="77777777" w:rsidR="007F7BED" w:rsidRPr="00DB5CEB" w:rsidRDefault="007F7BED" w:rsidP="003313C9">
            <w:pPr>
              <w:pStyle w:val="Tabletext"/>
            </w:pPr>
          </w:p>
        </w:tc>
        <w:tc>
          <w:tcPr>
            <w:tcW w:w="806" w:type="dxa"/>
            <w:tcMar>
              <w:top w:w="0" w:type="dxa"/>
              <w:bottom w:w="0" w:type="dxa"/>
            </w:tcMar>
          </w:tcPr>
          <w:p w14:paraId="49F0D58E" w14:textId="77777777" w:rsidR="007F7BED" w:rsidRPr="00DB5CEB" w:rsidRDefault="007F7BED" w:rsidP="003313C9">
            <w:pPr>
              <w:pStyle w:val="Tabletext"/>
            </w:pPr>
          </w:p>
        </w:tc>
        <w:tc>
          <w:tcPr>
            <w:tcW w:w="953" w:type="dxa"/>
            <w:tcMar>
              <w:top w:w="0" w:type="dxa"/>
              <w:bottom w:w="0" w:type="dxa"/>
            </w:tcMar>
          </w:tcPr>
          <w:p w14:paraId="373D8BB8" w14:textId="77777777" w:rsidR="007F7BED" w:rsidRPr="00DB5CEB" w:rsidRDefault="007F7BED" w:rsidP="003313C9">
            <w:pPr>
              <w:pStyle w:val="Tabletext"/>
            </w:pPr>
            <w:r w:rsidRPr="00DB5CEB">
              <w:t>2b.3.5</w:t>
            </w:r>
          </w:p>
        </w:tc>
        <w:tc>
          <w:tcPr>
            <w:tcW w:w="5445" w:type="dxa"/>
            <w:tcMar>
              <w:top w:w="0" w:type="dxa"/>
              <w:bottom w:w="0" w:type="dxa"/>
            </w:tcMar>
          </w:tcPr>
          <w:p w14:paraId="4F25D13C" w14:textId="77777777" w:rsidR="007F7BED" w:rsidRPr="00DB5CEB" w:rsidRDefault="007F7BED" w:rsidP="003313C9">
            <w:pPr>
              <w:pStyle w:val="Tabletext"/>
              <w:jc w:val="right"/>
            </w:pPr>
            <w:r w:rsidRPr="00DB5CEB">
              <w:t>Pilotage simulators</w:t>
            </w:r>
          </w:p>
        </w:tc>
        <w:tc>
          <w:tcPr>
            <w:tcW w:w="748" w:type="dxa"/>
            <w:tcMar>
              <w:top w:w="0" w:type="dxa"/>
              <w:bottom w:w="0" w:type="dxa"/>
            </w:tcMar>
          </w:tcPr>
          <w:p w14:paraId="78D8B7E5" w14:textId="77777777" w:rsidR="007F7BED" w:rsidRPr="00DB5CEB" w:rsidRDefault="007F7BED" w:rsidP="003313C9">
            <w:pPr>
              <w:pStyle w:val="Tabletext"/>
            </w:pPr>
            <w:r w:rsidRPr="00DB5CEB">
              <w:t>1</w:t>
            </w:r>
          </w:p>
        </w:tc>
        <w:tc>
          <w:tcPr>
            <w:tcW w:w="2411" w:type="dxa"/>
            <w:vMerge/>
            <w:tcMar>
              <w:top w:w="0" w:type="dxa"/>
              <w:bottom w:w="0" w:type="dxa"/>
            </w:tcMar>
          </w:tcPr>
          <w:p w14:paraId="2D13C8E0" w14:textId="77777777" w:rsidR="007F7BED" w:rsidRPr="00DB5CEB" w:rsidRDefault="007F7BED" w:rsidP="003313C9">
            <w:pPr>
              <w:pStyle w:val="Tabletext"/>
            </w:pPr>
          </w:p>
        </w:tc>
        <w:tc>
          <w:tcPr>
            <w:tcW w:w="2977" w:type="dxa"/>
            <w:vMerge/>
            <w:tcMar>
              <w:top w:w="0" w:type="dxa"/>
              <w:bottom w:w="0" w:type="dxa"/>
            </w:tcMar>
          </w:tcPr>
          <w:p w14:paraId="6B0DF670" w14:textId="77777777" w:rsidR="007F7BED" w:rsidRPr="00DB5CEB" w:rsidRDefault="007F7BED" w:rsidP="003313C9">
            <w:pPr>
              <w:pStyle w:val="Tabletext"/>
            </w:pPr>
          </w:p>
        </w:tc>
        <w:tc>
          <w:tcPr>
            <w:tcW w:w="645" w:type="dxa"/>
            <w:tcMar>
              <w:top w:w="0" w:type="dxa"/>
              <w:bottom w:w="0" w:type="dxa"/>
            </w:tcMar>
          </w:tcPr>
          <w:p w14:paraId="11B42851" w14:textId="77777777" w:rsidR="007F7BED" w:rsidRPr="00DB5CEB" w:rsidRDefault="007F7BED" w:rsidP="003313C9">
            <w:pPr>
              <w:pStyle w:val="Tabletext"/>
            </w:pPr>
            <w:r>
              <w:t>12</w:t>
            </w:r>
          </w:p>
        </w:tc>
      </w:tr>
      <w:tr w:rsidR="00A457E6" w:rsidRPr="00DB5CEB" w14:paraId="640B0FF4" w14:textId="77777777" w:rsidTr="0072084D">
        <w:trPr>
          <w:jc w:val="center"/>
        </w:trPr>
        <w:tc>
          <w:tcPr>
            <w:tcW w:w="656" w:type="dxa"/>
            <w:tcMar>
              <w:top w:w="0" w:type="dxa"/>
              <w:bottom w:w="0" w:type="dxa"/>
            </w:tcMar>
          </w:tcPr>
          <w:p w14:paraId="6459058D" w14:textId="77777777" w:rsidR="00A457E6" w:rsidRPr="00DB5CEB" w:rsidRDefault="00A457E6" w:rsidP="003313C9">
            <w:pPr>
              <w:pStyle w:val="Tabletext"/>
              <w:rPr>
                <w:b/>
              </w:rPr>
            </w:pPr>
          </w:p>
        </w:tc>
        <w:tc>
          <w:tcPr>
            <w:tcW w:w="806" w:type="dxa"/>
            <w:tcMar>
              <w:top w:w="0" w:type="dxa"/>
              <w:bottom w:w="0" w:type="dxa"/>
            </w:tcMar>
          </w:tcPr>
          <w:p w14:paraId="4636E5B0" w14:textId="77777777" w:rsidR="00A457E6" w:rsidRPr="00DB5CEB" w:rsidRDefault="00A457E6" w:rsidP="003313C9">
            <w:pPr>
              <w:pStyle w:val="Tabletext"/>
              <w:rPr>
                <w:b/>
              </w:rPr>
            </w:pPr>
            <w:r w:rsidRPr="00DB5CEB">
              <w:rPr>
                <w:b/>
              </w:rPr>
              <w:t>2b.4</w:t>
            </w:r>
          </w:p>
        </w:tc>
        <w:tc>
          <w:tcPr>
            <w:tcW w:w="953" w:type="dxa"/>
            <w:shd w:val="clear" w:color="auto" w:fill="94D9D5"/>
            <w:tcMar>
              <w:top w:w="0" w:type="dxa"/>
              <w:bottom w:w="0" w:type="dxa"/>
            </w:tcMar>
          </w:tcPr>
          <w:p w14:paraId="43166741" w14:textId="77777777" w:rsidR="00A457E6" w:rsidRPr="00DB5CEB" w:rsidRDefault="00A457E6" w:rsidP="003313C9">
            <w:pPr>
              <w:pStyle w:val="Tabletext"/>
              <w:rPr>
                <w:b/>
              </w:rPr>
            </w:pPr>
          </w:p>
        </w:tc>
        <w:tc>
          <w:tcPr>
            <w:tcW w:w="5445" w:type="dxa"/>
            <w:tcMar>
              <w:top w:w="0" w:type="dxa"/>
              <w:bottom w:w="0" w:type="dxa"/>
            </w:tcMar>
          </w:tcPr>
          <w:p w14:paraId="4D840C0B" w14:textId="77777777" w:rsidR="00A457E6" w:rsidRPr="00DB5CEB" w:rsidRDefault="00A457E6" w:rsidP="003313C9">
            <w:pPr>
              <w:pStyle w:val="Tabletext"/>
              <w:rPr>
                <w:b/>
              </w:rPr>
            </w:pPr>
            <w:r w:rsidRPr="00DB5CEB">
              <w:rPr>
                <w:b/>
              </w:rPr>
              <w:t>Meteorology</w:t>
            </w:r>
          </w:p>
        </w:tc>
        <w:tc>
          <w:tcPr>
            <w:tcW w:w="6781" w:type="dxa"/>
            <w:gridSpan w:val="4"/>
            <w:shd w:val="clear" w:color="auto" w:fill="94D9D5"/>
            <w:tcMar>
              <w:top w:w="0" w:type="dxa"/>
              <w:bottom w:w="0" w:type="dxa"/>
            </w:tcMar>
          </w:tcPr>
          <w:p w14:paraId="5DCEDD42" w14:textId="77777777" w:rsidR="00A457E6" w:rsidRPr="00DB5CEB" w:rsidRDefault="00A457E6" w:rsidP="003313C9">
            <w:pPr>
              <w:pStyle w:val="Tabletext"/>
              <w:rPr>
                <w:b/>
              </w:rPr>
            </w:pPr>
          </w:p>
        </w:tc>
      </w:tr>
      <w:tr w:rsidR="007F7BED" w:rsidRPr="00DB5CEB" w14:paraId="49F536D3" w14:textId="77777777" w:rsidTr="0072084D">
        <w:trPr>
          <w:jc w:val="center"/>
        </w:trPr>
        <w:tc>
          <w:tcPr>
            <w:tcW w:w="656" w:type="dxa"/>
            <w:tcMar>
              <w:top w:w="0" w:type="dxa"/>
              <w:bottom w:w="0" w:type="dxa"/>
            </w:tcMar>
          </w:tcPr>
          <w:p w14:paraId="177001D3" w14:textId="77777777" w:rsidR="007F7BED" w:rsidRPr="00DB5CEB" w:rsidRDefault="007F7BED" w:rsidP="003313C9">
            <w:pPr>
              <w:pStyle w:val="Tabletext"/>
            </w:pPr>
          </w:p>
        </w:tc>
        <w:tc>
          <w:tcPr>
            <w:tcW w:w="806" w:type="dxa"/>
            <w:tcMar>
              <w:top w:w="0" w:type="dxa"/>
              <w:bottom w:w="0" w:type="dxa"/>
            </w:tcMar>
          </w:tcPr>
          <w:p w14:paraId="3F02AAA2" w14:textId="77777777" w:rsidR="007F7BED" w:rsidRPr="00DB5CEB" w:rsidRDefault="007F7BED" w:rsidP="003313C9">
            <w:pPr>
              <w:pStyle w:val="Tabletext"/>
            </w:pPr>
          </w:p>
        </w:tc>
        <w:tc>
          <w:tcPr>
            <w:tcW w:w="953" w:type="dxa"/>
            <w:tcMar>
              <w:top w:w="0" w:type="dxa"/>
              <w:bottom w:w="0" w:type="dxa"/>
            </w:tcMar>
          </w:tcPr>
          <w:p w14:paraId="6458DE6B" w14:textId="77777777" w:rsidR="007F7BED" w:rsidRPr="00DB5CEB" w:rsidRDefault="007F7BED" w:rsidP="003313C9">
            <w:pPr>
              <w:pStyle w:val="Tabletext"/>
            </w:pPr>
            <w:r w:rsidRPr="00DB5CEB">
              <w:t>2b.4.1</w:t>
            </w:r>
          </w:p>
        </w:tc>
        <w:tc>
          <w:tcPr>
            <w:tcW w:w="5445" w:type="dxa"/>
            <w:tcMar>
              <w:top w:w="0" w:type="dxa"/>
              <w:bottom w:w="0" w:type="dxa"/>
            </w:tcMar>
          </w:tcPr>
          <w:p w14:paraId="40599958" w14:textId="77777777" w:rsidR="007F7BED" w:rsidRPr="00DB5CEB" w:rsidRDefault="007F7BED" w:rsidP="003313C9">
            <w:pPr>
              <w:pStyle w:val="Tabletext"/>
              <w:jc w:val="right"/>
            </w:pPr>
            <w:r w:rsidRPr="00DB5CEB">
              <w:t>Pressure and wind</w:t>
            </w:r>
          </w:p>
        </w:tc>
        <w:tc>
          <w:tcPr>
            <w:tcW w:w="748" w:type="dxa"/>
            <w:tcMar>
              <w:top w:w="0" w:type="dxa"/>
              <w:bottom w:w="0" w:type="dxa"/>
            </w:tcMar>
          </w:tcPr>
          <w:p w14:paraId="485CA314" w14:textId="77777777" w:rsidR="007F7BED" w:rsidRPr="00DB5CEB" w:rsidRDefault="007F7BED" w:rsidP="003313C9">
            <w:pPr>
              <w:pStyle w:val="Tabletext"/>
            </w:pPr>
            <w:r w:rsidRPr="00DB5CEB">
              <w:t>1</w:t>
            </w:r>
          </w:p>
        </w:tc>
        <w:tc>
          <w:tcPr>
            <w:tcW w:w="2411" w:type="dxa"/>
            <w:vMerge w:val="restart"/>
            <w:tcMar>
              <w:top w:w="0" w:type="dxa"/>
              <w:bottom w:w="0" w:type="dxa"/>
            </w:tcMar>
            <w:vAlign w:val="center"/>
          </w:tcPr>
          <w:p w14:paraId="24E91580" w14:textId="77777777" w:rsidR="007F7BED" w:rsidRPr="00DB5CEB" w:rsidRDefault="007F7BED" w:rsidP="003313C9">
            <w:pPr>
              <w:pStyle w:val="Tabletext"/>
            </w:pPr>
            <w:r w:rsidRPr="00DB5CEB">
              <w:t>Beaufort and sea disturbance scales</w:t>
            </w:r>
          </w:p>
          <w:p w14:paraId="1CEAA42C" w14:textId="77777777" w:rsidR="007F7BED" w:rsidRPr="00DB5CEB" w:rsidRDefault="007F7BED" w:rsidP="003313C9">
            <w:pPr>
              <w:pStyle w:val="Tabletext"/>
            </w:pPr>
          </w:p>
          <w:p w14:paraId="70A8E933" w14:textId="77777777" w:rsidR="007F7BED" w:rsidRPr="00DB5CEB" w:rsidRDefault="007F7BED" w:rsidP="003313C9">
            <w:pPr>
              <w:pStyle w:val="Tabletext"/>
            </w:pPr>
            <w:r w:rsidRPr="00DB5CEB">
              <w:t>Basic forecasting exercise</w:t>
            </w:r>
          </w:p>
        </w:tc>
        <w:tc>
          <w:tcPr>
            <w:tcW w:w="2977" w:type="dxa"/>
            <w:vMerge w:val="restart"/>
            <w:tcMar>
              <w:top w:w="0" w:type="dxa"/>
              <w:bottom w:w="0" w:type="dxa"/>
            </w:tcMar>
            <w:vAlign w:val="center"/>
          </w:tcPr>
          <w:p w14:paraId="1B0732BB" w14:textId="77777777" w:rsidR="007F7BED" w:rsidRPr="00DB5CEB" w:rsidRDefault="007F7BED" w:rsidP="003313C9">
            <w:pPr>
              <w:pStyle w:val="Tabletext"/>
            </w:pPr>
          </w:p>
          <w:p w14:paraId="7E31E44E" w14:textId="77777777" w:rsidR="007F7BED" w:rsidRPr="00DB5CEB" w:rsidRDefault="007F7BED" w:rsidP="003313C9">
            <w:pPr>
              <w:pStyle w:val="Tabletext"/>
            </w:pPr>
            <w:r w:rsidRPr="00DB5CEB">
              <w:lastRenderedPageBreak/>
              <w:t>The Mariners’ Handbook</w:t>
            </w:r>
          </w:p>
          <w:p w14:paraId="5B108343" w14:textId="77777777" w:rsidR="007F7BED" w:rsidRPr="00DB5CEB" w:rsidRDefault="007F7BED" w:rsidP="003313C9">
            <w:pPr>
              <w:pStyle w:val="Tabletext"/>
            </w:pPr>
            <w:r w:rsidRPr="00DB5CEB">
              <w:t>National Sailing Directions</w:t>
            </w:r>
          </w:p>
        </w:tc>
        <w:tc>
          <w:tcPr>
            <w:tcW w:w="645" w:type="dxa"/>
            <w:tcMar>
              <w:top w:w="0" w:type="dxa"/>
              <w:bottom w:w="0" w:type="dxa"/>
            </w:tcMar>
          </w:tcPr>
          <w:p w14:paraId="23889628" w14:textId="77777777" w:rsidR="007F7BED" w:rsidRPr="00DB5CEB" w:rsidRDefault="007F7BED" w:rsidP="003313C9">
            <w:pPr>
              <w:pStyle w:val="Tabletext"/>
            </w:pPr>
            <w:r w:rsidRPr="00DB5CEB">
              <w:lastRenderedPageBreak/>
              <w:t>13</w:t>
            </w:r>
          </w:p>
        </w:tc>
      </w:tr>
      <w:tr w:rsidR="007F7BED" w:rsidRPr="00DB5CEB" w14:paraId="6A75E7D2" w14:textId="77777777" w:rsidTr="0072084D">
        <w:trPr>
          <w:jc w:val="center"/>
        </w:trPr>
        <w:tc>
          <w:tcPr>
            <w:tcW w:w="656" w:type="dxa"/>
            <w:tcMar>
              <w:top w:w="0" w:type="dxa"/>
              <w:bottom w:w="0" w:type="dxa"/>
            </w:tcMar>
          </w:tcPr>
          <w:p w14:paraId="5F4522A1" w14:textId="77777777" w:rsidR="007F7BED" w:rsidRPr="00DB5CEB" w:rsidRDefault="007F7BED" w:rsidP="003313C9">
            <w:pPr>
              <w:pStyle w:val="Tabletext"/>
            </w:pPr>
          </w:p>
        </w:tc>
        <w:tc>
          <w:tcPr>
            <w:tcW w:w="806" w:type="dxa"/>
            <w:tcMar>
              <w:top w:w="0" w:type="dxa"/>
              <w:bottom w:w="0" w:type="dxa"/>
            </w:tcMar>
          </w:tcPr>
          <w:p w14:paraId="7A4E5C7E" w14:textId="77777777" w:rsidR="007F7BED" w:rsidRPr="00DB5CEB" w:rsidRDefault="007F7BED" w:rsidP="003313C9">
            <w:pPr>
              <w:pStyle w:val="Tabletext"/>
            </w:pPr>
          </w:p>
        </w:tc>
        <w:tc>
          <w:tcPr>
            <w:tcW w:w="953" w:type="dxa"/>
            <w:tcMar>
              <w:top w:w="0" w:type="dxa"/>
              <w:bottom w:w="0" w:type="dxa"/>
            </w:tcMar>
          </w:tcPr>
          <w:p w14:paraId="2B3F3E18" w14:textId="77777777" w:rsidR="007F7BED" w:rsidRPr="00DB5CEB" w:rsidRDefault="007F7BED" w:rsidP="003313C9">
            <w:pPr>
              <w:pStyle w:val="Tabletext"/>
            </w:pPr>
            <w:r w:rsidRPr="00DB5CEB">
              <w:t>2b.4.2</w:t>
            </w:r>
          </w:p>
        </w:tc>
        <w:tc>
          <w:tcPr>
            <w:tcW w:w="5445" w:type="dxa"/>
            <w:tcMar>
              <w:top w:w="0" w:type="dxa"/>
              <w:bottom w:w="0" w:type="dxa"/>
            </w:tcMar>
          </w:tcPr>
          <w:p w14:paraId="343DDCFC" w14:textId="77777777" w:rsidR="007F7BED" w:rsidRPr="00DB5CEB" w:rsidRDefault="007F7BED" w:rsidP="003313C9">
            <w:pPr>
              <w:pStyle w:val="Tabletext"/>
              <w:jc w:val="right"/>
            </w:pPr>
            <w:r w:rsidRPr="00DB5CEB">
              <w:t>Weather systems</w:t>
            </w:r>
          </w:p>
        </w:tc>
        <w:tc>
          <w:tcPr>
            <w:tcW w:w="748" w:type="dxa"/>
            <w:tcMar>
              <w:top w:w="0" w:type="dxa"/>
              <w:bottom w:w="0" w:type="dxa"/>
            </w:tcMar>
          </w:tcPr>
          <w:p w14:paraId="44538737" w14:textId="77777777" w:rsidR="007F7BED" w:rsidRPr="00DB5CEB" w:rsidRDefault="007F7BED" w:rsidP="003313C9">
            <w:pPr>
              <w:pStyle w:val="Tabletext"/>
            </w:pPr>
            <w:r w:rsidRPr="00DB5CEB">
              <w:t>1</w:t>
            </w:r>
          </w:p>
        </w:tc>
        <w:tc>
          <w:tcPr>
            <w:tcW w:w="2411" w:type="dxa"/>
            <w:vMerge/>
            <w:tcMar>
              <w:top w:w="0" w:type="dxa"/>
              <w:bottom w:w="0" w:type="dxa"/>
            </w:tcMar>
          </w:tcPr>
          <w:p w14:paraId="53771063" w14:textId="77777777" w:rsidR="007F7BED" w:rsidRPr="00DB5CEB" w:rsidRDefault="007F7BED" w:rsidP="003313C9">
            <w:pPr>
              <w:pStyle w:val="Tabletext"/>
            </w:pPr>
          </w:p>
        </w:tc>
        <w:tc>
          <w:tcPr>
            <w:tcW w:w="2977" w:type="dxa"/>
            <w:vMerge/>
            <w:tcMar>
              <w:top w:w="0" w:type="dxa"/>
              <w:bottom w:w="0" w:type="dxa"/>
            </w:tcMar>
          </w:tcPr>
          <w:p w14:paraId="19BC83C7" w14:textId="77777777" w:rsidR="007F7BED" w:rsidRPr="00DB5CEB" w:rsidRDefault="007F7BED" w:rsidP="003313C9">
            <w:pPr>
              <w:pStyle w:val="Tabletext"/>
            </w:pPr>
          </w:p>
        </w:tc>
        <w:tc>
          <w:tcPr>
            <w:tcW w:w="645" w:type="dxa"/>
            <w:tcMar>
              <w:top w:w="0" w:type="dxa"/>
              <w:bottom w:w="0" w:type="dxa"/>
            </w:tcMar>
          </w:tcPr>
          <w:p w14:paraId="70182CA7" w14:textId="77777777" w:rsidR="007F7BED" w:rsidRPr="00DB5CEB" w:rsidRDefault="007F7BED" w:rsidP="003313C9">
            <w:pPr>
              <w:pStyle w:val="Tabletext"/>
            </w:pPr>
            <w:r>
              <w:t>13</w:t>
            </w:r>
          </w:p>
        </w:tc>
      </w:tr>
      <w:tr w:rsidR="007F7BED" w:rsidRPr="00DB5CEB" w14:paraId="490D9789" w14:textId="77777777" w:rsidTr="0072084D">
        <w:trPr>
          <w:jc w:val="center"/>
        </w:trPr>
        <w:tc>
          <w:tcPr>
            <w:tcW w:w="656" w:type="dxa"/>
            <w:tcMar>
              <w:top w:w="0" w:type="dxa"/>
              <w:bottom w:w="0" w:type="dxa"/>
            </w:tcMar>
          </w:tcPr>
          <w:p w14:paraId="484B4585" w14:textId="77777777" w:rsidR="007F7BED" w:rsidRPr="00DB5CEB" w:rsidRDefault="007F7BED" w:rsidP="003313C9">
            <w:pPr>
              <w:pStyle w:val="Tabletext"/>
            </w:pPr>
          </w:p>
        </w:tc>
        <w:tc>
          <w:tcPr>
            <w:tcW w:w="806" w:type="dxa"/>
            <w:tcMar>
              <w:top w:w="0" w:type="dxa"/>
              <w:bottom w:w="0" w:type="dxa"/>
            </w:tcMar>
          </w:tcPr>
          <w:p w14:paraId="0AB6DE2E" w14:textId="77777777" w:rsidR="007F7BED" w:rsidRPr="00DB5CEB" w:rsidRDefault="007F7BED" w:rsidP="003313C9">
            <w:pPr>
              <w:pStyle w:val="Tabletext"/>
            </w:pPr>
          </w:p>
        </w:tc>
        <w:tc>
          <w:tcPr>
            <w:tcW w:w="953" w:type="dxa"/>
            <w:tcMar>
              <w:top w:w="0" w:type="dxa"/>
              <w:bottom w:w="0" w:type="dxa"/>
            </w:tcMar>
          </w:tcPr>
          <w:p w14:paraId="24763C8A" w14:textId="77777777" w:rsidR="007F7BED" w:rsidRPr="00DB5CEB" w:rsidRDefault="007F7BED" w:rsidP="003313C9">
            <w:pPr>
              <w:pStyle w:val="Tabletext"/>
            </w:pPr>
            <w:r w:rsidRPr="00DB5CEB">
              <w:t>2b.4.3</w:t>
            </w:r>
          </w:p>
        </w:tc>
        <w:tc>
          <w:tcPr>
            <w:tcW w:w="5445" w:type="dxa"/>
            <w:tcMar>
              <w:top w:w="0" w:type="dxa"/>
              <w:bottom w:w="0" w:type="dxa"/>
            </w:tcMar>
          </w:tcPr>
          <w:p w14:paraId="66FD4BF4" w14:textId="77777777" w:rsidR="007F7BED" w:rsidRPr="00DB5CEB" w:rsidRDefault="007F7BED" w:rsidP="003313C9">
            <w:pPr>
              <w:pStyle w:val="Tabletext"/>
              <w:jc w:val="right"/>
            </w:pPr>
            <w:r w:rsidRPr="00DB5CEB">
              <w:t>Region seasons</w:t>
            </w:r>
          </w:p>
        </w:tc>
        <w:tc>
          <w:tcPr>
            <w:tcW w:w="748" w:type="dxa"/>
            <w:tcMar>
              <w:top w:w="0" w:type="dxa"/>
              <w:bottom w:w="0" w:type="dxa"/>
            </w:tcMar>
          </w:tcPr>
          <w:p w14:paraId="1E57B6F8" w14:textId="77777777" w:rsidR="007F7BED" w:rsidRPr="00DB5CEB" w:rsidRDefault="007F7BED" w:rsidP="003313C9">
            <w:pPr>
              <w:pStyle w:val="Tabletext"/>
            </w:pPr>
            <w:r w:rsidRPr="00DB5CEB">
              <w:t>2</w:t>
            </w:r>
          </w:p>
        </w:tc>
        <w:tc>
          <w:tcPr>
            <w:tcW w:w="2411" w:type="dxa"/>
            <w:vMerge/>
            <w:tcMar>
              <w:top w:w="0" w:type="dxa"/>
              <w:bottom w:w="0" w:type="dxa"/>
            </w:tcMar>
          </w:tcPr>
          <w:p w14:paraId="26130E14" w14:textId="77777777" w:rsidR="007F7BED" w:rsidRPr="00DB5CEB" w:rsidRDefault="007F7BED" w:rsidP="003313C9">
            <w:pPr>
              <w:pStyle w:val="Tabletext"/>
            </w:pPr>
          </w:p>
        </w:tc>
        <w:tc>
          <w:tcPr>
            <w:tcW w:w="2977" w:type="dxa"/>
            <w:vMerge/>
            <w:tcMar>
              <w:top w:w="0" w:type="dxa"/>
              <w:bottom w:w="0" w:type="dxa"/>
            </w:tcMar>
          </w:tcPr>
          <w:p w14:paraId="440FE1C4" w14:textId="77777777" w:rsidR="007F7BED" w:rsidRPr="00DB5CEB" w:rsidRDefault="007F7BED" w:rsidP="003313C9">
            <w:pPr>
              <w:pStyle w:val="Tabletext"/>
            </w:pPr>
          </w:p>
        </w:tc>
        <w:tc>
          <w:tcPr>
            <w:tcW w:w="645" w:type="dxa"/>
            <w:tcMar>
              <w:top w:w="0" w:type="dxa"/>
              <w:bottom w:w="0" w:type="dxa"/>
            </w:tcMar>
          </w:tcPr>
          <w:p w14:paraId="30550780" w14:textId="77777777" w:rsidR="007F7BED" w:rsidRPr="00DB5CEB" w:rsidRDefault="007F7BED" w:rsidP="003313C9">
            <w:pPr>
              <w:pStyle w:val="Tabletext"/>
            </w:pPr>
            <w:r>
              <w:t>13</w:t>
            </w:r>
          </w:p>
        </w:tc>
      </w:tr>
      <w:tr w:rsidR="007F7BED" w:rsidRPr="00DB5CEB" w14:paraId="7CE5492E" w14:textId="77777777" w:rsidTr="0072084D">
        <w:trPr>
          <w:jc w:val="center"/>
        </w:trPr>
        <w:tc>
          <w:tcPr>
            <w:tcW w:w="656" w:type="dxa"/>
            <w:tcMar>
              <w:top w:w="0" w:type="dxa"/>
              <w:bottom w:w="0" w:type="dxa"/>
            </w:tcMar>
          </w:tcPr>
          <w:p w14:paraId="297B3B09" w14:textId="77777777" w:rsidR="007F7BED" w:rsidRPr="00DB5CEB" w:rsidRDefault="007F7BED" w:rsidP="003313C9">
            <w:pPr>
              <w:pStyle w:val="Tabletext"/>
            </w:pPr>
          </w:p>
        </w:tc>
        <w:tc>
          <w:tcPr>
            <w:tcW w:w="806" w:type="dxa"/>
            <w:tcMar>
              <w:top w:w="0" w:type="dxa"/>
              <w:bottom w:w="0" w:type="dxa"/>
            </w:tcMar>
          </w:tcPr>
          <w:p w14:paraId="7794A10E" w14:textId="77777777" w:rsidR="007F7BED" w:rsidRPr="00DB5CEB" w:rsidRDefault="007F7BED" w:rsidP="003313C9">
            <w:pPr>
              <w:pStyle w:val="Tabletext"/>
            </w:pPr>
          </w:p>
        </w:tc>
        <w:tc>
          <w:tcPr>
            <w:tcW w:w="953" w:type="dxa"/>
            <w:tcMar>
              <w:top w:w="0" w:type="dxa"/>
              <w:bottom w:w="0" w:type="dxa"/>
            </w:tcMar>
          </w:tcPr>
          <w:p w14:paraId="1BF39FA8" w14:textId="77777777" w:rsidR="007F7BED" w:rsidRPr="00DB5CEB" w:rsidRDefault="007F7BED" w:rsidP="003313C9">
            <w:pPr>
              <w:pStyle w:val="Tabletext"/>
            </w:pPr>
            <w:r w:rsidRPr="00DB5CEB">
              <w:t>2b.4.4</w:t>
            </w:r>
          </w:p>
        </w:tc>
        <w:tc>
          <w:tcPr>
            <w:tcW w:w="5445" w:type="dxa"/>
            <w:tcMar>
              <w:top w:w="0" w:type="dxa"/>
              <w:bottom w:w="0" w:type="dxa"/>
            </w:tcMar>
          </w:tcPr>
          <w:p w14:paraId="6C40B663" w14:textId="77777777" w:rsidR="007F7BED" w:rsidRPr="00DB5CEB" w:rsidRDefault="007F7BED" w:rsidP="003313C9">
            <w:pPr>
              <w:pStyle w:val="Tabletext"/>
              <w:jc w:val="right"/>
            </w:pPr>
            <w:r w:rsidRPr="00DB5CEB">
              <w:t>Wind and waves</w:t>
            </w:r>
          </w:p>
        </w:tc>
        <w:tc>
          <w:tcPr>
            <w:tcW w:w="748" w:type="dxa"/>
            <w:tcMar>
              <w:top w:w="0" w:type="dxa"/>
              <w:bottom w:w="0" w:type="dxa"/>
            </w:tcMar>
          </w:tcPr>
          <w:p w14:paraId="09A1E350" w14:textId="77777777" w:rsidR="007F7BED" w:rsidRPr="00DB5CEB" w:rsidRDefault="007F7BED" w:rsidP="003313C9">
            <w:pPr>
              <w:pStyle w:val="Tabletext"/>
            </w:pPr>
            <w:r w:rsidRPr="00DB5CEB">
              <w:t>2</w:t>
            </w:r>
          </w:p>
        </w:tc>
        <w:tc>
          <w:tcPr>
            <w:tcW w:w="2411" w:type="dxa"/>
            <w:vMerge/>
            <w:tcMar>
              <w:top w:w="0" w:type="dxa"/>
              <w:bottom w:w="0" w:type="dxa"/>
            </w:tcMar>
          </w:tcPr>
          <w:p w14:paraId="229A248B" w14:textId="77777777" w:rsidR="007F7BED" w:rsidRPr="00DB5CEB" w:rsidRDefault="007F7BED" w:rsidP="003313C9">
            <w:pPr>
              <w:pStyle w:val="Tabletext"/>
            </w:pPr>
          </w:p>
        </w:tc>
        <w:tc>
          <w:tcPr>
            <w:tcW w:w="2977" w:type="dxa"/>
            <w:vMerge/>
            <w:tcMar>
              <w:top w:w="0" w:type="dxa"/>
              <w:bottom w:w="0" w:type="dxa"/>
            </w:tcMar>
          </w:tcPr>
          <w:p w14:paraId="0E78AFFB" w14:textId="77777777" w:rsidR="007F7BED" w:rsidRPr="00DB5CEB" w:rsidRDefault="007F7BED" w:rsidP="003313C9">
            <w:pPr>
              <w:pStyle w:val="Tabletext"/>
            </w:pPr>
          </w:p>
        </w:tc>
        <w:tc>
          <w:tcPr>
            <w:tcW w:w="645" w:type="dxa"/>
            <w:tcMar>
              <w:top w:w="0" w:type="dxa"/>
              <w:bottom w:w="0" w:type="dxa"/>
            </w:tcMar>
          </w:tcPr>
          <w:p w14:paraId="4703EE99" w14:textId="77777777" w:rsidR="007F7BED" w:rsidRPr="00DB5CEB" w:rsidRDefault="007F7BED" w:rsidP="003313C9">
            <w:pPr>
              <w:pStyle w:val="Tabletext"/>
            </w:pPr>
            <w:r>
              <w:t>13</w:t>
            </w:r>
          </w:p>
        </w:tc>
      </w:tr>
      <w:tr w:rsidR="007F7BED" w:rsidRPr="00DB5CEB" w14:paraId="7F349607" w14:textId="77777777" w:rsidTr="0072084D">
        <w:trPr>
          <w:jc w:val="center"/>
        </w:trPr>
        <w:tc>
          <w:tcPr>
            <w:tcW w:w="656" w:type="dxa"/>
            <w:tcMar>
              <w:top w:w="0" w:type="dxa"/>
              <w:bottom w:w="0" w:type="dxa"/>
            </w:tcMar>
          </w:tcPr>
          <w:p w14:paraId="0335759B" w14:textId="77777777" w:rsidR="007F7BED" w:rsidRPr="00DB5CEB" w:rsidRDefault="007F7BED" w:rsidP="003313C9">
            <w:pPr>
              <w:pStyle w:val="Tabletext"/>
            </w:pPr>
          </w:p>
        </w:tc>
        <w:tc>
          <w:tcPr>
            <w:tcW w:w="806" w:type="dxa"/>
            <w:tcMar>
              <w:top w:w="0" w:type="dxa"/>
              <w:bottom w:w="0" w:type="dxa"/>
            </w:tcMar>
          </w:tcPr>
          <w:p w14:paraId="34ED7395" w14:textId="77777777" w:rsidR="007F7BED" w:rsidRPr="00DB5CEB" w:rsidRDefault="007F7BED" w:rsidP="003313C9">
            <w:pPr>
              <w:pStyle w:val="Tabletext"/>
            </w:pPr>
          </w:p>
        </w:tc>
        <w:tc>
          <w:tcPr>
            <w:tcW w:w="953" w:type="dxa"/>
            <w:tcMar>
              <w:top w:w="0" w:type="dxa"/>
              <w:bottom w:w="0" w:type="dxa"/>
            </w:tcMar>
          </w:tcPr>
          <w:p w14:paraId="1477DE6B" w14:textId="77777777" w:rsidR="007F7BED" w:rsidRPr="00DB5CEB" w:rsidRDefault="007F7BED" w:rsidP="003313C9">
            <w:pPr>
              <w:pStyle w:val="Tabletext"/>
            </w:pPr>
            <w:r w:rsidRPr="00DB5CEB">
              <w:t>2b.4.5</w:t>
            </w:r>
          </w:p>
        </w:tc>
        <w:tc>
          <w:tcPr>
            <w:tcW w:w="5445" w:type="dxa"/>
            <w:tcMar>
              <w:top w:w="0" w:type="dxa"/>
              <w:bottom w:w="0" w:type="dxa"/>
            </w:tcMar>
          </w:tcPr>
          <w:p w14:paraId="559C7DB2" w14:textId="77777777" w:rsidR="007F7BED" w:rsidRPr="00DB5CEB" w:rsidRDefault="007F7BED" w:rsidP="003313C9">
            <w:pPr>
              <w:pStyle w:val="Tabletext"/>
              <w:jc w:val="right"/>
            </w:pPr>
            <w:r w:rsidRPr="00DB5CEB">
              <w:t>Tropical storms and hurricanes</w:t>
            </w:r>
          </w:p>
        </w:tc>
        <w:tc>
          <w:tcPr>
            <w:tcW w:w="748" w:type="dxa"/>
            <w:tcMar>
              <w:top w:w="0" w:type="dxa"/>
              <w:bottom w:w="0" w:type="dxa"/>
            </w:tcMar>
          </w:tcPr>
          <w:p w14:paraId="6F8EF2CC" w14:textId="77777777" w:rsidR="007F7BED" w:rsidRPr="00DB5CEB" w:rsidRDefault="007F7BED" w:rsidP="003313C9">
            <w:pPr>
              <w:pStyle w:val="Tabletext"/>
            </w:pPr>
            <w:r w:rsidRPr="00DB5CEB">
              <w:t>1</w:t>
            </w:r>
          </w:p>
        </w:tc>
        <w:tc>
          <w:tcPr>
            <w:tcW w:w="2411" w:type="dxa"/>
            <w:vMerge/>
            <w:tcMar>
              <w:top w:w="0" w:type="dxa"/>
              <w:bottom w:w="0" w:type="dxa"/>
            </w:tcMar>
          </w:tcPr>
          <w:p w14:paraId="5A0573D8" w14:textId="77777777" w:rsidR="007F7BED" w:rsidRPr="00DB5CEB" w:rsidRDefault="007F7BED" w:rsidP="003313C9">
            <w:pPr>
              <w:pStyle w:val="Tabletext"/>
            </w:pPr>
          </w:p>
        </w:tc>
        <w:tc>
          <w:tcPr>
            <w:tcW w:w="2977" w:type="dxa"/>
            <w:vMerge/>
            <w:tcMar>
              <w:top w:w="0" w:type="dxa"/>
              <w:bottom w:w="0" w:type="dxa"/>
            </w:tcMar>
          </w:tcPr>
          <w:p w14:paraId="1E3A0980" w14:textId="77777777" w:rsidR="007F7BED" w:rsidRPr="00DB5CEB" w:rsidRDefault="007F7BED" w:rsidP="003313C9">
            <w:pPr>
              <w:pStyle w:val="Tabletext"/>
            </w:pPr>
          </w:p>
        </w:tc>
        <w:tc>
          <w:tcPr>
            <w:tcW w:w="645" w:type="dxa"/>
            <w:tcMar>
              <w:top w:w="0" w:type="dxa"/>
              <w:bottom w:w="0" w:type="dxa"/>
            </w:tcMar>
          </w:tcPr>
          <w:p w14:paraId="338B39C9" w14:textId="77777777" w:rsidR="007F7BED" w:rsidRPr="00DB5CEB" w:rsidRDefault="007F7BED" w:rsidP="003313C9">
            <w:pPr>
              <w:pStyle w:val="Tabletext"/>
            </w:pPr>
            <w:r>
              <w:t>13</w:t>
            </w:r>
          </w:p>
        </w:tc>
      </w:tr>
      <w:tr w:rsidR="007F7BED" w:rsidRPr="00DB5CEB" w14:paraId="671EB149" w14:textId="77777777" w:rsidTr="0072084D">
        <w:trPr>
          <w:jc w:val="center"/>
        </w:trPr>
        <w:tc>
          <w:tcPr>
            <w:tcW w:w="656" w:type="dxa"/>
            <w:tcMar>
              <w:top w:w="0" w:type="dxa"/>
              <w:bottom w:w="0" w:type="dxa"/>
            </w:tcMar>
          </w:tcPr>
          <w:p w14:paraId="1F6C8BB9" w14:textId="77777777" w:rsidR="007F7BED" w:rsidRPr="00DB5CEB" w:rsidRDefault="007F7BED" w:rsidP="003313C9">
            <w:pPr>
              <w:pStyle w:val="Tabletext"/>
            </w:pPr>
          </w:p>
        </w:tc>
        <w:tc>
          <w:tcPr>
            <w:tcW w:w="806" w:type="dxa"/>
            <w:tcMar>
              <w:top w:w="0" w:type="dxa"/>
              <w:bottom w:w="0" w:type="dxa"/>
            </w:tcMar>
          </w:tcPr>
          <w:p w14:paraId="2238F161" w14:textId="77777777" w:rsidR="007F7BED" w:rsidRPr="00DB5CEB" w:rsidRDefault="007F7BED" w:rsidP="003313C9">
            <w:pPr>
              <w:pStyle w:val="Tabletext"/>
            </w:pPr>
          </w:p>
        </w:tc>
        <w:tc>
          <w:tcPr>
            <w:tcW w:w="953" w:type="dxa"/>
            <w:tcMar>
              <w:top w:w="0" w:type="dxa"/>
              <w:bottom w:w="0" w:type="dxa"/>
            </w:tcMar>
          </w:tcPr>
          <w:p w14:paraId="7D90E06A" w14:textId="77777777" w:rsidR="007F7BED" w:rsidRPr="00DB5CEB" w:rsidRDefault="007F7BED" w:rsidP="003313C9">
            <w:pPr>
              <w:pStyle w:val="Tabletext"/>
            </w:pPr>
            <w:r w:rsidRPr="00DB5CEB">
              <w:t>2b.4.6</w:t>
            </w:r>
          </w:p>
        </w:tc>
        <w:tc>
          <w:tcPr>
            <w:tcW w:w="5445" w:type="dxa"/>
            <w:tcMar>
              <w:top w:w="0" w:type="dxa"/>
              <w:bottom w:w="0" w:type="dxa"/>
            </w:tcMar>
          </w:tcPr>
          <w:p w14:paraId="39FE3BF8" w14:textId="77777777" w:rsidR="007F7BED" w:rsidRPr="00DB5CEB" w:rsidRDefault="007F7BED" w:rsidP="003313C9">
            <w:pPr>
              <w:pStyle w:val="Tabletext"/>
              <w:jc w:val="right"/>
            </w:pPr>
            <w:r w:rsidRPr="00DB5CEB">
              <w:t>Super-refraction; inversions and ducts</w:t>
            </w:r>
          </w:p>
        </w:tc>
        <w:tc>
          <w:tcPr>
            <w:tcW w:w="748" w:type="dxa"/>
            <w:tcMar>
              <w:top w:w="0" w:type="dxa"/>
              <w:bottom w:w="0" w:type="dxa"/>
            </w:tcMar>
          </w:tcPr>
          <w:p w14:paraId="694F5D80" w14:textId="77777777" w:rsidR="007F7BED" w:rsidRPr="00DB5CEB" w:rsidRDefault="007F7BED" w:rsidP="003313C9">
            <w:pPr>
              <w:pStyle w:val="Tabletext"/>
            </w:pPr>
            <w:r w:rsidRPr="00DB5CEB">
              <w:t>1</w:t>
            </w:r>
          </w:p>
        </w:tc>
        <w:tc>
          <w:tcPr>
            <w:tcW w:w="2411" w:type="dxa"/>
            <w:vMerge/>
            <w:tcMar>
              <w:top w:w="0" w:type="dxa"/>
              <w:bottom w:w="0" w:type="dxa"/>
            </w:tcMar>
          </w:tcPr>
          <w:p w14:paraId="24C2F17C" w14:textId="77777777" w:rsidR="007F7BED" w:rsidRPr="00DB5CEB" w:rsidRDefault="007F7BED" w:rsidP="003313C9">
            <w:pPr>
              <w:pStyle w:val="Tabletext"/>
            </w:pPr>
          </w:p>
        </w:tc>
        <w:tc>
          <w:tcPr>
            <w:tcW w:w="2977" w:type="dxa"/>
            <w:vMerge/>
            <w:tcMar>
              <w:top w:w="0" w:type="dxa"/>
              <w:bottom w:w="0" w:type="dxa"/>
            </w:tcMar>
          </w:tcPr>
          <w:p w14:paraId="65B6F0CB" w14:textId="77777777" w:rsidR="007F7BED" w:rsidRPr="00DB5CEB" w:rsidRDefault="007F7BED" w:rsidP="003313C9">
            <w:pPr>
              <w:pStyle w:val="Tabletext"/>
            </w:pPr>
          </w:p>
        </w:tc>
        <w:tc>
          <w:tcPr>
            <w:tcW w:w="645" w:type="dxa"/>
            <w:tcMar>
              <w:top w:w="0" w:type="dxa"/>
              <w:bottom w:w="0" w:type="dxa"/>
            </w:tcMar>
          </w:tcPr>
          <w:p w14:paraId="36409847" w14:textId="77777777" w:rsidR="007F7BED" w:rsidRPr="00DB5CEB" w:rsidRDefault="007F7BED" w:rsidP="003313C9">
            <w:pPr>
              <w:pStyle w:val="Tabletext"/>
            </w:pPr>
            <w:r>
              <w:t>13</w:t>
            </w:r>
          </w:p>
        </w:tc>
      </w:tr>
    </w:tbl>
    <w:p w14:paraId="1F842107" w14:textId="77777777" w:rsidR="00A457E6" w:rsidRPr="00DB5CEB" w:rsidRDefault="00A457E6" w:rsidP="00A457E6">
      <w:pPr>
        <w:sectPr w:rsidR="00A457E6" w:rsidRPr="00DB5CEB" w:rsidSect="00DB7AD1">
          <w:headerReference w:type="even" r:id="rId25"/>
          <w:headerReference w:type="default" r:id="rId26"/>
          <w:footerReference w:type="default" r:id="rId27"/>
          <w:headerReference w:type="first" r:id="rId28"/>
          <w:footerReference w:type="first" r:id="rId29"/>
          <w:pgSz w:w="16838" w:h="11906" w:orient="landscape" w:code="9"/>
          <w:pgMar w:top="1134" w:right="567" w:bottom="1134" w:left="567" w:header="851" w:footer="851" w:gutter="0"/>
          <w:cols w:space="708"/>
          <w:docGrid w:linePitch="360"/>
        </w:sectPr>
      </w:pPr>
    </w:p>
    <w:p w14:paraId="2AF3C56A" w14:textId="77777777" w:rsidR="00A457E6" w:rsidRPr="00DB5CEB" w:rsidRDefault="00A457E6" w:rsidP="00A457E6">
      <w:pPr>
        <w:pStyle w:val="Module"/>
      </w:pPr>
      <w:bookmarkStart w:id="144" w:name="_Toc419881225"/>
      <w:bookmarkStart w:id="145" w:name="_Toc442420996"/>
      <w:bookmarkStart w:id="146" w:name="_Toc442608048"/>
      <w:bookmarkStart w:id="147" w:name="_Toc471895766"/>
      <w:r w:rsidRPr="00DB5CEB">
        <w:lastRenderedPageBreak/>
        <w:t>MODULE 3A</w:t>
      </w:r>
      <w:r w:rsidRPr="00DB5CEB">
        <w:tab/>
        <w:t>AtoN PROVISION, DESIGN AND MANAGEMENT</w:t>
      </w:r>
      <w:bookmarkEnd w:id="144"/>
      <w:bookmarkEnd w:id="145"/>
      <w:bookmarkEnd w:id="146"/>
      <w:bookmarkEnd w:id="147"/>
    </w:p>
    <w:p w14:paraId="64E92C00" w14:textId="77777777" w:rsidR="00A457E6" w:rsidRPr="00DB5CEB" w:rsidRDefault="00A457E6" w:rsidP="00A457E6">
      <w:pPr>
        <w:pStyle w:val="Module"/>
      </w:pPr>
      <w:bookmarkStart w:id="148" w:name="_Toc419881226"/>
      <w:bookmarkStart w:id="149" w:name="_Toc442420997"/>
      <w:bookmarkStart w:id="150" w:name="_Toc442608049"/>
      <w:bookmarkStart w:id="151" w:name="_Toc471895767"/>
      <w:r w:rsidRPr="00DB5CEB">
        <w:t>MODULE 3B</w:t>
      </w:r>
      <w:r w:rsidRPr="00DB5CEB">
        <w:tab/>
        <w:t>MAINTENANCE; CONTRACTS; ENVIRONMENTAL MATTERS; HISTORIC LIGHTHOUSES AND HUMAN RESOURCE ISSUES</w:t>
      </w:r>
      <w:bookmarkEnd w:id="148"/>
      <w:bookmarkEnd w:id="149"/>
      <w:bookmarkEnd w:id="150"/>
      <w:bookmarkEnd w:id="151"/>
    </w:p>
    <w:p w14:paraId="6049FA8D" w14:textId="77777777" w:rsidR="00A457E6" w:rsidRPr="00DB5CEB" w:rsidRDefault="00A457E6" w:rsidP="00DB7AD1">
      <w:pPr>
        <w:pStyle w:val="Heading1"/>
        <w:numPr>
          <w:ilvl w:val="0"/>
          <w:numId w:val="45"/>
        </w:numPr>
      </w:pPr>
      <w:bookmarkStart w:id="152" w:name="_Toc442608050"/>
      <w:bookmarkStart w:id="153" w:name="_Toc471895768"/>
      <w:r w:rsidRPr="00DB5CEB">
        <w:t>INTRODUCTION</w:t>
      </w:r>
      <w:bookmarkEnd w:id="152"/>
      <w:bookmarkEnd w:id="153"/>
    </w:p>
    <w:p w14:paraId="111DEB69" w14:textId="77777777" w:rsidR="00A457E6" w:rsidRPr="00DB5CEB" w:rsidRDefault="00A457E6" w:rsidP="00A457E6">
      <w:pPr>
        <w:pStyle w:val="Heading1separatationline"/>
      </w:pPr>
    </w:p>
    <w:p w14:paraId="43DCDC1C" w14:textId="77777777" w:rsidR="00A457E6" w:rsidRPr="00DB5CEB" w:rsidRDefault="00A457E6" w:rsidP="00A457E6">
      <w:pPr>
        <w:pStyle w:val="BodyText"/>
      </w:pPr>
      <w:r w:rsidRPr="00DB5CEB">
        <w:t>Module 3 is divided into two sections.  Module 3A focuses on obligations imposed on National Competent Authorities under SOLAS Chapter V; the responsibilities of AtoN service providers and the levels of service that they should deliver.</w:t>
      </w:r>
    </w:p>
    <w:p w14:paraId="0AF4E429" w14:textId="77777777" w:rsidR="00A457E6" w:rsidRPr="00DB5CEB" w:rsidRDefault="00A457E6" w:rsidP="00A457E6">
      <w:pPr>
        <w:pStyle w:val="BodyText"/>
      </w:pPr>
      <w:r w:rsidRPr="00DB5CEB">
        <w:t>Module 3B covers five main subject areas, each of which forms an essential element in the management of AtoN service provision.</w:t>
      </w:r>
    </w:p>
    <w:p w14:paraId="6FE19F08" w14:textId="77777777" w:rsidR="00A457E6" w:rsidRPr="00DB5CEB" w:rsidRDefault="00A457E6" w:rsidP="00A457E6">
      <w:pPr>
        <w:pStyle w:val="BodyText"/>
      </w:pPr>
      <w:r w:rsidRPr="00DB5CEB">
        <w:t>Instructors for Module 3A should be fully competent in navigation risk assessment and analysis; in the application of IALA risk management tools and hold an appropriate QMS certificate.  Instructors for Module 3B should hold specialist qualifications recognised by the Accredited Training Organisation or other appropriate International body.  External team-building training should be conducted by a recognised Leadership Organisation.  See Part C 4.1 for further guidance.</w:t>
      </w:r>
    </w:p>
    <w:p w14:paraId="3D9EE134" w14:textId="77777777" w:rsidR="00A457E6" w:rsidRPr="00DB5CEB" w:rsidRDefault="00A457E6" w:rsidP="00DB7AD1">
      <w:pPr>
        <w:pStyle w:val="Heading1"/>
      </w:pPr>
      <w:bookmarkStart w:id="154" w:name="_Toc442608051"/>
      <w:bookmarkStart w:id="155" w:name="_Toc471895769"/>
      <w:r w:rsidRPr="00DB5CEB">
        <w:t>SUBJECT FRAMEWORK</w:t>
      </w:r>
      <w:bookmarkEnd w:id="154"/>
      <w:bookmarkEnd w:id="155"/>
    </w:p>
    <w:p w14:paraId="133265EE" w14:textId="77777777" w:rsidR="00A457E6" w:rsidRPr="00DB5CEB" w:rsidRDefault="00A457E6" w:rsidP="00A457E6">
      <w:pPr>
        <w:pStyle w:val="Heading1separatationline"/>
      </w:pPr>
    </w:p>
    <w:p w14:paraId="0F7D0D5E" w14:textId="77777777" w:rsidR="00A457E6" w:rsidRPr="00DB5CEB" w:rsidRDefault="00A457E6" w:rsidP="00DB7AD1">
      <w:pPr>
        <w:pStyle w:val="Heading2"/>
      </w:pPr>
      <w:bookmarkStart w:id="156" w:name="_Toc442608052"/>
      <w:bookmarkStart w:id="157" w:name="_Toc471895770"/>
      <w:r w:rsidRPr="00DB5CEB">
        <w:t>Scope</w:t>
      </w:r>
      <w:bookmarkEnd w:id="156"/>
      <w:bookmarkEnd w:id="157"/>
    </w:p>
    <w:p w14:paraId="4B768193" w14:textId="77777777" w:rsidR="00A457E6" w:rsidRPr="00DB5CEB" w:rsidRDefault="00A457E6" w:rsidP="00A457E6">
      <w:pPr>
        <w:pStyle w:val="Heading2separationline"/>
      </w:pPr>
    </w:p>
    <w:p w14:paraId="1C55C79C" w14:textId="77777777" w:rsidR="00A457E6" w:rsidRPr="00DB5CEB" w:rsidRDefault="00A457E6" w:rsidP="00A457E6">
      <w:pPr>
        <w:pStyle w:val="BodyText"/>
      </w:pPr>
      <w:r w:rsidRPr="00DB5CEB">
        <w:t>The syllabus for Module 3A requires participants to gain the appropriate level of competence in understanding the role of Competent Authorities and the obligations placed on them by international maritime conventions including the provision of AtoN services to internationally acceptable standards and liaison with regional stakeholders.</w:t>
      </w:r>
    </w:p>
    <w:p w14:paraId="21D77208" w14:textId="77777777" w:rsidR="00A457E6" w:rsidRPr="00DB5CEB" w:rsidRDefault="00A457E6" w:rsidP="00A457E6">
      <w:pPr>
        <w:pStyle w:val="BodyText"/>
      </w:pPr>
      <w:r w:rsidRPr="00DB5CEB">
        <w:t>The syllabus for Module 3B requires participants to gain the appropriate level of competence in contractual procedures; the maintenance and preservation of both new and historic aids to navigation stations and their responsibility to protect the coastal and marine environment.  Participants will also be required to be competent members of a management team.</w:t>
      </w:r>
    </w:p>
    <w:p w14:paraId="613E65E2" w14:textId="77777777" w:rsidR="00A457E6" w:rsidRPr="00DB5CEB" w:rsidRDefault="00A457E6" w:rsidP="00DB7AD1">
      <w:pPr>
        <w:pStyle w:val="Heading2"/>
      </w:pPr>
      <w:bookmarkStart w:id="158" w:name="_Toc442608053"/>
      <w:bookmarkStart w:id="159" w:name="_Toc471895771"/>
      <w:r w:rsidRPr="00DB5CEB">
        <w:t>Aims</w:t>
      </w:r>
      <w:bookmarkEnd w:id="158"/>
      <w:bookmarkEnd w:id="159"/>
    </w:p>
    <w:p w14:paraId="31D78C28" w14:textId="77777777" w:rsidR="00A457E6" w:rsidRPr="00DB5CEB" w:rsidRDefault="00A457E6" w:rsidP="00A457E6">
      <w:pPr>
        <w:pStyle w:val="Heading2separationline"/>
      </w:pPr>
    </w:p>
    <w:p w14:paraId="3528BA71" w14:textId="77777777" w:rsidR="00A457E6" w:rsidRPr="00DB5CEB" w:rsidRDefault="00A457E6" w:rsidP="00A457E6">
      <w:pPr>
        <w:pStyle w:val="BodyText"/>
      </w:pPr>
      <w:r w:rsidRPr="00DB5CEB">
        <w:t>On successful completion of Module 3A, participants will demonstrate the ability to apply internationally acceptable principles of navigation risk analysis to the effective management of AtoN service provision.</w:t>
      </w:r>
    </w:p>
    <w:p w14:paraId="768547B5" w14:textId="77777777" w:rsidR="00A457E6" w:rsidRPr="00DB5CEB" w:rsidRDefault="00A457E6" w:rsidP="00A457E6">
      <w:pPr>
        <w:pStyle w:val="BodyText"/>
      </w:pPr>
      <w:r w:rsidRPr="00DB5CEB">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14:paraId="721CCF9B" w14:textId="77777777" w:rsidR="00A457E6" w:rsidRPr="00DB5CEB" w:rsidRDefault="00A457E6" w:rsidP="00A457E6"/>
    <w:p w14:paraId="56555A07" w14:textId="77777777" w:rsidR="00A457E6" w:rsidRPr="00DB5CEB" w:rsidRDefault="00A457E6" w:rsidP="00A457E6">
      <w:pPr>
        <w:sectPr w:rsidR="00A457E6" w:rsidRPr="00DB5CEB" w:rsidSect="003313C9">
          <w:headerReference w:type="even" r:id="rId30"/>
          <w:headerReference w:type="default" r:id="rId31"/>
          <w:footerReference w:type="default" r:id="rId32"/>
          <w:headerReference w:type="first" r:id="rId33"/>
          <w:footerReference w:type="first" r:id="rId34"/>
          <w:pgSz w:w="11906" w:h="16838" w:code="9"/>
          <w:pgMar w:top="1134" w:right="1134" w:bottom="1134" w:left="1134" w:header="850" w:footer="850" w:gutter="0"/>
          <w:cols w:space="708"/>
          <w:docGrid w:linePitch="360"/>
        </w:sectPr>
      </w:pPr>
    </w:p>
    <w:p w14:paraId="236BADF7" w14:textId="77777777" w:rsidR="00A457E6" w:rsidRPr="00DB5CEB" w:rsidRDefault="00A457E6" w:rsidP="00DB7AD1">
      <w:pPr>
        <w:pStyle w:val="Heading1"/>
      </w:pPr>
      <w:bookmarkStart w:id="160" w:name="_Toc442420998"/>
      <w:bookmarkStart w:id="161" w:name="_Toc442608054"/>
      <w:bookmarkStart w:id="162" w:name="_Toc471895772"/>
      <w:r w:rsidRPr="00DB5CEB">
        <w:lastRenderedPageBreak/>
        <w:t>DETAILED TEACHING SYLLABUS FOR MODULE 3A - AtoN PROVISION, DESIGN AND MANAGEMENT</w:t>
      </w:r>
      <w:bookmarkEnd w:id="160"/>
      <w:bookmarkEnd w:id="161"/>
      <w:bookmarkEnd w:id="162"/>
    </w:p>
    <w:p w14:paraId="74FD9406" w14:textId="77777777" w:rsidR="00A457E6" w:rsidRPr="00DB5CEB" w:rsidRDefault="00A457E6" w:rsidP="00DB7AD1">
      <w:pPr>
        <w:pStyle w:val="Headingseparationline-landscape"/>
      </w:pPr>
    </w:p>
    <w:p w14:paraId="3F24AC55" w14:textId="77777777" w:rsidR="00A457E6" w:rsidRPr="00DB5CEB" w:rsidRDefault="00A457E6" w:rsidP="00A457E6">
      <w:pPr>
        <w:pStyle w:val="Tablecaption"/>
      </w:pPr>
      <w:bookmarkStart w:id="163" w:name="_Toc434431730"/>
      <w:bookmarkStart w:id="164" w:name="_Toc442347377"/>
      <w:bookmarkStart w:id="165" w:name="_Toc471895798"/>
      <w:r w:rsidRPr="00DB5CEB">
        <w:t>Detailed Teaching Syllabus for Module 3A</w:t>
      </w:r>
      <w:bookmarkEnd w:id="163"/>
      <w:bookmarkEnd w:id="164"/>
      <w:bookmarkEnd w:id="165"/>
    </w:p>
    <w:tbl>
      <w:tblPr>
        <w:tblStyle w:val="TableGrid"/>
        <w:tblW w:w="0" w:type="auto"/>
        <w:jc w:val="center"/>
        <w:tblLayout w:type="fixed"/>
        <w:tblLook w:val="04A0" w:firstRow="1" w:lastRow="0" w:firstColumn="1" w:lastColumn="0" w:noHBand="0" w:noVBand="1"/>
      </w:tblPr>
      <w:tblGrid>
        <w:gridCol w:w="709"/>
        <w:gridCol w:w="851"/>
        <w:gridCol w:w="1275"/>
        <w:gridCol w:w="5245"/>
        <w:gridCol w:w="851"/>
        <w:gridCol w:w="2409"/>
        <w:gridCol w:w="2826"/>
        <w:gridCol w:w="860"/>
        <w:gridCol w:w="34"/>
      </w:tblGrid>
      <w:tr w:rsidR="00A457E6" w:rsidRPr="00DB5CEB" w14:paraId="286C360C" w14:textId="77777777" w:rsidTr="00C662C8">
        <w:trPr>
          <w:gridAfter w:val="1"/>
          <w:wAfter w:w="34" w:type="dxa"/>
          <w:cantSplit/>
          <w:trHeight w:val="1330"/>
          <w:tblHeader/>
          <w:jc w:val="center"/>
        </w:trPr>
        <w:tc>
          <w:tcPr>
            <w:tcW w:w="709" w:type="dxa"/>
            <w:tcMar>
              <w:top w:w="0" w:type="dxa"/>
              <w:bottom w:w="0" w:type="dxa"/>
            </w:tcMar>
            <w:textDirection w:val="btLr"/>
          </w:tcPr>
          <w:p w14:paraId="7CF3FFFC" w14:textId="77777777" w:rsidR="00A457E6" w:rsidRPr="00DB5CEB" w:rsidRDefault="00A457E6" w:rsidP="003313C9">
            <w:pPr>
              <w:pStyle w:val="Tableheading"/>
              <w:rPr>
                <w:lang w:val="en-GB"/>
              </w:rPr>
            </w:pPr>
            <w:r w:rsidRPr="00DB5CEB">
              <w:rPr>
                <w:lang w:val="en-GB"/>
              </w:rPr>
              <w:t>Module</w:t>
            </w:r>
          </w:p>
        </w:tc>
        <w:tc>
          <w:tcPr>
            <w:tcW w:w="851" w:type="dxa"/>
            <w:tcMar>
              <w:top w:w="0" w:type="dxa"/>
              <w:bottom w:w="0" w:type="dxa"/>
            </w:tcMar>
            <w:textDirection w:val="btLr"/>
          </w:tcPr>
          <w:p w14:paraId="37B04ED9" w14:textId="77777777" w:rsidR="00A457E6" w:rsidRPr="00DB5CEB" w:rsidRDefault="00A457E6" w:rsidP="003313C9">
            <w:pPr>
              <w:pStyle w:val="Tableheading"/>
              <w:rPr>
                <w:lang w:val="en-GB"/>
              </w:rPr>
            </w:pPr>
            <w:r w:rsidRPr="00DB5CEB">
              <w:rPr>
                <w:lang w:val="en-GB"/>
              </w:rPr>
              <w:t>Element</w:t>
            </w:r>
          </w:p>
        </w:tc>
        <w:tc>
          <w:tcPr>
            <w:tcW w:w="1275" w:type="dxa"/>
            <w:tcMar>
              <w:top w:w="0" w:type="dxa"/>
              <w:bottom w:w="0" w:type="dxa"/>
            </w:tcMar>
            <w:textDirection w:val="btLr"/>
          </w:tcPr>
          <w:p w14:paraId="01CDAEAE" w14:textId="77777777" w:rsidR="00A457E6" w:rsidRPr="00DB5CEB" w:rsidRDefault="00A457E6" w:rsidP="003313C9">
            <w:pPr>
              <w:pStyle w:val="Tableheading"/>
              <w:rPr>
                <w:lang w:val="en-GB"/>
              </w:rPr>
            </w:pPr>
            <w:r w:rsidRPr="00DB5CEB">
              <w:rPr>
                <w:lang w:val="en-GB"/>
              </w:rPr>
              <w:t>Sub-element</w:t>
            </w:r>
          </w:p>
        </w:tc>
        <w:tc>
          <w:tcPr>
            <w:tcW w:w="5245" w:type="dxa"/>
            <w:tcMar>
              <w:top w:w="0" w:type="dxa"/>
              <w:bottom w:w="0" w:type="dxa"/>
            </w:tcMar>
            <w:vAlign w:val="center"/>
          </w:tcPr>
          <w:p w14:paraId="4AB30681" w14:textId="77777777" w:rsidR="00A457E6" w:rsidRPr="00DB5CEB" w:rsidRDefault="00A457E6" w:rsidP="003313C9">
            <w:pPr>
              <w:pStyle w:val="Tableheading"/>
              <w:rPr>
                <w:lang w:val="en-GB"/>
              </w:rPr>
            </w:pPr>
            <w:r w:rsidRPr="00DB5CEB">
              <w:rPr>
                <w:lang w:val="en-GB"/>
              </w:rPr>
              <w:t>Subject</w:t>
            </w:r>
          </w:p>
        </w:tc>
        <w:tc>
          <w:tcPr>
            <w:tcW w:w="851" w:type="dxa"/>
            <w:tcMar>
              <w:top w:w="0" w:type="dxa"/>
              <w:bottom w:w="0" w:type="dxa"/>
            </w:tcMar>
            <w:textDirection w:val="btLr"/>
          </w:tcPr>
          <w:p w14:paraId="510D4CAB" w14:textId="77777777" w:rsidR="00A457E6" w:rsidRPr="00DB5CEB" w:rsidRDefault="00A457E6" w:rsidP="003313C9">
            <w:pPr>
              <w:pStyle w:val="Tableheading"/>
              <w:rPr>
                <w:lang w:val="en-GB"/>
              </w:rPr>
            </w:pPr>
            <w:r w:rsidRPr="00DB5CEB">
              <w:rPr>
                <w:lang w:val="en-GB"/>
              </w:rPr>
              <w:t>Level of Competence</w:t>
            </w:r>
          </w:p>
        </w:tc>
        <w:tc>
          <w:tcPr>
            <w:tcW w:w="2409" w:type="dxa"/>
            <w:tcMar>
              <w:top w:w="0" w:type="dxa"/>
              <w:bottom w:w="0" w:type="dxa"/>
            </w:tcMar>
            <w:vAlign w:val="center"/>
          </w:tcPr>
          <w:p w14:paraId="064329BF"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826" w:type="dxa"/>
            <w:tcMar>
              <w:top w:w="0" w:type="dxa"/>
              <w:bottom w:w="0" w:type="dxa"/>
            </w:tcMar>
            <w:vAlign w:val="center"/>
          </w:tcPr>
          <w:p w14:paraId="59A52DE5" w14:textId="77777777" w:rsidR="00A457E6" w:rsidRPr="00DB5CEB" w:rsidRDefault="00A457E6" w:rsidP="003313C9">
            <w:pPr>
              <w:pStyle w:val="Tableheading"/>
              <w:rPr>
                <w:lang w:val="en-GB"/>
              </w:rPr>
            </w:pPr>
            <w:r w:rsidRPr="00DB5CEB">
              <w:rPr>
                <w:lang w:val="en-GB"/>
              </w:rPr>
              <w:t>References</w:t>
            </w:r>
          </w:p>
          <w:p w14:paraId="30DE9C29" w14:textId="77777777" w:rsidR="00A457E6" w:rsidRPr="00DB5CEB" w:rsidRDefault="00A457E6" w:rsidP="003313C9">
            <w:pPr>
              <w:pStyle w:val="Tableheading"/>
              <w:rPr>
                <w:lang w:val="en-GB"/>
              </w:rPr>
            </w:pPr>
          </w:p>
          <w:p w14:paraId="67198EEF" w14:textId="77777777" w:rsidR="00A457E6" w:rsidRPr="00DB5CEB" w:rsidRDefault="00A457E6" w:rsidP="003313C9">
            <w:pPr>
              <w:pStyle w:val="Tableheading"/>
              <w:rPr>
                <w:lang w:val="en-GB"/>
              </w:rPr>
            </w:pPr>
            <w:r w:rsidRPr="00DB5CEB">
              <w:rPr>
                <w:lang w:val="en-GB"/>
              </w:rPr>
              <w:t>Rec = Recommendation</w:t>
            </w:r>
          </w:p>
          <w:p w14:paraId="5A8D4FF3" w14:textId="77777777" w:rsidR="00A457E6" w:rsidRPr="00DB5CEB" w:rsidRDefault="00A457E6" w:rsidP="003313C9">
            <w:pPr>
              <w:pStyle w:val="Tableheading"/>
              <w:rPr>
                <w:lang w:val="en-GB"/>
              </w:rPr>
            </w:pPr>
            <w:r w:rsidRPr="00DB5CEB">
              <w:rPr>
                <w:lang w:val="en-GB"/>
              </w:rPr>
              <w:t>GL = Guideline</w:t>
            </w:r>
          </w:p>
        </w:tc>
        <w:tc>
          <w:tcPr>
            <w:tcW w:w="860" w:type="dxa"/>
            <w:tcMar>
              <w:top w:w="0" w:type="dxa"/>
              <w:bottom w:w="0" w:type="dxa"/>
            </w:tcMar>
            <w:textDirection w:val="btLr"/>
          </w:tcPr>
          <w:p w14:paraId="7A40F10B" w14:textId="77777777" w:rsidR="00A457E6" w:rsidRPr="00DB5CEB" w:rsidRDefault="00A457E6" w:rsidP="003313C9">
            <w:pPr>
              <w:pStyle w:val="Tableheading"/>
              <w:rPr>
                <w:lang w:val="en-GB"/>
              </w:rPr>
            </w:pPr>
            <w:r w:rsidRPr="00DB5CEB">
              <w:rPr>
                <w:lang w:val="en-GB"/>
              </w:rPr>
              <w:t>Lecture No.</w:t>
            </w:r>
          </w:p>
        </w:tc>
      </w:tr>
      <w:tr w:rsidR="00A457E6" w:rsidRPr="00DB5CEB" w14:paraId="52F74113" w14:textId="77777777" w:rsidTr="003313C9">
        <w:trPr>
          <w:gridAfter w:val="1"/>
          <w:wAfter w:w="34" w:type="dxa"/>
          <w:trHeight w:val="70"/>
          <w:jc w:val="center"/>
        </w:trPr>
        <w:tc>
          <w:tcPr>
            <w:tcW w:w="709" w:type="dxa"/>
            <w:tcMar>
              <w:top w:w="0" w:type="dxa"/>
              <w:bottom w:w="0" w:type="dxa"/>
            </w:tcMar>
          </w:tcPr>
          <w:p w14:paraId="5A62385C" w14:textId="77777777" w:rsidR="00A457E6" w:rsidRPr="00DB5CEB" w:rsidRDefault="00A457E6" w:rsidP="003313C9">
            <w:pPr>
              <w:pStyle w:val="Tabletext"/>
              <w:rPr>
                <w:b/>
              </w:rPr>
            </w:pPr>
            <w:r w:rsidRPr="00DB5CEB">
              <w:rPr>
                <w:b/>
              </w:rPr>
              <w:t>3A</w:t>
            </w:r>
          </w:p>
        </w:tc>
        <w:tc>
          <w:tcPr>
            <w:tcW w:w="851" w:type="dxa"/>
            <w:shd w:val="clear" w:color="auto" w:fill="94D9D5"/>
            <w:tcMar>
              <w:top w:w="0" w:type="dxa"/>
              <w:bottom w:w="0" w:type="dxa"/>
            </w:tcMar>
          </w:tcPr>
          <w:p w14:paraId="0518FEA3" w14:textId="77777777" w:rsidR="00A457E6" w:rsidRPr="00DB5CEB" w:rsidRDefault="00A457E6" w:rsidP="003313C9">
            <w:pPr>
              <w:pStyle w:val="Tabletext"/>
              <w:rPr>
                <w:b/>
              </w:rPr>
            </w:pPr>
          </w:p>
        </w:tc>
        <w:tc>
          <w:tcPr>
            <w:tcW w:w="1275" w:type="dxa"/>
            <w:vMerge w:val="restart"/>
            <w:shd w:val="clear" w:color="auto" w:fill="94D9D5"/>
            <w:tcMar>
              <w:top w:w="0" w:type="dxa"/>
              <w:bottom w:w="0" w:type="dxa"/>
            </w:tcMar>
          </w:tcPr>
          <w:p w14:paraId="2AED6532" w14:textId="77777777" w:rsidR="00A457E6" w:rsidRPr="00DB5CEB" w:rsidRDefault="00A457E6" w:rsidP="003313C9">
            <w:pPr>
              <w:pStyle w:val="Tabletext"/>
              <w:rPr>
                <w:b/>
              </w:rPr>
            </w:pPr>
          </w:p>
        </w:tc>
        <w:tc>
          <w:tcPr>
            <w:tcW w:w="5245" w:type="dxa"/>
            <w:tcMar>
              <w:top w:w="0" w:type="dxa"/>
              <w:bottom w:w="0" w:type="dxa"/>
            </w:tcMar>
          </w:tcPr>
          <w:p w14:paraId="704FE88E" w14:textId="77777777" w:rsidR="00A457E6" w:rsidRPr="00DB5CEB" w:rsidRDefault="00A457E6" w:rsidP="003313C9">
            <w:pPr>
              <w:pStyle w:val="Tabletext"/>
              <w:jc w:val="center"/>
              <w:rPr>
                <w:b/>
              </w:rPr>
            </w:pPr>
            <w:r w:rsidRPr="00DB5CEB">
              <w:rPr>
                <w:b/>
              </w:rPr>
              <w:t>AtoN PROVISION; DESIGN AND MANAGEMENT</w:t>
            </w:r>
          </w:p>
        </w:tc>
        <w:tc>
          <w:tcPr>
            <w:tcW w:w="6946" w:type="dxa"/>
            <w:gridSpan w:val="4"/>
            <w:vMerge w:val="restart"/>
            <w:shd w:val="clear" w:color="auto" w:fill="94D9D5"/>
            <w:tcMar>
              <w:top w:w="0" w:type="dxa"/>
              <w:bottom w:w="0" w:type="dxa"/>
            </w:tcMar>
          </w:tcPr>
          <w:p w14:paraId="44999509" w14:textId="77777777" w:rsidR="00A457E6" w:rsidRPr="00DB5CEB" w:rsidRDefault="00A457E6" w:rsidP="003313C9">
            <w:pPr>
              <w:pStyle w:val="Tabletext"/>
              <w:rPr>
                <w:b/>
              </w:rPr>
            </w:pPr>
          </w:p>
        </w:tc>
      </w:tr>
      <w:tr w:rsidR="00A457E6" w:rsidRPr="00DB5CEB" w14:paraId="0FD911FF" w14:textId="77777777" w:rsidTr="003313C9">
        <w:trPr>
          <w:gridAfter w:val="1"/>
          <w:wAfter w:w="34" w:type="dxa"/>
          <w:jc w:val="center"/>
        </w:trPr>
        <w:tc>
          <w:tcPr>
            <w:tcW w:w="709" w:type="dxa"/>
            <w:tcMar>
              <w:top w:w="0" w:type="dxa"/>
              <w:bottom w:w="0" w:type="dxa"/>
            </w:tcMar>
          </w:tcPr>
          <w:p w14:paraId="728868B1" w14:textId="77777777" w:rsidR="00A457E6" w:rsidRPr="00DB5CEB" w:rsidRDefault="00A457E6" w:rsidP="003313C9">
            <w:pPr>
              <w:pStyle w:val="Tabletext"/>
              <w:rPr>
                <w:b/>
              </w:rPr>
            </w:pPr>
          </w:p>
        </w:tc>
        <w:tc>
          <w:tcPr>
            <w:tcW w:w="851" w:type="dxa"/>
            <w:tcMar>
              <w:top w:w="0" w:type="dxa"/>
              <w:bottom w:w="0" w:type="dxa"/>
            </w:tcMar>
          </w:tcPr>
          <w:p w14:paraId="762532A0" w14:textId="77777777" w:rsidR="00A457E6" w:rsidRPr="00DB5CEB" w:rsidRDefault="00A457E6" w:rsidP="003313C9">
            <w:pPr>
              <w:pStyle w:val="Tabletext"/>
              <w:rPr>
                <w:b/>
              </w:rPr>
            </w:pPr>
            <w:r w:rsidRPr="00DB5CEB">
              <w:rPr>
                <w:b/>
              </w:rPr>
              <w:t>3a.1</w:t>
            </w:r>
          </w:p>
        </w:tc>
        <w:tc>
          <w:tcPr>
            <w:tcW w:w="1275" w:type="dxa"/>
            <w:vMerge/>
            <w:shd w:val="clear" w:color="auto" w:fill="94D9D5"/>
            <w:tcMar>
              <w:top w:w="0" w:type="dxa"/>
              <w:bottom w:w="0" w:type="dxa"/>
            </w:tcMar>
          </w:tcPr>
          <w:p w14:paraId="0C142CB9" w14:textId="77777777" w:rsidR="00A457E6" w:rsidRPr="00DB5CEB" w:rsidRDefault="00A457E6" w:rsidP="003313C9">
            <w:pPr>
              <w:pStyle w:val="Tabletext"/>
              <w:rPr>
                <w:b/>
              </w:rPr>
            </w:pPr>
          </w:p>
        </w:tc>
        <w:tc>
          <w:tcPr>
            <w:tcW w:w="5245" w:type="dxa"/>
            <w:tcMar>
              <w:top w:w="0" w:type="dxa"/>
              <w:bottom w:w="0" w:type="dxa"/>
            </w:tcMar>
          </w:tcPr>
          <w:p w14:paraId="7D046DC6" w14:textId="77777777" w:rsidR="00A457E6" w:rsidRPr="00DB5CEB" w:rsidRDefault="00A457E6" w:rsidP="003313C9">
            <w:pPr>
              <w:pStyle w:val="Tabletext"/>
              <w:rPr>
                <w:b/>
              </w:rPr>
            </w:pPr>
            <w:r w:rsidRPr="00DB5CEB">
              <w:rPr>
                <w:b/>
              </w:rPr>
              <w:t>AtoN Provision</w:t>
            </w:r>
          </w:p>
        </w:tc>
        <w:tc>
          <w:tcPr>
            <w:tcW w:w="6946" w:type="dxa"/>
            <w:gridSpan w:val="4"/>
            <w:vMerge/>
            <w:shd w:val="clear" w:color="auto" w:fill="94D9D5"/>
            <w:tcMar>
              <w:top w:w="0" w:type="dxa"/>
              <w:bottom w:w="0" w:type="dxa"/>
            </w:tcMar>
          </w:tcPr>
          <w:p w14:paraId="2DF44A74" w14:textId="77777777" w:rsidR="00A457E6" w:rsidRPr="00DB5CEB" w:rsidRDefault="00A457E6" w:rsidP="003313C9">
            <w:pPr>
              <w:pStyle w:val="Tabletext"/>
              <w:rPr>
                <w:b/>
              </w:rPr>
            </w:pPr>
          </w:p>
        </w:tc>
      </w:tr>
      <w:tr w:rsidR="00C662C8" w:rsidRPr="00DB5CEB" w14:paraId="2E1916AD" w14:textId="77777777" w:rsidTr="00C662C8">
        <w:trPr>
          <w:gridAfter w:val="1"/>
          <w:wAfter w:w="34" w:type="dxa"/>
          <w:jc w:val="center"/>
        </w:trPr>
        <w:tc>
          <w:tcPr>
            <w:tcW w:w="709" w:type="dxa"/>
            <w:tcMar>
              <w:top w:w="0" w:type="dxa"/>
              <w:bottom w:w="0" w:type="dxa"/>
            </w:tcMar>
          </w:tcPr>
          <w:p w14:paraId="15940C8D" w14:textId="77777777" w:rsidR="00C662C8" w:rsidRPr="00DB5CEB" w:rsidRDefault="00C662C8" w:rsidP="003313C9">
            <w:pPr>
              <w:pStyle w:val="Tabletext"/>
            </w:pPr>
          </w:p>
        </w:tc>
        <w:tc>
          <w:tcPr>
            <w:tcW w:w="851" w:type="dxa"/>
            <w:tcMar>
              <w:top w:w="0" w:type="dxa"/>
              <w:bottom w:w="0" w:type="dxa"/>
            </w:tcMar>
          </w:tcPr>
          <w:p w14:paraId="6BB23771" w14:textId="77777777" w:rsidR="00C662C8" w:rsidRPr="00DB5CEB" w:rsidRDefault="00C662C8" w:rsidP="003313C9">
            <w:pPr>
              <w:pStyle w:val="Tabletext"/>
            </w:pPr>
          </w:p>
        </w:tc>
        <w:tc>
          <w:tcPr>
            <w:tcW w:w="1275" w:type="dxa"/>
            <w:tcMar>
              <w:top w:w="0" w:type="dxa"/>
              <w:bottom w:w="0" w:type="dxa"/>
            </w:tcMar>
          </w:tcPr>
          <w:p w14:paraId="2F05C910" w14:textId="77777777" w:rsidR="00C662C8" w:rsidRPr="00DB5CEB" w:rsidRDefault="00C662C8" w:rsidP="003313C9">
            <w:pPr>
              <w:pStyle w:val="Tabletext"/>
            </w:pPr>
            <w:r w:rsidRPr="00DB5CEB">
              <w:t>3a.1.1</w:t>
            </w:r>
          </w:p>
        </w:tc>
        <w:tc>
          <w:tcPr>
            <w:tcW w:w="5245" w:type="dxa"/>
            <w:tcMar>
              <w:top w:w="0" w:type="dxa"/>
              <w:bottom w:w="0" w:type="dxa"/>
            </w:tcMar>
          </w:tcPr>
          <w:p w14:paraId="0BFF2A94" w14:textId="77777777" w:rsidR="00C662C8" w:rsidRPr="00DB5CEB" w:rsidRDefault="00C662C8" w:rsidP="003313C9">
            <w:pPr>
              <w:pStyle w:val="Tabletext"/>
              <w:jc w:val="right"/>
            </w:pPr>
            <w:r w:rsidRPr="00DB5CEB">
              <w:t>International Criteria for AtoN service provision</w:t>
            </w:r>
          </w:p>
        </w:tc>
        <w:tc>
          <w:tcPr>
            <w:tcW w:w="851" w:type="dxa"/>
            <w:tcMar>
              <w:top w:w="0" w:type="dxa"/>
              <w:bottom w:w="0" w:type="dxa"/>
            </w:tcMar>
          </w:tcPr>
          <w:p w14:paraId="57113958" w14:textId="77777777" w:rsidR="00C662C8" w:rsidRPr="00DB5CEB" w:rsidRDefault="00C662C8" w:rsidP="003313C9">
            <w:pPr>
              <w:pStyle w:val="Tabletext"/>
            </w:pPr>
            <w:r w:rsidRPr="00DB5CEB">
              <w:t>3</w:t>
            </w:r>
          </w:p>
        </w:tc>
        <w:tc>
          <w:tcPr>
            <w:tcW w:w="2409" w:type="dxa"/>
            <w:tcMar>
              <w:top w:w="0" w:type="dxa"/>
              <w:bottom w:w="0" w:type="dxa"/>
            </w:tcMar>
          </w:tcPr>
          <w:p w14:paraId="4AD1CD0B" w14:textId="77777777" w:rsidR="00C662C8" w:rsidRPr="00DB5CEB" w:rsidRDefault="00C662C8" w:rsidP="00C662C8">
            <w:pPr>
              <w:pStyle w:val="Tabletext"/>
            </w:pPr>
            <w:r w:rsidRPr="00DB5CEB">
              <w:t xml:space="preserve">List of national and regional stakeholders </w:t>
            </w:r>
          </w:p>
        </w:tc>
        <w:tc>
          <w:tcPr>
            <w:tcW w:w="2826" w:type="dxa"/>
            <w:tcMar>
              <w:top w:w="0" w:type="dxa"/>
              <w:bottom w:w="0" w:type="dxa"/>
            </w:tcMar>
          </w:tcPr>
          <w:p w14:paraId="6DB4044C" w14:textId="77777777" w:rsidR="00C662C8" w:rsidRPr="00DB5CEB" w:rsidRDefault="00C662C8" w:rsidP="003313C9">
            <w:pPr>
              <w:pStyle w:val="Tabletext"/>
            </w:pPr>
            <w:r w:rsidRPr="00DB5CEB">
              <w:t>Review of Module 1</w:t>
            </w:r>
          </w:p>
          <w:p w14:paraId="2E15C7A1" w14:textId="77777777" w:rsidR="00C662C8" w:rsidRPr="00DB5CEB" w:rsidRDefault="00C662C8" w:rsidP="00C662C8">
            <w:pPr>
              <w:pStyle w:val="Tabletext"/>
            </w:pPr>
            <w:r w:rsidRPr="00DB5CEB">
              <w:t>NAVGUIDE 8.1; 8.2</w:t>
            </w:r>
          </w:p>
        </w:tc>
        <w:tc>
          <w:tcPr>
            <w:tcW w:w="860" w:type="dxa"/>
            <w:tcMar>
              <w:top w:w="0" w:type="dxa"/>
              <w:bottom w:w="0" w:type="dxa"/>
            </w:tcMar>
            <w:vAlign w:val="center"/>
          </w:tcPr>
          <w:p w14:paraId="1498343F" w14:textId="77777777" w:rsidR="00C662C8" w:rsidRPr="00DB5CEB" w:rsidRDefault="00C662C8" w:rsidP="003313C9">
            <w:pPr>
              <w:pStyle w:val="Tabletext"/>
            </w:pPr>
            <w:r w:rsidRPr="00DB5CEB">
              <w:t>14</w:t>
            </w:r>
          </w:p>
        </w:tc>
      </w:tr>
      <w:tr w:rsidR="00C662C8" w:rsidRPr="00DB5CEB" w14:paraId="198F5F37" w14:textId="77777777" w:rsidTr="00C662C8">
        <w:trPr>
          <w:gridAfter w:val="1"/>
          <w:wAfter w:w="34" w:type="dxa"/>
          <w:trHeight w:val="115"/>
          <w:jc w:val="center"/>
        </w:trPr>
        <w:tc>
          <w:tcPr>
            <w:tcW w:w="709" w:type="dxa"/>
            <w:tcMar>
              <w:top w:w="0" w:type="dxa"/>
              <w:bottom w:w="0" w:type="dxa"/>
            </w:tcMar>
          </w:tcPr>
          <w:p w14:paraId="1387B0C2" w14:textId="77777777" w:rsidR="00C662C8" w:rsidRPr="00DB5CEB" w:rsidRDefault="00C662C8" w:rsidP="003313C9">
            <w:pPr>
              <w:pStyle w:val="Tabletext"/>
            </w:pPr>
          </w:p>
        </w:tc>
        <w:tc>
          <w:tcPr>
            <w:tcW w:w="851" w:type="dxa"/>
            <w:tcMar>
              <w:top w:w="0" w:type="dxa"/>
              <w:bottom w:w="0" w:type="dxa"/>
            </w:tcMar>
          </w:tcPr>
          <w:p w14:paraId="5794C802" w14:textId="77777777" w:rsidR="00C662C8" w:rsidRPr="00DB5CEB" w:rsidRDefault="00C662C8" w:rsidP="003313C9">
            <w:pPr>
              <w:pStyle w:val="Tabletext"/>
            </w:pPr>
          </w:p>
        </w:tc>
        <w:tc>
          <w:tcPr>
            <w:tcW w:w="1275" w:type="dxa"/>
            <w:tcMar>
              <w:top w:w="0" w:type="dxa"/>
              <w:bottom w:w="0" w:type="dxa"/>
            </w:tcMar>
          </w:tcPr>
          <w:p w14:paraId="01C9E426" w14:textId="77777777" w:rsidR="00C662C8" w:rsidRPr="00DB5CEB" w:rsidRDefault="00C662C8" w:rsidP="003313C9">
            <w:pPr>
              <w:pStyle w:val="Tabletext"/>
            </w:pPr>
            <w:r w:rsidRPr="00DB5CEB">
              <w:t>3a.1.2</w:t>
            </w:r>
          </w:p>
        </w:tc>
        <w:tc>
          <w:tcPr>
            <w:tcW w:w="5245" w:type="dxa"/>
            <w:tcMar>
              <w:top w:w="0" w:type="dxa"/>
              <w:bottom w:w="0" w:type="dxa"/>
            </w:tcMar>
          </w:tcPr>
          <w:p w14:paraId="39423D1A" w14:textId="77777777" w:rsidR="00C662C8" w:rsidRPr="00DB5CEB" w:rsidRDefault="00C662C8" w:rsidP="003313C9">
            <w:pPr>
              <w:pStyle w:val="Tabletext"/>
              <w:jc w:val="right"/>
            </w:pPr>
            <w:r w:rsidRPr="00DB5CEB">
              <w:t>SOLAS Chapter V Regulation 13</w:t>
            </w:r>
          </w:p>
        </w:tc>
        <w:tc>
          <w:tcPr>
            <w:tcW w:w="851" w:type="dxa"/>
            <w:tcMar>
              <w:top w:w="0" w:type="dxa"/>
              <w:bottom w:w="0" w:type="dxa"/>
            </w:tcMar>
          </w:tcPr>
          <w:p w14:paraId="3D2EEA3C" w14:textId="77777777" w:rsidR="00C662C8" w:rsidRPr="00DB5CEB" w:rsidRDefault="00C662C8" w:rsidP="003313C9">
            <w:pPr>
              <w:pStyle w:val="Tabletext"/>
            </w:pPr>
            <w:r w:rsidRPr="00DB5CEB">
              <w:t>4</w:t>
            </w:r>
          </w:p>
        </w:tc>
        <w:tc>
          <w:tcPr>
            <w:tcW w:w="2409" w:type="dxa"/>
            <w:tcMar>
              <w:top w:w="0" w:type="dxa"/>
              <w:bottom w:w="0" w:type="dxa"/>
            </w:tcMar>
          </w:tcPr>
          <w:p w14:paraId="4BDCDDD5" w14:textId="77777777" w:rsidR="00C662C8" w:rsidRPr="00DB5CEB" w:rsidRDefault="00C662C8" w:rsidP="003313C9">
            <w:pPr>
              <w:pStyle w:val="Tabletext"/>
            </w:pPr>
            <w:r w:rsidRPr="00DB5CEB">
              <w:t>compilation exercise</w:t>
            </w:r>
          </w:p>
        </w:tc>
        <w:tc>
          <w:tcPr>
            <w:tcW w:w="2826" w:type="dxa"/>
            <w:tcMar>
              <w:top w:w="0" w:type="dxa"/>
              <w:bottom w:w="0" w:type="dxa"/>
            </w:tcMar>
          </w:tcPr>
          <w:p w14:paraId="73370CA4" w14:textId="77777777" w:rsidR="00C662C8" w:rsidRPr="00DB5CEB" w:rsidRDefault="00C662C8" w:rsidP="003313C9">
            <w:pPr>
              <w:pStyle w:val="Tabletext"/>
            </w:pPr>
          </w:p>
        </w:tc>
        <w:tc>
          <w:tcPr>
            <w:tcW w:w="860" w:type="dxa"/>
            <w:tcMar>
              <w:top w:w="0" w:type="dxa"/>
              <w:bottom w:w="0" w:type="dxa"/>
            </w:tcMar>
          </w:tcPr>
          <w:p w14:paraId="21ECEEBC" w14:textId="77777777" w:rsidR="00C662C8" w:rsidRPr="00DB5CEB" w:rsidRDefault="00C662C8" w:rsidP="003313C9">
            <w:pPr>
              <w:pStyle w:val="Tabletext"/>
            </w:pPr>
            <w:r>
              <w:t>14</w:t>
            </w:r>
          </w:p>
        </w:tc>
      </w:tr>
      <w:tr w:rsidR="00C662C8" w:rsidRPr="00DB5CEB" w14:paraId="0C97DC0C" w14:textId="77777777" w:rsidTr="000A7C83">
        <w:trPr>
          <w:gridAfter w:val="1"/>
          <w:wAfter w:w="34" w:type="dxa"/>
          <w:jc w:val="center"/>
        </w:trPr>
        <w:tc>
          <w:tcPr>
            <w:tcW w:w="709" w:type="dxa"/>
            <w:tcMar>
              <w:top w:w="0" w:type="dxa"/>
              <w:bottom w:w="0" w:type="dxa"/>
            </w:tcMar>
          </w:tcPr>
          <w:p w14:paraId="2C448E4F" w14:textId="77777777" w:rsidR="00C662C8" w:rsidRPr="00DB5CEB" w:rsidRDefault="00C662C8" w:rsidP="003313C9">
            <w:pPr>
              <w:pStyle w:val="Tabletext"/>
              <w:rPr>
                <w:b/>
              </w:rPr>
            </w:pPr>
          </w:p>
        </w:tc>
        <w:tc>
          <w:tcPr>
            <w:tcW w:w="851" w:type="dxa"/>
            <w:tcMar>
              <w:top w:w="0" w:type="dxa"/>
              <w:bottom w:w="0" w:type="dxa"/>
            </w:tcMar>
          </w:tcPr>
          <w:p w14:paraId="5D14318F" w14:textId="77777777" w:rsidR="00C662C8" w:rsidRPr="00DB5CEB" w:rsidRDefault="00C662C8" w:rsidP="003313C9">
            <w:pPr>
              <w:pStyle w:val="Tabletext"/>
              <w:rPr>
                <w:b/>
              </w:rPr>
            </w:pPr>
            <w:r w:rsidRPr="00DB5CEB">
              <w:rPr>
                <w:b/>
              </w:rPr>
              <w:t>3a.2</w:t>
            </w:r>
          </w:p>
        </w:tc>
        <w:tc>
          <w:tcPr>
            <w:tcW w:w="1275" w:type="dxa"/>
            <w:shd w:val="clear" w:color="auto" w:fill="94D9D5"/>
            <w:tcMar>
              <w:top w:w="0" w:type="dxa"/>
              <w:bottom w:w="0" w:type="dxa"/>
            </w:tcMar>
          </w:tcPr>
          <w:p w14:paraId="6ABE1203" w14:textId="77777777" w:rsidR="00C662C8" w:rsidRPr="00DB5CEB" w:rsidRDefault="00C662C8" w:rsidP="003313C9">
            <w:pPr>
              <w:pStyle w:val="Tabletext"/>
              <w:rPr>
                <w:b/>
              </w:rPr>
            </w:pPr>
          </w:p>
        </w:tc>
        <w:tc>
          <w:tcPr>
            <w:tcW w:w="5245" w:type="dxa"/>
            <w:tcMar>
              <w:top w:w="0" w:type="dxa"/>
              <w:bottom w:w="0" w:type="dxa"/>
            </w:tcMar>
          </w:tcPr>
          <w:p w14:paraId="18C5FFD8" w14:textId="77777777" w:rsidR="00C662C8" w:rsidRPr="00DB5CEB" w:rsidRDefault="00C662C8" w:rsidP="003313C9">
            <w:pPr>
              <w:pStyle w:val="Tabletext"/>
              <w:rPr>
                <w:b/>
              </w:rPr>
            </w:pPr>
            <w:r w:rsidRPr="00DB5CEB">
              <w:rPr>
                <w:b/>
              </w:rPr>
              <w:t>National (Competent) Authorities</w:t>
            </w:r>
          </w:p>
        </w:tc>
        <w:tc>
          <w:tcPr>
            <w:tcW w:w="6946" w:type="dxa"/>
            <w:gridSpan w:val="4"/>
            <w:shd w:val="clear" w:color="auto" w:fill="94D9D5"/>
            <w:tcMar>
              <w:top w:w="0" w:type="dxa"/>
              <w:bottom w:w="0" w:type="dxa"/>
            </w:tcMar>
          </w:tcPr>
          <w:p w14:paraId="7EF4B384" w14:textId="77777777" w:rsidR="00C662C8" w:rsidRPr="00DB5CEB" w:rsidRDefault="00C662C8" w:rsidP="003313C9">
            <w:pPr>
              <w:pStyle w:val="Tabletext"/>
              <w:rPr>
                <w:b/>
              </w:rPr>
            </w:pPr>
          </w:p>
        </w:tc>
      </w:tr>
      <w:tr w:rsidR="00C662C8" w:rsidRPr="00DB5CEB" w14:paraId="540082C6" w14:textId="77777777" w:rsidTr="00C662C8">
        <w:trPr>
          <w:gridAfter w:val="1"/>
          <w:wAfter w:w="34" w:type="dxa"/>
          <w:jc w:val="center"/>
        </w:trPr>
        <w:tc>
          <w:tcPr>
            <w:tcW w:w="709" w:type="dxa"/>
            <w:tcMar>
              <w:top w:w="0" w:type="dxa"/>
              <w:bottom w:w="0" w:type="dxa"/>
            </w:tcMar>
          </w:tcPr>
          <w:p w14:paraId="38E16D09" w14:textId="77777777" w:rsidR="00C662C8" w:rsidRPr="00DB5CEB" w:rsidRDefault="00C662C8" w:rsidP="003313C9">
            <w:pPr>
              <w:pStyle w:val="Tabletext"/>
            </w:pPr>
          </w:p>
        </w:tc>
        <w:tc>
          <w:tcPr>
            <w:tcW w:w="851" w:type="dxa"/>
            <w:tcMar>
              <w:top w:w="0" w:type="dxa"/>
              <w:bottom w:w="0" w:type="dxa"/>
            </w:tcMar>
          </w:tcPr>
          <w:p w14:paraId="3B20C058" w14:textId="77777777" w:rsidR="00C662C8" w:rsidRPr="00DB5CEB" w:rsidRDefault="00C662C8" w:rsidP="003313C9">
            <w:pPr>
              <w:pStyle w:val="Tabletext"/>
            </w:pPr>
          </w:p>
        </w:tc>
        <w:tc>
          <w:tcPr>
            <w:tcW w:w="1275" w:type="dxa"/>
            <w:tcMar>
              <w:top w:w="0" w:type="dxa"/>
              <w:bottom w:w="0" w:type="dxa"/>
            </w:tcMar>
          </w:tcPr>
          <w:p w14:paraId="727FD425" w14:textId="77777777" w:rsidR="00C662C8" w:rsidRPr="00DB5CEB" w:rsidRDefault="00C662C8" w:rsidP="003313C9">
            <w:pPr>
              <w:pStyle w:val="Tabletext"/>
            </w:pPr>
            <w:r w:rsidRPr="00DB5CEB">
              <w:t>3a.2.1</w:t>
            </w:r>
          </w:p>
        </w:tc>
        <w:tc>
          <w:tcPr>
            <w:tcW w:w="5245" w:type="dxa"/>
            <w:tcMar>
              <w:top w:w="0" w:type="dxa"/>
              <w:bottom w:w="0" w:type="dxa"/>
            </w:tcMar>
          </w:tcPr>
          <w:p w14:paraId="2CFA8A07" w14:textId="77777777" w:rsidR="00C662C8" w:rsidRPr="00DB5CEB" w:rsidRDefault="00C662C8" w:rsidP="003313C9">
            <w:pPr>
              <w:pStyle w:val="Tabletext"/>
              <w:jc w:val="right"/>
            </w:pPr>
            <w:r w:rsidRPr="00DB5CEB">
              <w:t>The role of the National or Competent Authority</w:t>
            </w:r>
          </w:p>
        </w:tc>
        <w:tc>
          <w:tcPr>
            <w:tcW w:w="851" w:type="dxa"/>
            <w:tcMar>
              <w:top w:w="0" w:type="dxa"/>
              <w:bottom w:w="0" w:type="dxa"/>
            </w:tcMar>
          </w:tcPr>
          <w:p w14:paraId="228DE851" w14:textId="77777777" w:rsidR="00C662C8" w:rsidRPr="00DB5CEB" w:rsidRDefault="00C662C8" w:rsidP="003313C9">
            <w:pPr>
              <w:pStyle w:val="Tabletext"/>
            </w:pPr>
            <w:r w:rsidRPr="00DB5CEB">
              <w:t>3</w:t>
            </w:r>
          </w:p>
        </w:tc>
        <w:tc>
          <w:tcPr>
            <w:tcW w:w="2409" w:type="dxa"/>
            <w:tcMar>
              <w:top w:w="0" w:type="dxa"/>
              <w:bottom w:w="0" w:type="dxa"/>
            </w:tcMar>
          </w:tcPr>
          <w:p w14:paraId="391620A0" w14:textId="77777777" w:rsidR="00C662C8" w:rsidRPr="00DB5CEB" w:rsidRDefault="00C662C8" w:rsidP="003313C9">
            <w:pPr>
              <w:pStyle w:val="Tabletext"/>
            </w:pPr>
            <w:r w:rsidRPr="00DB5CEB">
              <w:t>Visit key stakeholder(s)</w:t>
            </w:r>
          </w:p>
        </w:tc>
        <w:tc>
          <w:tcPr>
            <w:tcW w:w="2826" w:type="dxa"/>
            <w:tcMar>
              <w:top w:w="0" w:type="dxa"/>
              <w:bottom w:w="0" w:type="dxa"/>
            </w:tcMar>
          </w:tcPr>
          <w:p w14:paraId="20EE729E" w14:textId="77777777" w:rsidR="00C662C8" w:rsidRPr="00DB5CEB" w:rsidRDefault="00C662C8" w:rsidP="003313C9">
            <w:pPr>
              <w:pStyle w:val="Tabletext"/>
            </w:pPr>
            <w:r w:rsidRPr="00DB5CEB">
              <w:t>IALA GL 1079 and 1005</w:t>
            </w:r>
          </w:p>
        </w:tc>
        <w:tc>
          <w:tcPr>
            <w:tcW w:w="860" w:type="dxa"/>
            <w:tcMar>
              <w:top w:w="0" w:type="dxa"/>
              <w:bottom w:w="0" w:type="dxa"/>
            </w:tcMar>
          </w:tcPr>
          <w:p w14:paraId="76AFDEBA" w14:textId="77777777" w:rsidR="00C662C8" w:rsidRPr="00DB5CEB" w:rsidRDefault="00C662C8" w:rsidP="003313C9">
            <w:pPr>
              <w:pStyle w:val="Tabletext"/>
            </w:pPr>
            <w:r>
              <w:t>14</w:t>
            </w:r>
          </w:p>
        </w:tc>
      </w:tr>
      <w:tr w:rsidR="00C662C8" w:rsidRPr="00DB5CEB" w14:paraId="0660FCEC" w14:textId="77777777" w:rsidTr="00C662C8">
        <w:trPr>
          <w:gridAfter w:val="1"/>
          <w:wAfter w:w="34" w:type="dxa"/>
          <w:trHeight w:val="396"/>
          <w:jc w:val="center"/>
        </w:trPr>
        <w:tc>
          <w:tcPr>
            <w:tcW w:w="709" w:type="dxa"/>
            <w:tcMar>
              <w:top w:w="0" w:type="dxa"/>
              <w:bottom w:w="0" w:type="dxa"/>
            </w:tcMar>
          </w:tcPr>
          <w:p w14:paraId="32A5D3DA" w14:textId="77777777" w:rsidR="00C662C8" w:rsidRPr="00DB5CEB" w:rsidRDefault="00C662C8" w:rsidP="003313C9">
            <w:pPr>
              <w:pStyle w:val="Tabletext"/>
            </w:pPr>
          </w:p>
        </w:tc>
        <w:tc>
          <w:tcPr>
            <w:tcW w:w="851" w:type="dxa"/>
            <w:tcMar>
              <w:top w:w="0" w:type="dxa"/>
              <w:bottom w:w="0" w:type="dxa"/>
            </w:tcMar>
          </w:tcPr>
          <w:p w14:paraId="1EBD1795" w14:textId="77777777" w:rsidR="00C662C8" w:rsidRPr="00DB5CEB" w:rsidRDefault="00C662C8" w:rsidP="003313C9">
            <w:pPr>
              <w:pStyle w:val="Tabletext"/>
            </w:pPr>
          </w:p>
        </w:tc>
        <w:tc>
          <w:tcPr>
            <w:tcW w:w="1275" w:type="dxa"/>
            <w:tcMar>
              <w:top w:w="0" w:type="dxa"/>
              <w:bottom w:w="0" w:type="dxa"/>
            </w:tcMar>
          </w:tcPr>
          <w:p w14:paraId="573E6A3F" w14:textId="77777777" w:rsidR="00C662C8" w:rsidRPr="00DB5CEB" w:rsidRDefault="00C662C8" w:rsidP="003313C9">
            <w:pPr>
              <w:pStyle w:val="Tabletext"/>
            </w:pPr>
            <w:r w:rsidRPr="00DB5CEB">
              <w:t>3a.2.2</w:t>
            </w:r>
          </w:p>
        </w:tc>
        <w:tc>
          <w:tcPr>
            <w:tcW w:w="5245" w:type="dxa"/>
            <w:tcMar>
              <w:top w:w="0" w:type="dxa"/>
              <w:bottom w:w="0" w:type="dxa"/>
            </w:tcMar>
          </w:tcPr>
          <w:p w14:paraId="107ED8CB" w14:textId="77777777" w:rsidR="00C662C8" w:rsidRPr="00DB5CEB" w:rsidRDefault="00C662C8" w:rsidP="003313C9">
            <w:pPr>
              <w:pStyle w:val="Tabletext"/>
              <w:jc w:val="right"/>
            </w:pPr>
            <w:r w:rsidRPr="00DB5CEB">
              <w:t>Regional stakeholders</w:t>
            </w:r>
          </w:p>
        </w:tc>
        <w:tc>
          <w:tcPr>
            <w:tcW w:w="851" w:type="dxa"/>
            <w:tcMar>
              <w:top w:w="0" w:type="dxa"/>
              <w:bottom w:w="0" w:type="dxa"/>
            </w:tcMar>
          </w:tcPr>
          <w:p w14:paraId="6D4F986B" w14:textId="77777777" w:rsidR="00C662C8" w:rsidRPr="00DB5CEB" w:rsidRDefault="00C662C8" w:rsidP="003313C9">
            <w:pPr>
              <w:pStyle w:val="Tabletext"/>
            </w:pPr>
            <w:r w:rsidRPr="00DB5CEB">
              <w:t>2</w:t>
            </w:r>
          </w:p>
        </w:tc>
        <w:tc>
          <w:tcPr>
            <w:tcW w:w="2409" w:type="dxa"/>
            <w:tcMar>
              <w:top w:w="0" w:type="dxa"/>
              <w:bottom w:w="0" w:type="dxa"/>
            </w:tcMar>
          </w:tcPr>
          <w:p w14:paraId="21973550" w14:textId="77777777" w:rsidR="00C662C8" w:rsidRPr="00DB5CEB" w:rsidRDefault="00C662C8" w:rsidP="003313C9">
            <w:pPr>
              <w:pStyle w:val="Tabletext"/>
            </w:pPr>
          </w:p>
        </w:tc>
        <w:tc>
          <w:tcPr>
            <w:tcW w:w="2826" w:type="dxa"/>
            <w:tcMar>
              <w:top w:w="0" w:type="dxa"/>
              <w:bottom w:w="0" w:type="dxa"/>
            </w:tcMar>
          </w:tcPr>
          <w:p w14:paraId="40E4FC07" w14:textId="77777777" w:rsidR="00C662C8" w:rsidRPr="00DB5CEB" w:rsidRDefault="00C662C8" w:rsidP="003313C9">
            <w:pPr>
              <w:pStyle w:val="Tabletext"/>
            </w:pPr>
            <w:r w:rsidRPr="00DB5CEB">
              <w:t>ALA Rec V-102</w:t>
            </w:r>
          </w:p>
        </w:tc>
        <w:tc>
          <w:tcPr>
            <w:tcW w:w="860" w:type="dxa"/>
            <w:tcMar>
              <w:top w:w="0" w:type="dxa"/>
              <w:bottom w:w="0" w:type="dxa"/>
            </w:tcMar>
          </w:tcPr>
          <w:p w14:paraId="2BA57AB3" w14:textId="77777777" w:rsidR="00C662C8" w:rsidRPr="00DB5CEB" w:rsidRDefault="00C662C8" w:rsidP="003313C9">
            <w:pPr>
              <w:pStyle w:val="Tabletext"/>
            </w:pPr>
            <w:r>
              <w:t>14</w:t>
            </w:r>
          </w:p>
        </w:tc>
      </w:tr>
      <w:tr w:rsidR="00C662C8" w:rsidRPr="00DB5CEB" w14:paraId="468B9274" w14:textId="77777777" w:rsidTr="00C662C8">
        <w:trPr>
          <w:gridAfter w:val="1"/>
          <w:wAfter w:w="34" w:type="dxa"/>
          <w:jc w:val="center"/>
        </w:trPr>
        <w:tc>
          <w:tcPr>
            <w:tcW w:w="709" w:type="dxa"/>
            <w:tcMar>
              <w:top w:w="0" w:type="dxa"/>
              <w:bottom w:w="0" w:type="dxa"/>
            </w:tcMar>
          </w:tcPr>
          <w:p w14:paraId="51D39FAF" w14:textId="77777777" w:rsidR="00C662C8" w:rsidRPr="00DB5CEB" w:rsidRDefault="00C662C8" w:rsidP="003313C9">
            <w:pPr>
              <w:pStyle w:val="Tabletext"/>
            </w:pPr>
          </w:p>
        </w:tc>
        <w:tc>
          <w:tcPr>
            <w:tcW w:w="851" w:type="dxa"/>
            <w:tcMar>
              <w:top w:w="0" w:type="dxa"/>
              <w:bottom w:w="0" w:type="dxa"/>
            </w:tcMar>
          </w:tcPr>
          <w:p w14:paraId="3EA1CE06" w14:textId="77777777" w:rsidR="00C662C8" w:rsidRPr="00DB5CEB" w:rsidRDefault="00C662C8" w:rsidP="003313C9">
            <w:pPr>
              <w:pStyle w:val="Tabletext"/>
            </w:pPr>
          </w:p>
        </w:tc>
        <w:tc>
          <w:tcPr>
            <w:tcW w:w="1275" w:type="dxa"/>
            <w:tcMar>
              <w:top w:w="0" w:type="dxa"/>
              <w:bottom w:w="0" w:type="dxa"/>
            </w:tcMar>
          </w:tcPr>
          <w:p w14:paraId="606980AA" w14:textId="77777777" w:rsidR="00C662C8" w:rsidRPr="00DB5CEB" w:rsidRDefault="00C662C8" w:rsidP="003313C9">
            <w:pPr>
              <w:pStyle w:val="Tabletext"/>
            </w:pPr>
            <w:r w:rsidRPr="00DB5CEB">
              <w:t>3a.2.3</w:t>
            </w:r>
          </w:p>
        </w:tc>
        <w:tc>
          <w:tcPr>
            <w:tcW w:w="5245" w:type="dxa"/>
            <w:tcMar>
              <w:top w:w="0" w:type="dxa"/>
              <w:bottom w:w="0" w:type="dxa"/>
            </w:tcMar>
          </w:tcPr>
          <w:p w14:paraId="4A79D459" w14:textId="77777777" w:rsidR="00C662C8" w:rsidRPr="00DB5CEB" w:rsidRDefault="00C662C8" w:rsidP="003313C9">
            <w:pPr>
              <w:pStyle w:val="Tabletext"/>
              <w:jc w:val="right"/>
            </w:pPr>
            <w:r w:rsidRPr="00DB5CEB">
              <w:t>The State and User-Pays principles</w:t>
            </w:r>
          </w:p>
        </w:tc>
        <w:tc>
          <w:tcPr>
            <w:tcW w:w="851" w:type="dxa"/>
            <w:tcMar>
              <w:top w:w="0" w:type="dxa"/>
              <w:bottom w:w="0" w:type="dxa"/>
            </w:tcMar>
          </w:tcPr>
          <w:p w14:paraId="3ED424F6" w14:textId="77777777" w:rsidR="00C662C8" w:rsidRPr="00DB5CEB" w:rsidRDefault="00C662C8" w:rsidP="003313C9">
            <w:pPr>
              <w:pStyle w:val="Tabletext"/>
            </w:pPr>
            <w:r w:rsidRPr="00DB5CEB">
              <w:t>2</w:t>
            </w:r>
          </w:p>
        </w:tc>
        <w:tc>
          <w:tcPr>
            <w:tcW w:w="2409" w:type="dxa"/>
            <w:tcMar>
              <w:top w:w="0" w:type="dxa"/>
              <w:bottom w:w="0" w:type="dxa"/>
            </w:tcMar>
          </w:tcPr>
          <w:p w14:paraId="6B9AC7E8" w14:textId="77777777" w:rsidR="00C662C8" w:rsidRPr="00DB5CEB" w:rsidRDefault="00C662C8" w:rsidP="003313C9">
            <w:pPr>
              <w:pStyle w:val="Tabletext"/>
            </w:pPr>
          </w:p>
        </w:tc>
        <w:tc>
          <w:tcPr>
            <w:tcW w:w="2826" w:type="dxa"/>
            <w:tcMar>
              <w:top w:w="0" w:type="dxa"/>
              <w:bottom w:w="0" w:type="dxa"/>
            </w:tcMar>
          </w:tcPr>
          <w:p w14:paraId="2BF4079E" w14:textId="77777777" w:rsidR="00C662C8" w:rsidRPr="00DB5CEB" w:rsidRDefault="00C662C8" w:rsidP="003313C9">
            <w:pPr>
              <w:pStyle w:val="Tabletext"/>
            </w:pPr>
          </w:p>
        </w:tc>
        <w:tc>
          <w:tcPr>
            <w:tcW w:w="860" w:type="dxa"/>
            <w:tcMar>
              <w:top w:w="0" w:type="dxa"/>
              <w:bottom w:w="0" w:type="dxa"/>
            </w:tcMar>
          </w:tcPr>
          <w:p w14:paraId="4BD50773" w14:textId="77777777" w:rsidR="00C662C8" w:rsidRPr="00DB5CEB" w:rsidRDefault="00C662C8" w:rsidP="003313C9">
            <w:pPr>
              <w:pStyle w:val="Tabletext"/>
            </w:pPr>
            <w:r>
              <w:t>14</w:t>
            </w:r>
          </w:p>
        </w:tc>
      </w:tr>
      <w:tr w:rsidR="00A457E6" w:rsidRPr="00DB5CEB" w14:paraId="7DBA3A7B" w14:textId="77777777" w:rsidTr="003313C9">
        <w:trPr>
          <w:gridAfter w:val="1"/>
          <w:wAfter w:w="34" w:type="dxa"/>
          <w:jc w:val="center"/>
        </w:trPr>
        <w:tc>
          <w:tcPr>
            <w:tcW w:w="709" w:type="dxa"/>
            <w:tcMar>
              <w:top w:w="0" w:type="dxa"/>
              <w:bottom w:w="0" w:type="dxa"/>
            </w:tcMar>
          </w:tcPr>
          <w:p w14:paraId="737E5783" w14:textId="77777777" w:rsidR="00A457E6" w:rsidRPr="00DB5CEB" w:rsidRDefault="00A457E6" w:rsidP="003313C9">
            <w:pPr>
              <w:pStyle w:val="Tabletext"/>
              <w:rPr>
                <w:b/>
              </w:rPr>
            </w:pPr>
          </w:p>
        </w:tc>
        <w:tc>
          <w:tcPr>
            <w:tcW w:w="851" w:type="dxa"/>
            <w:tcMar>
              <w:top w:w="0" w:type="dxa"/>
              <w:bottom w:w="0" w:type="dxa"/>
            </w:tcMar>
          </w:tcPr>
          <w:p w14:paraId="50F02198" w14:textId="77777777" w:rsidR="00A457E6" w:rsidRPr="00DB5CEB" w:rsidRDefault="00A457E6" w:rsidP="003313C9">
            <w:pPr>
              <w:pStyle w:val="Tabletext"/>
              <w:rPr>
                <w:b/>
              </w:rPr>
            </w:pPr>
            <w:r w:rsidRPr="00DB5CEB">
              <w:rPr>
                <w:b/>
              </w:rPr>
              <w:t>3a.3</w:t>
            </w:r>
          </w:p>
        </w:tc>
        <w:tc>
          <w:tcPr>
            <w:tcW w:w="1275" w:type="dxa"/>
            <w:shd w:val="clear" w:color="auto" w:fill="94D9D5"/>
            <w:tcMar>
              <w:top w:w="0" w:type="dxa"/>
              <w:bottom w:w="0" w:type="dxa"/>
            </w:tcMar>
          </w:tcPr>
          <w:p w14:paraId="2745985D" w14:textId="77777777" w:rsidR="00A457E6" w:rsidRPr="00DB5CEB" w:rsidRDefault="00A457E6" w:rsidP="003313C9">
            <w:pPr>
              <w:pStyle w:val="Tabletext"/>
              <w:rPr>
                <w:b/>
              </w:rPr>
            </w:pPr>
          </w:p>
        </w:tc>
        <w:tc>
          <w:tcPr>
            <w:tcW w:w="5245" w:type="dxa"/>
            <w:tcMar>
              <w:top w:w="0" w:type="dxa"/>
              <w:bottom w:w="0" w:type="dxa"/>
            </w:tcMar>
          </w:tcPr>
          <w:p w14:paraId="33F300F3" w14:textId="77777777" w:rsidR="00A457E6" w:rsidRPr="00DB5CEB" w:rsidRDefault="00A457E6" w:rsidP="003313C9">
            <w:pPr>
              <w:pStyle w:val="Tabletext"/>
              <w:rPr>
                <w:b/>
              </w:rPr>
            </w:pPr>
            <w:r w:rsidRPr="00DB5CEB">
              <w:rPr>
                <w:b/>
              </w:rPr>
              <w:t>Levels of Service</w:t>
            </w:r>
          </w:p>
        </w:tc>
        <w:tc>
          <w:tcPr>
            <w:tcW w:w="6946" w:type="dxa"/>
            <w:gridSpan w:val="4"/>
            <w:shd w:val="clear" w:color="auto" w:fill="94D9D5"/>
            <w:tcMar>
              <w:top w:w="0" w:type="dxa"/>
              <w:bottom w:w="0" w:type="dxa"/>
            </w:tcMar>
          </w:tcPr>
          <w:p w14:paraId="0C7849F7" w14:textId="77777777" w:rsidR="00A457E6" w:rsidRPr="00DB5CEB" w:rsidRDefault="00A457E6" w:rsidP="003313C9">
            <w:pPr>
              <w:pStyle w:val="Tabletext"/>
              <w:rPr>
                <w:b/>
              </w:rPr>
            </w:pPr>
          </w:p>
        </w:tc>
      </w:tr>
      <w:tr w:rsidR="00BB5453" w:rsidRPr="00DB5CEB" w14:paraId="3573DF28" w14:textId="77777777" w:rsidTr="00C662C8">
        <w:trPr>
          <w:gridAfter w:val="1"/>
          <w:wAfter w:w="34" w:type="dxa"/>
          <w:jc w:val="center"/>
        </w:trPr>
        <w:tc>
          <w:tcPr>
            <w:tcW w:w="709" w:type="dxa"/>
            <w:tcMar>
              <w:top w:w="0" w:type="dxa"/>
              <w:bottom w:w="0" w:type="dxa"/>
            </w:tcMar>
          </w:tcPr>
          <w:p w14:paraId="6C6271E6" w14:textId="77777777" w:rsidR="00BB5453" w:rsidRPr="00DB5CEB" w:rsidRDefault="00BB5453" w:rsidP="003313C9">
            <w:pPr>
              <w:pStyle w:val="Tabletext"/>
            </w:pPr>
          </w:p>
        </w:tc>
        <w:tc>
          <w:tcPr>
            <w:tcW w:w="851" w:type="dxa"/>
            <w:tcMar>
              <w:top w:w="0" w:type="dxa"/>
              <w:bottom w:w="0" w:type="dxa"/>
            </w:tcMar>
          </w:tcPr>
          <w:p w14:paraId="17B87014" w14:textId="77777777" w:rsidR="00BB5453" w:rsidRPr="00DB5CEB" w:rsidRDefault="00BB5453" w:rsidP="003313C9">
            <w:pPr>
              <w:pStyle w:val="Tabletext"/>
            </w:pPr>
          </w:p>
        </w:tc>
        <w:tc>
          <w:tcPr>
            <w:tcW w:w="1275" w:type="dxa"/>
            <w:tcMar>
              <w:top w:w="0" w:type="dxa"/>
              <w:bottom w:w="0" w:type="dxa"/>
            </w:tcMar>
          </w:tcPr>
          <w:p w14:paraId="19B07BEC" w14:textId="77777777" w:rsidR="00BB5453" w:rsidRPr="00DB5CEB" w:rsidRDefault="00BB5453" w:rsidP="003313C9">
            <w:pPr>
              <w:pStyle w:val="Tabletext"/>
            </w:pPr>
            <w:r w:rsidRPr="00DB5CEB">
              <w:t>3a.3.1</w:t>
            </w:r>
          </w:p>
        </w:tc>
        <w:tc>
          <w:tcPr>
            <w:tcW w:w="5245" w:type="dxa"/>
            <w:tcMar>
              <w:top w:w="0" w:type="dxa"/>
              <w:bottom w:w="0" w:type="dxa"/>
            </w:tcMar>
          </w:tcPr>
          <w:p w14:paraId="228EB93E" w14:textId="77777777" w:rsidR="00BB5453" w:rsidRPr="00DB5CEB" w:rsidRDefault="00BB5453" w:rsidP="003313C9">
            <w:pPr>
              <w:pStyle w:val="Tabletext"/>
              <w:jc w:val="right"/>
            </w:pPr>
            <w:r w:rsidRPr="00DB5CEB">
              <w:t>Level of Service for extent</w:t>
            </w:r>
          </w:p>
        </w:tc>
        <w:tc>
          <w:tcPr>
            <w:tcW w:w="851" w:type="dxa"/>
            <w:tcMar>
              <w:top w:w="0" w:type="dxa"/>
              <w:bottom w:w="0" w:type="dxa"/>
            </w:tcMar>
          </w:tcPr>
          <w:p w14:paraId="58655551" w14:textId="77777777" w:rsidR="00BB5453" w:rsidRPr="00DB5CEB" w:rsidRDefault="00BB5453" w:rsidP="003313C9">
            <w:pPr>
              <w:pStyle w:val="Tabletext"/>
            </w:pPr>
            <w:r w:rsidRPr="00DB5CEB">
              <w:t>3</w:t>
            </w:r>
          </w:p>
        </w:tc>
        <w:tc>
          <w:tcPr>
            <w:tcW w:w="2409" w:type="dxa"/>
            <w:vMerge w:val="restart"/>
            <w:tcMar>
              <w:top w:w="0" w:type="dxa"/>
              <w:bottom w:w="0" w:type="dxa"/>
            </w:tcMar>
          </w:tcPr>
          <w:p w14:paraId="4286DD71" w14:textId="77777777" w:rsidR="00BB5453" w:rsidRPr="00DB5CEB" w:rsidRDefault="00BB5453" w:rsidP="003313C9">
            <w:pPr>
              <w:pStyle w:val="Tabletext"/>
            </w:pPr>
          </w:p>
        </w:tc>
        <w:tc>
          <w:tcPr>
            <w:tcW w:w="2826" w:type="dxa"/>
            <w:vMerge w:val="restart"/>
            <w:tcMar>
              <w:top w:w="0" w:type="dxa"/>
              <w:bottom w:w="0" w:type="dxa"/>
            </w:tcMar>
            <w:vAlign w:val="center"/>
          </w:tcPr>
          <w:p w14:paraId="4AEA09CC" w14:textId="77777777" w:rsidR="00BB5453" w:rsidRPr="00DB5CEB" w:rsidRDefault="00BB5453" w:rsidP="003313C9">
            <w:pPr>
              <w:pStyle w:val="Tabletext"/>
            </w:pPr>
            <w:r w:rsidRPr="00DB5CEB">
              <w:t>IALA GL 1004</w:t>
            </w:r>
          </w:p>
          <w:p w14:paraId="0F86B778" w14:textId="77777777" w:rsidR="00BB5453" w:rsidRPr="00DB5CEB" w:rsidRDefault="00BB5453" w:rsidP="003313C9">
            <w:pPr>
              <w:pStyle w:val="Tabletext"/>
            </w:pPr>
            <w:r w:rsidRPr="00DB5CEB">
              <w:t>NAVGUIDE 8.2</w:t>
            </w:r>
          </w:p>
        </w:tc>
        <w:tc>
          <w:tcPr>
            <w:tcW w:w="860" w:type="dxa"/>
            <w:tcMar>
              <w:top w:w="0" w:type="dxa"/>
              <w:bottom w:w="0" w:type="dxa"/>
            </w:tcMar>
            <w:vAlign w:val="center"/>
          </w:tcPr>
          <w:p w14:paraId="3E3940B3" w14:textId="77777777" w:rsidR="00BB5453" w:rsidRPr="00DB5CEB" w:rsidRDefault="00BB5453" w:rsidP="003313C9">
            <w:pPr>
              <w:pStyle w:val="Tabletext"/>
            </w:pPr>
            <w:r w:rsidRPr="00DB5CEB">
              <w:t>15</w:t>
            </w:r>
          </w:p>
        </w:tc>
      </w:tr>
      <w:tr w:rsidR="00BB5453" w:rsidRPr="00DB5CEB" w14:paraId="3C47A213" w14:textId="77777777" w:rsidTr="00C662C8">
        <w:trPr>
          <w:gridAfter w:val="1"/>
          <w:wAfter w:w="34" w:type="dxa"/>
          <w:jc w:val="center"/>
        </w:trPr>
        <w:tc>
          <w:tcPr>
            <w:tcW w:w="709" w:type="dxa"/>
            <w:tcMar>
              <w:top w:w="0" w:type="dxa"/>
              <w:bottom w:w="0" w:type="dxa"/>
            </w:tcMar>
          </w:tcPr>
          <w:p w14:paraId="3944C9FD" w14:textId="77777777" w:rsidR="00BB5453" w:rsidRPr="00DB5CEB" w:rsidRDefault="00BB5453" w:rsidP="003313C9">
            <w:pPr>
              <w:pStyle w:val="Tabletext"/>
            </w:pPr>
          </w:p>
        </w:tc>
        <w:tc>
          <w:tcPr>
            <w:tcW w:w="851" w:type="dxa"/>
            <w:tcMar>
              <w:top w:w="0" w:type="dxa"/>
              <w:bottom w:w="0" w:type="dxa"/>
            </w:tcMar>
          </w:tcPr>
          <w:p w14:paraId="1F05BB31" w14:textId="77777777" w:rsidR="00BB5453" w:rsidRPr="00DB5CEB" w:rsidRDefault="00BB5453" w:rsidP="003313C9">
            <w:pPr>
              <w:pStyle w:val="Tabletext"/>
            </w:pPr>
          </w:p>
        </w:tc>
        <w:tc>
          <w:tcPr>
            <w:tcW w:w="1275" w:type="dxa"/>
            <w:tcMar>
              <w:top w:w="0" w:type="dxa"/>
              <w:bottom w:w="0" w:type="dxa"/>
            </w:tcMar>
          </w:tcPr>
          <w:p w14:paraId="39EAF6D5" w14:textId="77777777" w:rsidR="00BB5453" w:rsidRPr="00DB5CEB" w:rsidRDefault="00BB5453" w:rsidP="003313C9">
            <w:pPr>
              <w:pStyle w:val="Tabletext"/>
            </w:pPr>
            <w:r w:rsidRPr="00DB5CEB">
              <w:t>3a.3.2</w:t>
            </w:r>
          </w:p>
        </w:tc>
        <w:tc>
          <w:tcPr>
            <w:tcW w:w="5245" w:type="dxa"/>
            <w:tcMar>
              <w:top w:w="0" w:type="dxa"/>
              <w:bottom w:w="0" w:type="dxa"/>
            </w:tcMar>
          </w:tcPr>
          <w:p w14:paraId="060C0D6B" w14:textId="77777777" w:rsidR="00BB5453" w:rsidRPr="00DB5CEB" w:rsidRDefault="00BB5453" w:rsidP="003313C9">
            <w:pPr>
              <w:pStyle w:val="Tabletext"/>
              <w:jc w:val="right"/>
            </w:pPr>
            <w:r w:rsidRPr="00DB5CEB">
              <w:t>Level of Service for type</w:t>
            </w:r>
          </w:p>
        </w:tc>
        <w:tc>
          <w:tcPr>
            <w:tcW w:w="851" w:type="dxa"/>
            <w:tcMar>
              <w:top w:w="0" w:type="dxa"/>
              <w:bottom w:w="0" w:type="dxa"/>
            </w:tcMar>
          </w:tcPr>
          <w:p w14:paraId="176B72A7" w14:textId="77777777" w:rsidR="00BB5453" w:rsidRPr="00DB5CEB" w:rsidRDefault="00BB5453" w:rsidP="003313C9">
            <w:pPr>
              <w:pStyle w:val="Tabletext"/>
            </w:pPr>
            <w:r w:rsidRPr="00DB5CEB">
              <w:t>2</w:t>
            </w:r>
          </w:p>
        </w:tc>
        <w:tc>
          <w:tcPr>
            <w:tcW w:w="2409" w:type="dxa"/>
            <w:vMerge/>
            <w:tcMar>
              <w:top w:w="0" w:type="dxa"/>
              <w:bottom w:w="0" w:type="dxa"/>
            </w:tcMar>
          </w:tcPr>
          <w:p w14:paraId="101A2DAA" w14:textId="77777777" w:rsidR="00BB5453" w:rsidRPr="00DB5CEB" w:rsidRDefault="00BB5453" w:rsidP="003313C9">
            <w:pPr>
              <w:pStyle w:val="Tabletext"/>
            </w:pPr>
          </w:p>
        </w:tc>
        <w:tc>
          <w:tcPr>
            <w:tcW w:w="2826" w:type="dxa"/>
            <w:vMerge/>
            <w:tcMar>
              <w:top w:w="0" w:type="dxa"/>
              <w:bottom w:w="0" w:type="dxa"/>
            </w:tcMar>
          </w:tcPr>
          <w:p w14:paraId="575680B0" w14:textId="77777777" w:rsidR="00BB5453" w:rsidRPr="00DB5CEB" w:rsidRDefault="00BB5453" w:rsidP="003313C9">
            <w:pPr>
              <w:pStyle w:val="Tabletext"/>
            </w:pPr>
          </w:p>
        </w:tc>
        <w:tc>
          <w:tcPr>
            <w:tcW w:w="860" w:type="dxa"/>
            <w:tcMar>
              <w:top w:w="0" w:type="dxa"/>
              <w:bottom w:w="0" w:type="dxa"/>
            </w:tcMar>
          </w:tcPr>
          <w:p w14:paraId="2C93C70A" w14:textId="77777777" w:rsidR="00BB5453" w:rsidRPr="00DB5CEB" w:rsidRDefault="00BB5453" w:rsidP="003313C9">
            <w:pPr>
              <w:pStyle w:val="Tabletext"/>
            </w:pPr>
            <w:r>
              <w:t>15</w:t>
            </w:r>
          </w:p>
        </w:tc>
      </w:tr>
      <w:tr w:rsidR="00BB5453" w:rsidRPr="00DB5CEB" w14:paraId="0ED38CF4" w14:textId="77777777" w:rsidTr="00C662C8">
        <w:trPr>
          <w:gridAfter w:val="1"/>
          <w:wAfter w:w="34" w:type="dxa"/>
          <w:jc w:val="center"/>
        </w:trPr>
        <w:tc>
          <w:tcPr>
            <w:tcW w:w="709" w:type="dxa"/>
            <w:tcMar>
              <w:top w:w="0" w:type="dxa"/>
              <w:bottom w:w="0" w:type="dxa"/>
            </w:tcMar>
          </w:tcPr>
          <w:p w14:paraId="23218BC5" w14:textId="77777777" w:rsidR="00BB5453" w:rsidRPr="00DB5CEB" w:rsidRDefault="00BB5453" w:rsidP="003313C9">
            <w:pPr>
              <w:pStyle w:val="Tabletext"/>
            </w:pPr>
          </w:p>
        </w:tc>
        <w:tc>
          <w:tcPr>
            <w:tcW w:w="851" w:type="dxa"/>
            <w:tcMar>
              <w:top w:w="0" w:type="dxa"/>
              <w:bottom w:w="0" w:type="dxa"/>
            </w:tcMar>
          </w:tcPr>
          <w:p w14:paraId="58FBC860" w14:textId="77777777" w:rsidR="00BB5453" w:rsidRPr="00DB5CEB" w:rsidRDefault="00BB5453" w:rsidP="003313C9">
            <w:pPr>
              <w:pStyle w:val="Tabletext"/>
            </w:pPr>
          </w:p>
        </w:tc>
        <w:tc>
          <w:tcPr>
            <w:tcW w:w="1275" w:type="dxa"/>
            <w:tcMar>
              <w:top w:w="0" w:type="dxa"/>
              <w:bottom w:w="0" w:type="dxa"/>
            </w:tcMar>
          </w:tcPr>
          <w:p w14:paraId="4E42F379" w14:textId="77777777" w:rsidR="00BB5453" w:rsidRPr="00DB5CEB" w:rsidRDefault="00BB5453" w:rsidP="003313C9">
            <w:pPr>
              <w:pStyle w:val="Tabletext"/>
            </w:pPr>
            <w:r w:rsidRPr="00DB5CEB">
              <w:t>3a.3.3</w:t>
            </w:r>
          </w:p>
        </w:tc>
        <w:tc>
          <w:tcPr>
            <w:tcW w:w="5245" w:type="dxa"/>
            <w:tcMar>
              <w:top w:w="0" w:type="dxa"/>
              <w:bottom w:w="0" w:type="dxa"/>
            </w:tcMar>
          </w:tcPr>
          <w:p w14:paraId="798358AC" w14:textId="77777777" w:rsidR="00BB5453" w:rsidRPr="00DB5CEB" w:rsidRDefault="00BB5453" w:rsidP="003313C9">
            <w:pPr>
              <w:pStyle w:val="Tabletext"/>
              <w:jc w:val="right"/>
            </w:pPr>
            <w:r w:rsidRPr="00DB5CEB">
              <w:t>Operational performance standards</w:t>
            </w:r>
          </w:p>
        </w:tc>
        <w:tc>
          <w:tcPr>
            <w:tcW w:w="851" w:type="dxa"/>
            <w:tcMar>
              <w:top w:w="0" w:type="dxa"/>
              <w:bottom w:w="0" w:type="dxa"/>
            </w:tcMar>
          </w:tcPr>
          <w:p w14:paraId="3EEDB805" w14:textId="77777777" w:rsidR="00BB5453" w:rsidRPr="00DB5CEB" w:rsidRDefault="00BB5453" w:rsidP="003313C9">
            <w:pPr>
              <w:pStyle w:val="Tabletext"/>
            </w:pPr>
            <w:r w:rsidRPr="00DB5CEB">
              <w:t>2</w:t>
            </w:r>
          </w:p>
        </w:tc>
        <w:tc>
          <w:tcPr>
            <w:tcW w:w="2409" w:type="dxa"/>
            <w:vMerge/>
            <w:tcMar>
              <w:top w:w="0" w:type="dxa"/>
              <w:bottom w:w="0" w:type="dxa"/>
            </w:tcMar>
          </w:tcPr>
          <w:p w14:paraId="40B96345" w14:textId="77777777" w:rsidR="00BB5453" w:rsidRPr="00DB5CEB" w:rsidRDefault="00BB5453" w:rsidP="003313C9">
            <w:pPr>
              <w:pStyle w:val="Tabletext"/>
            </w:pPr>
          </w:p>
        </w:tc>
        <w:tc>
          <w:tcPr>
            <w:tcW w:w="2826" w:type="dxa"/>
            <w:vMerge/>
            <w:tcMar>
              <w:top w:w="0" w:type="dxa"/>
              <w:bottom w:w="0" w:type="dxa"/>
            </w:tcMar>
          </w:tcPr>
          <w:p w14:paraId="23222489" w14:textId="77777777" w:rsidR="00BB5453" w:rsidRPr="00DB5CEB" w:rsidRDefault="00BB5453" w:rsidP="003313C9">
            <w:pPr>
              <w:pStyle w:val="Tabletext"/>
            </w:pPr>
          </w:p>
        </w:tc>
        <w:tc>
          <w:tcPr>
            <w:tcW w:w="860" w:type="dxa"/>
            <w:tcMar>
              <w:top w:w="0" w:type="dxa"/>
              <w:bottom w:w="0" w:type="dxa"/>
            </w:tcMar>
          </w:tcPr>
          <w:p w14:paraId="6FE066C5" w14:textId="77777777" w:rsidR="00BB5453" w:rsidRPr="00DB5CEB" w:rsidRDefault="00BB5453" w:rsidP="003313C9">
            <w:pPr>
              <w:pStyle w:val="Tabletext"/>
            </w:pPr>
            <w:r>
              <w:t>15</w:t>
            </w:r>
          </w:p>
        </w:tc>
      </w:tr>
      <w:tr w:rsidR="00BB5453" w:rsidRPr="00DB5CEB" w14:paraId="563FC49B" w14:textId="77777777" w:rsidTr="00C662C8">
        <w:trPr>
          <w:gridAfter w:val="1"/>
          <w:wAfter w:w="34" w:type="dxa"/>
          <w:jc w:val="center"/>
        </w:trPr>
        <w:tc>
          <w:tcPr>
            <w:tcW w:w="709" w:type="dxa"/>
            <w:tcMar>
              <w:top w:w="0" w:type="dxa"/>
              <w:bottom w:w="0" w:type="dxa"/>
            </w:tcMar>
          </w:tcPr>
          <w:p w14:paraId="64D32A01" w14:textId="77777777" w:rsidR="00BB5453" w:rsidRPr="00DB5CEB" w:rsidRDefault="00BB5453" w:rsidP="003313C9">
            <w:pPr>
              <w:pStyle w:val="Tabletext"/>
            </w:pPr>
          </w:p>
        </w:tc>
        <w:tc>
          <w:tcPr>
            <w:tcW w:w="851" w:type="dxa"/>
            <w:tcMar>
              <w:top w:w="0" w:type="dxa"/>
              <w:bottom w:w="0" w:type="dxa"/>
            </w:tcMar>
          </w:tcPr>
          <w:p w14:paraId="13FF5F81" w14:textId="77777777" w:rsidR="00BB5453" w:rsidRPr="00DB5CEB" w:rsidRDefault="00BB5453" w:rsidP="003313C9">
            <w:pPr>
              <w:pStyle w:val="Tabletext"/>
            </w:pPr>
          </w:p>
        </w:tc>
        <w:tc>
          <w:tcPr>
            <w:tcW w:w="1275" w:type="dxa"/>
            <w:tcMar>
              <w:top w:w="0" w:type="dxa"/>
              <w:bottom w:w="0" w:type="dxa"/>
            </w:tcMar>
          </w:tcPr>
          <w:p w14:paraId="46FF83FF" w14:textId="77777777" w:rsidR="00BB5453" w:rsidRPr="00DB5CEB" w:rsidRDefault="00BB5453" w:rsidP="003313C9">
            <w:pPr>
              <w:pStyle w:val="Tabletext"/>
            </w:pPr>
            <w:r w:rsidRPr="00DB5CEB">
              <w:t>3a.3.4</w:t>
            </w:r>
          </w:p>
        </w:tc>
        <w:tc>
          <w:tcPr>
            <w:tcW w:w="5245" w:type="dxa"/>
            <w:tcMar>
              <w:top w:w="0" w:type="dxa"/>
              <w:bottom w:w="0" w:type="dxa"/>
            </w:tcMar>
          </w:tcPr>
          <w:p w14:paraId="5377A6F3" w14:textId="77777777" w:rsidR="00BB5453" w:rsidRPr="00DB5CEB" w:rsidRDefault="00BB5453" w:rsidP="003313C9">
            <w:pPr>
              <w:pStyle w:val="Tabletext"/>
              <w:jc w:val="right"/>
            </w:pPr>
            <w:r w:rsidRPr="00DB5CEB">
              <w:t xml:space="preserve">Maritime traffic analysis </w:t>
            </w:r>
          </w:p>
        </w:tc>
        <w:tc>
          <w:tcPr>
            <w:tcW w:w="851" w:type="dxa"/>
            <w:tcMar>
              <w:top w:w="0" w:type="dxa"/>
              <w:bottom w:w="0" w:type="dxa"/>
            </w:tcMar>
          </w:tcPr>
          <w:p w14:paraId="304CA5E6" w14:textId="77777777" w:rsidR="00BB5453" w:rsidRPr="00DB5CEB" w:rsidRDefault="00BB5453" w:rsidP="003313C9">
            <w:pPr>
              <w:pStyle w:val="Tabletext"/>
            </w:pPr>
            <w:r w:rsidRPr="00DB5CEB">
              <w:t>2</w:t>
            </w:r>
          </w:p>
        </w:tc>
        <w:tc>
          <w:tcPr>
            <w:tcW w:w="2409" w:type="dxa"/>
            <w:vMerge w:val="restart"/>
            <w:tcMar>
              <w:top w:w="0" w:type="dxa"/>
              <w:bottom w:w="0" w:type="dxa"/>
            </w:tcMar>
          </w:tcPr>
          <w:p w14:paraId="0785386F" w14:textId="77777777" w:rsidR="00BB5453" w:rsidRPr="00DB5CEB" w:rsidRDefault="00BB5453" w:rsidP="003313C9">
            <w:pPr>
              <w:pStyle w:val="Tabletext"/>
            </w:pPr>
            <w:r w:rsidRPr="00DB5CEB">
              <w:t xml:space="preserve">Traffic pattern exercise </w:t>
            </w:r>
          </w:p>
        </w:tc>
        <w:tc>
          <w:tcPr>
            <w:tcW w:w="2826" w:type="dxa"/>
            <w:vMerge w:val="restart"/>
            <w:tcMar>
              <w:top w:w="0" w:type="dxa"/>
              <w:bottom w:w="0" w:type="dxa"/>
            </w:tcMar>
          </w:tcPr>
          <w:p w14:paraId="1CD29F91" w14:textId="77777777" w:rsidR="00BB5453" w:rsidRPr="00DB5CEB" w:rsidRDefault="00BB5453" w:rsidP="003313C9">
            <w:pPr>
              <w:pStyle w:val="Tabletext"/>
            </w:pPr>
            <w:r w:rsidRPr="00DB5CEB">
              <w:t>Note: Availability targets for AtoN are covered in more detail in lecture 18</w:t>
            </w:r>
          </w:p>
        </w:tc>
        <w:tc>
          <w:tcPr>
            <w:tcW w:w="860" w:type="dxa"/>
            <w:tcMar>
              <w:top w:w="0" w:type="dxa"/>
              <w:bottom w:w="0" w:type="dxa"/>
            </w:tcMar>
            <w:vAlign w:val="center"/>
          </w:tcPr>
          <w:p w14:paraId="57403BB7" w14:textId="77777777" w:rsidR="00BB5453" w:rsidRPr="00DB5CEB" w:rsidRDefault="00BB5453" w:rsidP="003313C9">
            <w:pPr>
              <w:pStyle w:val="Tabletext"/>
            </w:pPr>
            <w:r w:rsidRPr="00DB5CEB">
              <w:t>16</w:t>
            </w:r>
          </w:p>
        </w:tc>
      </w:tr>
      <w:tr w:rsidR="00BB5453" w:rsidRPr="00DB5CEB" w14:paraId="42ADDED8" w14:textId="77777777" w:rsidTr="00C662C8">
        <w:trPr>
          <w:gridAfter w:val="1"/>
          <w:wAfter w:w="34" w:type="dxa"/>
          <w:jc w:val="center"/>
        </w:trPr>
        <w:tc>
          <w:tcPr>
            <w:tcW w:w="709" w:type="dxa"/>
            <w:tcMar>
              <w:top w:w="0" w:type="dxa"/>
              <w:bottom w:w="0" w:type="dxa"/>
            </w:tcMar>
          </w:tcPr>
          <w:p w14:paraId="67664214" w14:textId="77777777" w:rsidR="00BB5453" w:rsidRPr="00DB5CEB" w:rsidRDefault="00BB5453" w:rsidP="003313C9">
            <w:pPr>
              <w:pStyle w:val="Tabletext"/>
            </w:pPr>
          </w:p>
        </w:tc>
        <w:tc>
          <w:tcPr>
            <w:tcW w:w="851" w:type="dxa"/>
            <w:tcMar>
              <w:top w:w="0" w:type="dxa"/>
              <w:bottom w:w="0" w:type="dxa"/>
            </w:tcMar>
          </w:tcPr>
          <w:p w14:paraId="5901D5F3" w14:textId="77777777" w:rsidR="00BB5453" w:rsidRPr="00DB5CEB" w:rsidRDefault="00BB5453" w:rsidP="003313C9">
            <w:pPr>
              <w:pStyle w:val="Tabletext"/>
            </w:pPr>
          </w:p>
        </w:tc>
        <w:tc>
          <w:tcPr>
            <w:tcW w:w="1275" w:type="dxa"/>
            <w:tcMar>
              <w:top w:w="0" w:type="dxa"/>
              <w:bottom w:w="0" w:type="dxa"/>
            </w:tcMar>
          </w:tcPr>
          <w:p w14:paraId="3679BF91" w14:textId="77777777" w:rsidR="00BB5453" w:rsidRPr="00DB5CEB" w:rsidRDefault="00BB5453" w:rsidP="003313C9">
            <w:pPr>
              <w:pStyle w:val="Tabletext"/>
            </w:pPr>
            <w:r w:rsidRPr="00DB5CEB">
              <w:t>3a.3.5</w:t>
            </w:r>
          </w:p>
        </w:tc>
        <w:tc>
          <w:tcPr>
            <w:tcW w:w="5245" w:type="dxa"/>
            <w:tcMar>
              <w:top w:w="0" w:type="dxa"/>
              <w:bottom w:w="0" w:type="dxa"/>
            </w:tcMar>
          </w:tcPr>
          <w:p w14:paraId="77B6F3EA" w14:textId="77777777" w:rsidR="00BB5453" w:rsidRPr="00DB5CEB" w:rsidRDefault="00BB5453" w:rsidP="003313C9">
            <w:pPr>
              <w:pStyle w:val="Tabletext"/>
              <w:jc w:val="right"/>
            </w:pPr>
            <w:r w:rsidRPr="00DB5CEB">
              <w:t>The Navigation Plan (NAVPLAN)</w:t>
            </w:r>
          </w:p>
        </w:tc>
        <w:tc>
          <w:tcPr>
            <w:tcW w:w="851" w:type="dxa"/>
            <w:tcMar>
              <w:top w:w="0" w:type="dxa"/>
              <w:bottom w:w="0" w:type="dxa"/>
            </w:tcMar>
          </w:tcPr>
          <w:p w14:paraId="40B85AD5" w14:textId="77777777" w:rsidR="00BB5453" w:rsidRPr="00DB5CEB" w:rsidRDefault="00BB5453" w:rsidP="003313C9">
            <w:pPr>
              <w:pStyle w:val="Tabletext"/>
            </w:pPr>
            <w:r w:rsidRPr="00DB5CEB">
              <w:t>2</w:t>
            </w:r>
          </w:p>
        </w:tc>
        <w:tc>
          <w:tcPr>
            <w:tcW w:w="2409" w:type="dxa"/>
            <w:vMerge/>
            <w:tcMar>
              <w:top w:w="0" w:type="dxa"/>
              <w:bottom w:w="0" w:type="dxa"/>
            </w:tcMar>
          </w:tcPr>
          <w:p w14:paraId="7B817CE9" w14:textId="77777777" w:rsidR="00BB5453" w:rsidRPr="00DB5CEB" w:rsidRDefault="00BB5453" w:rsidP="003313C9">
            <w:pPr>
              <w:pStyle w:val="Tabletext"/>
            </w:pPr>
          </w:p>
        </w:tc>
        <w:tc>
          <w:tcPr>
            <w:tcW w:w="2826" w:type="dxa"/>
            <w:vMerge/>
            <w:tcMar>
              <w:top w:w="0" w:type="dxa"/>
              <w:bottom w:w="0" w:type="dxa"/>
            </w:tcMar>
          </w:tcPr>
          <w:p w14:paraId="31A1E730" w14:textId="77777777" w:rsidR="00BB5453" w:rsidRPr="00DB5CEB" w:rsidRDefault="00BB5453" w:rsidP="003313C9">
            <w:pPr>
              <w:pStyle w:val="Tabletext"/>
            </w:pPr>
          </w:p>
        </w:tc>
        <w:tc>
          <w:tcPr>
            <w:tcW w:w="860" w:type="dxa"/>
            <w:tcMar>
              <w:top w:w="0" w:type="dxa"/>
              <w:bottom w:w="0" w:type="dxa"/>
            </w:tcMar>
          </w:tcPr>
          <w:p w14:paraId="2B2EEFAF" w14:textId="77777777" w:rsidR="00BB5453" w:rsidRPr="00DB5CEB" w:rsidRDefault="00C662C8" w:rsidP="003313C9">
            <w:pPr>
              <w:pStyle w:val="Tabletext"/>
            </w:pPr>
            <w:r>
              <w:t>16</w:t>
            </w:r>
          </w:p>
        </w:tc>
      </w:tr>
      <w:tr w:rsidR="00BB5453" w:rsidRPr="00DB5CEB" w14:paraId="282D1A6B" w14:textId="77777777" w:rsidTr="00C662C8">
        <w:trPr>
          <w:gridAfter w:val="1"/>
          <w:wAfter w:w="34" w:type="dxa"/>
          <w:jc w:val="center"/>
        </w:trPr>
        <w:tc>
          <w:tcPr>
            <w:tcW w:w="709" w:type="dxa"/>
            <w:tcMar>
              <w:top w:w="0" w:type="dxa"/>
              <w:bottom w:w="0" w:type="dxa"/>
            </w:tcMar>
          </w:tcPr>
          <w:p w14:paraId="234AEF3E" w14:textId="77777777" w:rsidR="00BB5453" w:rsidRPr="00DB5CEB" w:rsidRDefault="00BB5453" w:rsidP="003313C9">
            <w:pPr>
              <w:pStyle w:val="Tabletext"/>
            </w:pPr>
          </w:p>
        </w:tc>
        <w:tc>
          <w:tcPr>
            <w:tcW w:w="851" w:type="dxa"/>
            <w:tcMar>
              <w:top w:w="0" w:type="dxa"/>
              <w:bottom w:w="0" w:type="dxa"/>
            </w:tcMar>
          </w:tcPr>
          <w:p w14:paraId="0CC8F126" w14:textId="77777777" w:rsidR="00BB5453" w:rsidRPr="00DB5CEB" w:rsidRDefault="00BB5453" w:rsidP="003313C9">
            <w:pPr>
              <w:pStyle w:val="Tabletext"/>
            </w:pPr>
          </w:p>
        </w:tc>
        <w:tc>
          <w:tcPr>
            <w:tcW w:w="1275" w:type="dxa"/>
            <w:tcMar>
              <w:top w:w="0" w:type="dxa"/>
              <w:bottom w:w="0" w:type="dxa"/>
            </w:tcMar>
          </w:tcPr>
          <w:p w14:paraId="13D7E732" w14:textId="77777777" w:rsidR="00BB5453" w:rsidRPr="00DB5CEB" w:rsidRDefault="00BB5453" w:rsidP="003313C9">
            <w:pPr>
              <w:pStyle w:val="Tabletext"/>
            </w:pPr>
            <w:r w:rsidRPr="00DB5CEB">
              <w:t>3a.3.6</w:t>
            </w:r>
          </w:p>
        </w:tc>
        <w:tc>
          <w:tcPr>
            <w:tcW w:w="5245" w:type="dxa"/>
            <w:tcMar>
              <w:top w:w="0" w:type="dxa"/>
              <w:bottom w:w="0" w:type="dxa"/>
            </w:tcMar>
          </w:tcPr>
          <w:p w14:paraId="5CCD18F8" w14:textId="77777777" w:rsidR="00BB5453" w:rsidRPr="00DB5CEB" w:rsidRDefault="00BB5453" w:rsidP="003313C9">
            <w:pPr>
              <w:pStyle w:val="Tabletext"/>
              <w:jc w:val="right"/>
            </w:pPr>
            <w:r w:rsidRPr="00DB5CEB">
              <w:t>Level of service for quality</w:t>
            </w:r>
          </w:p>
        </w:tc>
        <w:tc>
          <w:tcPr>
            <w:tcW w:w="851" w:type="dxa"/>
            <w:tcMar>
              <w:top w:w="0" w:type="dxa"/>
              <w:bottom w:w="0" w:type="dxa"/>
            </w:tcMar>
          </w:tcPr>
          <w:p w14:paraId="4343B796" w14:textId="77777777" w:rsidR="00BB5453" w:rsidRPr="00DB5CEB" w:rsidRDefault="00BB5453" w:rsidP="003313C9">
            <w:pPr>
              <w:pStyle w:val="Tabletext"/>
            </w:pPr>
            <w:r w:rsidRPr="00DB5CEB">
              <w:t>2</w:t>
            </w:r>
          </w:p>
        </w:tc>
        <w:tc>
          <w:tcPr>
            <w:tcW w:w="2409" w:type="dxa"/>
            <w:vMerge/>
            <w:tcMar>
              <w:top w:w="0" w:type="dxa"/>
              <w:bottom w:w="0" w:type="dxa"/>
            </w:tcMar>
          </w:tcPr>
          <w:p w14:paraId="17E6D900" w14:textId="77777777" w:rsidR="00BB5453" w:rsidRPr="00DB5CEB" w:rsidRDefault="00BB5453" w:rsidP="003313C9">
            <w:pPr>
              <w:pStyle w:val="Tabletext"/>
            </w:pPr>
          </w:p>
        </w:tc>
        <w:tc>
          <w:tcPr>
            <w:tcW w:w="2826" w:type="dxa"/>
            <w:vMerge/>
            <w:tcMar>
              <w:top w:w="0" w:type="dxa"/>
              <w:bottom w:w="0" w:type="dxa"/>
            </w:tcMar>
          </w:tcPr>
          <w:p w14:paraId="0E1F90DF" w14:textId="77777777" w:rsidR="00BB5453" w:rsidRPr="00DB5CEB" w:rsidRDefault="00BB5453" w:rsidP="003313C9">
            <w:pPr>
              <w:pStyle w:val="Tabletext"/>
            </w:pPr>
          </w:p>
        </w:tc>
        <w:tc>
          <w:tcPr>
            <w:tcW w:w="860" w:type="dxa"/>
            <w:tcMar>
              <w:top w:w="0" w:type="dxa"/>
              <w:bottom w:w="0" w:type="dxa"/>
            </w:tcMar>
          </w:tcPr>
          <w:p w14:paraId="6C057381" w14:textId="77777777" w:rsidR="00BB5453" w:rsidRPr="00DB5CEB" w:rsidRDefault="00C662C8" w:rsidP="003313C9">
            <w:pPr>
              <w:pStyle w:val="Tabletext"/>
            </w:pPr>
            <w:r>
              <w:t>16</w:t>
            </w:r>
          </w:p>
        </w:tc>
      </w:tr>
      <w:tr w:rsidR="00A457E6" w:rsidRPr="00DB5CEB" w14:paraId="02C49F2E" w14:textId="77777777" w:rsidTr="003313C9">
        <w:trPr>
          <w:gridAfter w:val="1"/>
          <w:wAfter w:w="34" w:type="dxa"/>
          <w:jc w:val="center"/>
        </w:trPr>
        <w:tc>
          <w:tcPr>
            <w:tcW w:w="709" w:type="dxa"/>
            <w:tcMar>
              <w:top w:w="0" w:type="dxa"/>
              <w:bottom w:w="0" w:type="dxa"/>
            </w:tcMar>
          </w:tcPr>
          <w:p w14:paraId="655B4CC4" w14:textId="77777777" w:rsidR="00A457E6" w:rsidRPr="00DB5CEB" w:rsidRDefault="00A457E6" w:rsidP="003313C9">
            <w:pPr>
              <w:pStyle w:val="Tabletext"/>
              <w:rPr>
                <w:b/>
              </w:rPr>
            </w:pPr>
          </w:p>
        </w:tc>
        <w:tc>
          <w:tcPr>
            <w:tcW w:w="851" w:type="dxa"/>
            <w:tcMar>
              <w:top w:w="0" w:type="dxa"/>
              <w:bottom w:w="0" w:type="dxa"/>
            </w:tcMar>
          </w:tcPr>
          <w:p w14:paraId="7A9CE97F" w14:textId="77777777" w:rsidR="00A457E6" w:rsidRPr="00DB5CEB" w:rsidRDefault="00A457E6" w:rsidP="003313C9">
            <w:pPr>
              <w:pStyle w:val="Tabletext"/>
              <w:rPr>
                <w:b/>
              </w:rPr>
            </w:pPr>
            <w:r w:rsidRPr="00DB5CEB">
              <w:rPr>
                <w:b/>
              </w:rPr>
              <w:t>3a.4</w:t>
            </w:r>
          </w:p>
        </w:tc>
        <w:tc>
          <w:tcPr>
            <w:tcW w:w="1275" w:type="dxa"/>
            <w:shd w:val="clear" w:color="auto" w:fill="94D9D5"/>
            <w:tcMar>
              <w:top w:w="0" w:type="dxa"/>
              <w:bottom w:w="0" w:type="dxa"/>
            </w:tcMar>
          </w:tcPr>
          <w:p w14:paraId="70B6955C" w14:textId="77777777" w:rsidR="00A457E6" w:rsidRPr="00DB5CEB" w:rsidRDefault="00A457E6" w:rsidP="003313C9">
            <w:pPr>
              <w:pStyle w:val="Tabletext"/>
              <w:rPr>
                <w:b/>
              </w:rPr>
            </w:pPr>
          </w:p>
        </w:tc>
        <w:tc>
          <w:tcPr>
            <w:tcW w:w="5245" w:type="dxa"/>
            <w:tcMar>
              <w:top w:w="0" w:type="dxa"/>
              <w:bottom w:w="0" w:type="dxa"/>
            </w:tcMar>
          </w:tcPr>
          <w:p w14:paraId="278CDDBD" w14:textId="77777777" w:rsidR="00A457E6" w:rsidRPr="00DB5CEB" w:rsidRDefault="00A457E6" w:rsidP="003313C9">
            <w:pPr>
              <w:pStyle w:val="Tabletext"/>
              <w:rPr>
                <w:b/>
              </w:rPr>
            </w:pPr>
            <w:r w:rsidRPr="00DB5CEB">
              <w:rPr>
                <w:b/>
              </w:rPr>
              <w:t>Risk Management</w:t>
            </w:r>
          </w:p>
        </w:tc>
        <w:tc>
          <w:tcPr>
            <w:tcW w:w="6946" w:type="dxa"/>
            <w:gridSpan w:val="4"/>
            <w:shd w:val="clear" w:color="auto" w:fill="94D9D5"/>
            <w:tcMar>
              <w:top w:w="0" w:type="dxa"/>
              <w:bottom w:w="0" w:type="dxa"/>
            </w:tcMar>
          </w:tcPr>
          <w:p w14:paraId="6223641D" w14:textId="77777777" w:rsidR="00A457E6" w:rsidRPr="00DB5CEB" w:rsidRDefault="00C662C8" w:rsidP="003313C9">
            <w:pPr>
              <w:pStyle w:val="Tabletext"/>
              <w:rPr>
                <w:b/>
              </w:rPr>
            </w:pPr>
            <w:r>
              <w:rPr>
                <w:b/>
              </w:rPr>
              <w:t>16</w:t>
            </w:r>
          </w:p>
        </w:tc>
      </w:tr>
      <w:tr w:rsidR="00C662C8" w:rsidRPr="00DB5CEB" w14:paraId="124D1E86" w14:textId="77777777" w:rsidTr="00C662C8">
        <w:trPr>
          <w:gridAfter w:val="1"/>
          <w:wAfter w:w="34" w:type="dxa"/>
          <w:jc w:val="center"/>
        </w:trPr>
        <w:tc>
          <w:tcPr>
            <w:tcW w:w="709" w:type="dxa"/>
            <w:tcMar>
              <w:top w:w="0" w:type="dxa"/>
              <w:bottom w:w="0" w:type="dxa"/>
            </w:tcMar>
          </w:tcPr>
          <w:p w14:paraId="4C1B57BD" w14:textId="77777777" w:rsidR="00C662C8" w:rsidRPr="00DB5CEB" w:rsidRDefault="00C662C8" w:rsidP="003313C9">
            <w:pPr>
              <w:pStyle w:val="Tabletext"/>
            </w:pPr>
          </w:p>
        </w:tc>
        <w:tc>
          <w:tcPr>
            <w:tcW w:w="851" w:type="dxa"/>
            <w:tcMar>
              <w:top w:w="0" w:type="dxa"/>
              <w:bottom w:w="0" w:type="dxa"/>
            </w:tcMar>
          </w:tcPr>
          <w:p w14:paraId="5001D80F" w14:textId="77777777" w:rsidR="00C662C8" w:rsidRPr="00DB5CEB" w:rsidRDefault="00C662C8" w:rsidP="003313C9">
            <w:pPr>
              <w:pStyle w:val="Tabletext"/>
            </w:pPr>
          </w:p>
        </w:tc>
        <w:tc>
          <w:tcPr>
            <w:tcW w:w="1275" w:type="dxa"/>
            <w:tcMar>
              <w:top w:w="0" w:type="dxa"/>
              <w:bottom w:w="0" w:type="dxa"/>
            </w:tcMar>
          </w:tcPr>
          <w:p w14:paraId="71CAA597" w14:textId="77777777" w:rsidR="00C662C8" w:rsidRPr="00DB5CEB" w:rsidRDefault="00C662C8" w:rsidP="003313C9">
            <w:pPr>
              <w:pStyle w:val="Tabletext"/>
            </w:pPr>
            <w:r w:rsidRPr="00DB5CEB">
              <w:t>3a.4.1</w:t>
            </w:r>
          </w:p>
        </w:tc>
        <w:tc>
          <w:tcPr>
            <w:tcW w:w="5245" w:type="dxa"/>
            <w:tcMar>
              <w:top w:w="0" w:type="dxa"/>
              <w:bottom w:w="0" w:type="dxa"/>
            </w:tcMar>
          </w:tcPr>
          <w:p w14:paraId="063F9283" w14:textId="77777777" w:rsidR="00C662C8" w:rsidRPr="00DB5CEB" w:rsidRDefault="00C662C8" w:rsidP="003313C9">
            <w:pPr>
              <w:pStyle w:val="Tabletext"/>
              <w:jc w:val="right"/>
            </w:pPr>
            <w:r w:rsidRPr="00DB5CEB">
              <w:t>Probability and consequence</w:t>
            </w:r>
          </w:p>
        </w:tc>
        <w:tc>
          <w:tcPr>
            <w:tcW w:w="851" w:type="dxa"/>
            <w:tcMar>
              <w:top w:w="0" w:type="dxa"/>
              <w:bottom w:w="0" w:type="dxa"/>
            </w:tcMar>
          </w:tcPr>
          <w:p w14:paraId="4FE45A6B" w14:textId="77777777" w:rsidR="00C662C8" w:rsidRPr="00DB5CEB" w:rsidRDefault="00C662C8" w:rsidP="003313C9">
            <w:pPr>
              <w:pStyle w:val="Tabletext"/>
            </w:pPr>
            <w:r w:rsidRPr="00DB5CEB">
              <w:t>3</w:t>
            </w:r>
          </w:p>
        </w:tc>
        <w:tc>
          <w:tcPr>
            <w:tcW w:w="2409" w:type="dxa"/>
            <w:vMerge w:val="restart"/>
            <w:tcMar>
              <w:top w:w="0" w:type="dxa"/>
              <w:bottom w:w="0" w:type="dxa"/>
            </w:tcMar>
          </w:tcPr>
          <w:p w14:paraId="066DA8DF" w14:textId="77777777" w:rsidR="00C662C8" w:rsidRPr="00DB5CEB" w:rsidRDefault="00C662C8" w:rsidP="003313C9">
            <w:pPr>
              <w:pStyle w:val="Tabletext"/>
            </w:pPr>
            <w:r w:rsidRPr="00DB5CEB">
              <w:t>Risk analysis exercise</w:t>
            </w:r>
          </w:p>
          <w:p w14:paraId="37F41900" w14:textId="77777777" w:rsidR="00C662C8" w:rsidRPr="00DB5CEB" w:rsidRDefault="00C662C8" w:rsidP="003313C9">
            <w:pPr>
              <w:pStyle w:val="Tabletext"/>
            </w:pPr>
          </w:p>
          <w:p w14:paraId="2A6FF25D" w14:textId="77777777" w:rsidR="00C662C8" w:rsidRPr="00DB5CEB" w:rsidRDefault="00C662C8" w:rsidP="003313C9">
            <w:pPr>
              <w:pStyle w:val="Tabletext"/>
            </w:pPr>
            <w:r w:rsidRPr="00DB5CEB">
              <w:t>Book IALA workshop</w:t>
            </w:r>
          </w:p>
        </w:tc>
        <w:tc>
          <w:tcPr>
            <w:tcW w:w="2826" w:type="dxa"/>
            <w:vMerge w:val="restart"/>
            <w:tcMar>
              <w:top w:w="0" w:type="dxa"/>
              <w:bottom w:w="0" w:type="dxa"/>
            </w:tcMar>
          </w:tcPr>
          <w:p w14:paraId="23B199B3" w14:textId="77777777" w:rsidR="00C662C8" w:rsidRPr="00DB5CEB" w:rsidRDefault="00C662C8" w:rsidP="003313C9">
            <w:pPr>
              <w:pStyle w:val="Tabletext"/>
            </w:pPr>
            <w:r w:rsidRPr="00DB5CEB">
              <w:t>NAVGUIDE 8.3; Figure 36 ; 37</w:t>
            </w:r>
          </w:p>
          <w:p w14:paraId="6F623F8B" w14:textId="77777777" w:rsidR="00C662C8" w:rsidRPr="00DB5CEB" w:rsidRDefault="00C662C8" w:rsidP="003313C9">
            <w:pPr>
              <w:pStyle w:val="Tabletext"/>
            </w:pPr>
            <w:r w:rsidRPr="00DB5CEB">
              <w:t>IALA GL 1018</w:t>
            </w:r>
          </w:p>
          <w:p w14:paraId="272C9755" w14:textId="77777777" w:rsidR="00C662C8" w:rsidRPr="00DB5CEB" w:rsidRDefault="00C662C8" w:rsidP="003313C9">
            <w:pPr>
              <w:pStyle w:val="Tabletext"/>
            </w:pPr>
            <w:r w:rsidRPr="00DB5CEB">
              <w:t>IALA Rec O-134</w:t>
            </w:r>
          </w:p>
        </w:tc>
        <w:tc>
          <w:tcPr>
            <w:tcW w:w="860" w:type="dxa"/>
            <w:tcMar>
              <w:top w:w="0" w:type="dxa"/>
              <w:bottom w:w="0" w:type="dxa"/>
            </w:tcMar>
            <w:vAlign w:val="center"/>
          </w:tcPr>
          <w:p w14:paraId="74B657A4" w14:textId="77777777" w:rsidR="00C662C8" w:rsidRPr="00DB5CEB" w:rsidRDefault="00C662C8" w:rsidP="003313C9">
            <w:pPr>
              <w:pStyle w:val="Tabletext"/>
            </w:pPr>
            <w:r w:rsidRPr="00DB5CEB">
              <w:t>17</w:t>
            </w:r>
          </w:p>
        </w:tc>
      </w:tr>
      <w:tr w:rsidR="00C662C8" w:rsidRPr="00DB5CEB" w14:paraId="5D9664C3" w14:textId="77777777" w:rsidTr="00C662C8">
        <w:trPr>
          <w:gridAfter w:val="1"/>
          <w:wAfter w:w="34" w:type="dxa"/>
          <w:jc w:val="center"/>
        </w:trPr>
        <w:tc>
          <w:tcPr>
            <w:tcW w:w="709" w:type="dxa"/>
            <w:tcMar>
              <w:top w:w="0" w:type="dxa"/>
              <w:bottom w:w="0" w:type="dxa"/>
            </w:tcMar>
          </w:tcPr>
          <w:p w14:paraId="3398BC8B" w14:textId="77777777" w:rsidR="00C662C8" w:rsidRPr="00DB5CEB" w:rsidRDefault="00C662C8" w:rsidP="003313C9">
            <w:pPr>
              <w:pStyle w:val="Tabletext"/>
            </w:pPr>
          </w:p>
        </w:tc>
        <w:tc>
          <w:tcPr>
            <w:tcW w:w="851" w:type="dxa"/>
            <w:tcMar>
              <w:top w:w="0" w:type="dxa"/>
              <w:bottom w:w="0" w:type="dxa"/>
            </w:tcMar>
          </w:tcPr>
          <w:p w14:paraId="0585ED60" w14:textId="77777777" w:rsidR="00C662C8" w:rsidRPr="00DB5CEB" w:rsidRDefault="00C662C8" w:rsidP="003313C9">
            <w:pPr>
              <w:pStyle w:val="Tabletext"/>
            </w:pPr>
          </w:p>
        </w:tc>
        <w:tc>
          <w:tcPr>
            <w:tcW w:w="1275" w:type="dxa"/>
            <w:tcMar>
              <w:top w:w="0" w:type="dxa"/>
              <w:bottom w:w="0" w:type="dxa"/>
            </w:tcMar>
          </w:tcPr>
          <w:p w14:paraId="7DF03D49" w14:textId="77777777" w:rsidR="00C662C8" w:rsidRPr="00DB5CEB" w:rsidRDefault="00C662C8" w:rsidP="003313C9">
            <w:pPr>
              <w:pStyle w:val="Tabletext"/>
            </w:pPr>
            <w:r w:rsidRPr="00DB5CEB">
              <w:t>3a.4.2</w:t>
            </w:r>
          </w:p>
        </w:tc>
        <w:tc>
          <w:tcPr>
            <w:tcW w:w="5245" w:type="dxa"/>
            <w:tcMar>
              <w:top w:w="0" w:type="dxa"/>
              <w:bottom w:w="0" w:type="dxa"/>
            </w:tcMar>
          </w:tcPr>
          <w:p w14:paraId="046C0951" w14:textId="77777777" w:rsidR="00C662C8" w:rsidRPr="00DB5CEB" w:rsidRDefault="00C662C8" w:rsidP="003313C9">
            <w:pPr>
              <w:pStyle w:val="Tabletext"/>
              <w:jc w:val="right"/>
            </w:pPr>
            <w:r w:rsidRPr="00DB5CEB">
              <w:t>Hazards and risks</w:t>
            </w:r>
          </w:p>
        </w:tc>
        <w:tc>
          <w:tcPr>
            <w:tcW w:w="851" w:type="dxa"/>
            <w:tcMar>
              <w:top w:w="0" w:type="dxa"/>
              <w:bottom w:w="0" w:type="dxa"/>
            </w:tcMar>
          </w:tcPr>
          <w:p w14:paraId="3FAE1C34" w14:textId="77777777" w:rsidR="00C662C8" w:rsidRPr="00DB5CEB" w:rsidRDefault="00C662C8" w:rsidP="003313C9">
            <w:pPr>
              <w:pStyle w:val="Tabletext"/>
            </w:pPr>
            <w:r w:rsidRPr="00DB5CEB">
              <w:t>3</w:t>
            </w:r>
          </w:p>
        </w:tc>
        <w:tc>
          <w:tcPr>
            <w:tcW w:w="2409" w:type="dxa"/>
            <w:vMerge/>
            <w:tcMar>
              <w:top w:w="0" w:type="dxa"/>
              <w:bottom w:w="0" w:type="dxa"/>
            </w:tcMar>
          </w:tcPr>
          <w:p w14:paraId="157CBE13" w14:textId="77777777" w:rsidR="00C662C8" w:rsidRPr="00DB5CEB" w:rsidRDefault="00C662C8" w:rsidP="003313C9">
            <w:pPr>
              <w:pStyle w:val="Tabletext"/>
            </w:pPr>
          </w:p>
        </w:tc>
        <w:tc>
          <w:tcPr>
            <w:tcW w:w="2826" w:type="dxa"/>
            <w:vMerge/>
            <w:tcMar>
              <w:top w:w="0" w:type="dxa"/>
              <w:bottom w:w="0" w:type="dxa"/>
            </w:tcMar>
          </w:tcPr>
          <w:p w14:paraId="6D94A7CE" w14:textId="77777777" w:rsidR="00C662C8" w:rsidRPr="00DB5CEB" w:rsidRDefault="00C662C8" w:rsidP="003313C9">
            <w:pPr>
              <w:pStyle w:val="Tabletext"/>
            </w:pPr>
          </w:p>
        </w:tc>
        <w:tc>
          <w:tcPr>
            <w:tcW w:w="860" w:type="dxa"/>
            <w:tcMar>
              <w:top w:w="0" w:type="dxa"/>
              <w:bottom w:w="0" w:type="dxa"/>
            </w:tcMar>
          </w:tcPr>
          <w:p w14:paraId="7AF67FEB" w14:textId="77777777" w:rsidR="00C662C8" w:rsidRPr="00DB5CEB" w:rsidRDefault="00C662C8" w:rsidP="003313C9">
            <w:pPr>
              <w:pStyle w:val="Tabletext"/>
            </w:pPr>
            <w:r>
              <w:t>17</w:t>
            </w:r>
          </w:p>
        </w:tc>
      </w:tr>
      <w:tr w:rsidR="00C662C8" w:rsidRPr="00DB5CEB" w14:paraId="52782D6B" w14:textId="77777777" w:rsidTr="00C662C8">
        <w:trPr>
          <w:gridAfter w:val="1"/>
          <w:wAfter w:w="34" w:type="dxa"/>
          <w:jc w:val="center"/>
        </w:trPr>
        <w:tc>
          <w:tcPr>
            <w:tcW w:w="709" w:type="dxa"/>
            <w:tcMar>
              <w:top w:w="0" w:type="dxa"/>
              <w:bottom w:w="0" w:type="dxa"/>
            </w:tcMar>
          </w:tcPr>
          <w:p w14:paraId="6DA4798F" w14:textId="77777777" w:rsidR="00C662C8" w:rsidRPr="00DB5CEB" w:rsidRDefault="00C662C8" w:rsidP="003313C9">
            <w:pPr>
              <w:pStyle w:val="Tabletext"/>
            </w:pPr>
          </w:p>
        </w:tc>
        <w:tc>
          <w:tcPr>
            <w:tcW w:w="851" w:type="dxa"/>
            <w:tcMar>
              <w:top w:w="0" w:type="dxa"/>
              <w:bottom w:w="0" w:type="dxa"/>
            </w:tcMar>
          </w:tcPr>
          <w:p w14:paraId="59D8524B" w14:textId="77777777" w:rsidR="00C662C8" w:rsidRPr="00DB5CEB" w:rsidRDefault="00C662C8" w:rsidP="003313C9">
            <w:pPr>
              <w:pStyle w:val="Tabletext"/>
            </w:pPr>
          </w:p>
        </w:tc>
        <w:tc>
          <w:tcPr>
            <w:tcW w:w="1275" w:type="dxa"/>
            <w:tcMar>
              <w:top w:w="0" w:type="dxa"/>
              <w:bottom w:w="0" w:type="dxa"/>
            </w:tcMar>
          </w:tcPr>
          <w:p w14:paraId="5AD9DE16" w14:textId="77777777" w:rsidR="00C662C8" w:rsidRPr="00DB5CEB" w:rsidRDefault="00C662C8" w:rsidP="003313C9">
            <w:pPr>
              <w:pStyle w:val="Tabletext"/>
            </w:pPr>
            <w:r w:rsidRPr="00DB5CEB">
              <w:t>3a.4.3</w:t>
            </w:r>
          </w:p>
        </w:tc>
        <w:tc>
          <w:tcPr>
            <w:tcW w:w="5245" w:type="dxa"/>
            <w:tcMar>
              <w:top w:w="0" w:type="dxa"/>
              <w:bottom w:w="0" w:type="dxa"/>
            </w:tcMar>
          </w:tcPr>
          <w:p w14:paraId="7329DFD6" w14:textId="77777777" w:rsidR="00C662C8" w:rsidRPr="00DB5CEB" w:rsidRDefault="00C662C8" w:rsidP="003313C9">
            <w:pPr>
              <w:pStyle w:val="Tabletext"/>
              <w:jc w:val="right"/>
            </w:pPr>
            <w:r w:rsidRPr="00DB5CEB">
              <w:t>IALA Risk Management tools: PAWSA and IWRAP Mk.2</w:t>
            </w:r>
          </w:p>
        </w:tc>
        <w:tc>
          <w:tcPr>
            <w:tcW w:w="851" w:type="dxa"/>
            <w:tcMar>
              <w:top w:w="0" w:type="dxa"/>
              <w:bottom w:w="0" w:type="dxa"/>
            </w:tcMar>
          </w:tcPr>
          <w:p w14:paraId="287CF986" w14:textId="77777777" w:rsidR="00C662C8" w:rsidRPr="00DB5CEB" w:rsidRDefault="00C662C8" w:rsidP="003313C9">
            <w:pPr>
              <w:pStyle w:val="Tabletext"/>
            </w:pPr>
            <w:r w:rsidRPr="00DB5CEB">
              <w:t>1</w:t>
            </w:r>
          </w:p>
        </w:tc>
        <w:tc>
          <w:tcPr>
            <w:tcW w:w="2409" w:type="dxa"/>
            <w:vMerge/>
            <w:tcMar>
              <w:top w:w="0" w:type="dxa"/>
              <w:bottom w:w="0" w:type="dxa"/>
            </w:tcMar>
          </w:tcPr>
          <w:p w14:paraId="5D7D48FE" w14:textId="77777777" w:rsidR="00C662C8" w:rsidRPr="00DB5CEB" w:rsidRDefault="00C662C8" w:rsidP="003313C9">
            <w:pPr>
              <w:pStyle w:val="Tabletext"/>
            </w:pPr>
          </w:p>
        </w:tc>
        <w:tc>
          <w:tcPr>
            <w:tcW w:w="2826" w:type="dxa"/>
            <w:vMerge/>
            <w:tcMar>
              <w:top w:w="0" w:type="dxa"/>
              <w:bottom w:w="0" w:type="dxa"/>
            </w:tcMar>
          </w:tcPr>
          <w:p w14:paraId="2A6624C5" w14:textId="77777777" w:rsidR="00C662C8" w:rsidRPr="00DB5CEB" w:rsidRDefault="00C662C8" w:rsidP="003313C9">
            <w:pPr>
              <w:pStyle w:val="Tabletext"/>
            </w:pPr>
          </w:p>
        </w:tc>
        <w:tc>
          <w:tcPr>
            <w:tcW w:w="860" w:type="dxa"/>
            <w:tcMar>
              <w:top w:w="0" w:type="dxa"/>
              <w:bottom w:w="0" w:type="dxa"/>
            </w:tcMar>
          </w:tcPr>
          <w:p w14:paraId="2B9D7402" w14:textId="77777777" w:rsidR="00C662C8" w:rsidRPr="00DB5CEB" w:rsidRDefault="00C662C8" w:rsidP="003313C9">
            <w:pPr>
              <w:pStyle w:val="Tabletext"/>
            </w:pPr>
            <w:r>
              <w:t>17</w:t>
            </w:r>
          </w:p>
        </w:tc>
      </w:tr>
      <w:tr w:rsidR="00A457E6" w:rsidRPr="00DB5CEB" w14:paraId="38F52466" w14:textId="77777777" w:rsidTr="003313C9">
        <w:trPr>
          <w:gridAfter w:val="1"/>
          <w:wAfter w:w="34" w:type="dxa"/>
          <w:jc w:val="center"/>
        </w:trPr>
        <w:tc>
          <w:tcPr>
            <w:tcW w:w="709" w:type="dxa"/>
            <w:tcMar>
              <w:top w:w="0" w:type="dxa"/>
              <w:bottom w:w="0" w:type="dxa"/>
            </w:tcMar>
          </w:tcPr>
          <w:p w14:paraId="677340A7" w14:textId="77777777" w:rsidR="00A457E6" w:rsidRPr="00DB5CEB" w:rsidRDefault="00A457E6" w:rsidP="003313C9">
            <w:pPr>
              <w:pStyle w:val="Tabletext"/>
              <w:rPr>
                <w:b/>
              </w:rPr>
            </w:pPr>
          </w:p>
        </w:tc>
        <w:tc>
          <w:tcPr>
            <w:tcW w:w="851" w:type="dxa"/>
            <w:tcMar>
              <w:top w:w="0" w:type="dxa"/>
              <w:bottom w:w="0" w:type="dxa"/>
            </w:tcMar>
          </w:tcPr>
          <w:p w14:paraId="4B843E41" w14:textId="77777777" w:rsidR="00A457E6" w:rsidRPr="00DB5CEB" w:rsidRDefault="00A457E6" w:rsidP="003313C9">
            <w:pPr>
              <w:pStyle w:val="Tabletext"/>
              <w:rPr>
                <w:b/>
              </w:rPr>
            </w:pPr>
            <w:r w:rsidRPr="00DB5CEB">
              <w:rPr>
                <w:b/>
              </w:rPr>
              <w:t>3a.5</w:t>
            </w:r>
          </w:p>
        </w:tc>
        <w:tc>
          <w:tcPr>
            <w:tcW w:w="1275" w:type="dxa"/>
            <w:shd w:val="clear" w:color="auto" w:fill="94D9D5"/>
            <w:tcMar>
              <w:top w:w="0" w:type="dxa"/>
              <w:bottom w:w="0" w:type="dxa"/>
            </w:tcMar>
          </w:tcPr>
          <w:p w14:paraId="2B55198F" w14:textId="77777777" w:rsidR="00A457E6" w:rsidRPr="00DB5CEB" w:rsidRDefault="00A457E6" w:rsidP="003313C9">
            <w:pPr>
              <w:pStyle w:val="Tabletext"/>
              <w:rPr>
                <w:b/>
              </w:rPr>
            </w:pPr>
          </w:p>
        </w:tc>
        <w:tc>
          <w:tcPr>
            <w:tcW w:w="5245" w:type="dxa"/>
            <w:tcMar>
              <w:top w:w="0" w:type="dxa"/>
              <w:bottom w:w="0" w:type="dxa"/>
            </w:tcMar>
          </w:tcPr>
          <w:p w14:paraId="7AC24389" w14:textId="77777777" w:rsidR="00A457E6" w:rsidRPr="00DB5CEB" w:rsidRDefault="00A457E6" w:rsidP="003313C9">
            <w:pPr>
              <w:pStyle w:val="Tabletext"/>
              <w:rPr>
                <w:b/>
              </w:rPr>
            </w:pPr>
            <w:r w:rsidRPr="00DB5CEB">
              <w:rPr>
                <w:b/>
              </w:rPr>
              <w:t>AtoN Availability Objectives</w:t>
            </w:r>
          </w:p>
        </w:tc>
        <w:tc>
          <w:tcPr>
            <w:tcW w:w="6946" w:type="dxa"/>
            <w:gridSpan w:val="4"/>
            <w:shd w:val="clear" w:color="auto" w:fill="94D9D5"/>
            <w:tcMar>
              <w:top w:w="0" w:type="dxa"/>
              <w:bottom w:w="0" w:type="dxa"/>
            </w:tcMar>
          </w:tcPr>
          <w:p w14:paraId="09A5CEA4" w14:textId="77777777" w:rsidR="00A457E6" w:rsidRPr="00DB5CEB" w:rsidRDefault="00A457E6" w:rsidP="003313C9">
            <w:pPr>
              <w:pStyle w:val="Tabletext"/>
              <w:rPr>
                <w:b/>
              </w:rPr>
            </w:pPr>
          </w:p>
        </w:tc>
      </w:tr>
      <w:tr w:rsidR="00C662C8" w:rsidRPr="00DB5CEB" w14:paraId="299C55A5" w14:textId="77777777" w:rsidTr="00C662C8">
        <w:trPr>
          <w:gridAfter w:val="1"/>
          <w:wAfter w:w="34" w:type="dxa"/>
          <w:jc w:val="center"/>
        </w:trPr>
        <w:tc>
          <w:tcPr>
            <w:tcW w:w="709" w:type="dxa"/>
            <w:tcMar>
              <w:top w:w="0" w:type="dxa"/>
              <w:bottom w:w="0" w:type="dxa"/>
            </w:tcMar>
          </w:tcPr>
          <w:p w14:paraId="2F822716" w14:textId="77777777" w:rsidR="00C662C8" w:rsidRPr="00DB5CEB" w:rsidRDefault="00C662C8" w:rsidP="003313C9">
            <w:pPr>
              <w:pStyle w:val="Tabletext"/>
            </w:pPr>
          </w:p>
        </w:tc>
        <w:tc>
          <w:tcPr>
            <w:tcW w:w="851" w:type="dxa"/>
            <w:tcMar>
              <w:top w:w="0" w:type="dxa"/>
              <w:bottom w:w="0" w:type="dxa"/>
            </w:tcMar>
          </w:tcPr>
          <w:p w14:paraId="2F223C27" w14:textId="77777777" w:rsidR="00C662C8" w:rsidRPr="00DB5CEB" w:rsidRDefault="00C662C8" w:rsidP="003313C9">
            <w:pPr>
              <w:pStyle w:val="Tabletext"/>
            </w:pPr>
          </w:p>
        </w:tc>
        <w:tc>
          <w:tcPr>
            <w:tcW w:w="1275" w:type="dxa"/>
            <w:tcMar>
              <w:top w:w="0" w:type="dxa"/>
              <w:bottom w:w="0" w:type="dxa"/>
            </w:tcMar>
          </w:tcPr>
          <w:p w14:paraId="4F6A70BE" w14:textId="77777777" w:rsidR="00C662C8" w:rsidRPr="00DB5CEB" w:rsidRDefault="00C662C8" w:rsidP="003313C9">
            <w:pPr>
              <w:pStyle w:val="Tabletext"/>
            </w:pPr>
            <w:r w:rsidRPr="00DB5CEB">
              <w:t>3a.5.1</w:t>
            </w:r>
          </w:p>
        </w:tc>
        <w:tc>
          <w:tcPr>
            <w:tcW w:w="5245" w:type="dxa"/>
            <w:tcMar>
              <w:top w:w="0" w:type="dxa"/>
              <w:bottom w:w="0" w:type="dxa"/>
            </w:tcMar>
          </w:tcPr>
          <w:p w14:paraId="41741B4A" w14:textId="77777777" w:rsidR="00C662C8" w:rsidRPr="00DB5CEB" w:rsidRDefault="00C662C8" w:rsidP="003313C9">
            <w:pPr>
              <w:pStyle w:val="Tabletext"/>
              <w:jc w:val="right"/>
            </w:pPr>
            <w:r w:rsidRPr="00DB5CEB">
              <w:t>Categories of AtoN</w:t>
            </w:r>
          </w:p>
        </w:tc>
        <w:tc>
          <w:tcPr>
            <w:tcW w:w="851" w:type="dxa"/>
            <w:tcMar>
              <w:top w:w="0" w:type="dxa"/>
              <w:bottom w:w="0" w:type="dxa"/>
            </w:tcMar>
          </w:tcPr>
          <w:p w14:paraId="1E47BFCD" w14:textId="77777777" w:rsidR="00C662C8" w:rsidRPr="00DB5CEB" w:rsidRDefault="00C662C8" w:rsidP="003313C9">
            <w:pPr>
              <w:pStyle w:val="Tabletext"/>
            </w:pPr>
            <w:r w:rsidRPr="00DB5CEB">
              <w:t>3</w:t>
            </w:r>
          </w:p>
        </w:tc>
        <w:tc>
          <w:tcPr>
            <w:tcW w:w="2409" w:type="dxa"/>
            <w:vMerge w:val="restart"/>
            <w:tcMar>
              <w:top w:w="0" w:type="dxa"/>
              <w:bottom w:w="0" w:type="dxa"/>
            </w:tcMar>
          </w:tcPr>
          <w:p w14:paraId="4195CDC0" w14:textId="77777777" w:rsidR="00C662C8" w:rsidRPr="00DB5CEB" w:rsidRDefault="00C662C8" w:rsidP="003313C9">
            <w:pPr>
              <w:pStyle w:val="Tabletext"/>
            </w:pPr>
            <w:r w:rsidRPr="00DB5CEB">
              <w:t>Availability calculation exercise</w:t>
            </w:r>
          </w:p>
        </w:tc>
        <w:tc>
          <w:tcPr>
            <w:tcW w:w="2826" w:type="dxa"/>
            <w:vMerge w:val="restart"/>
            <w:tcMar>
              <w:top w:w="0" w:type="dxa"/>
              <w:bottom w:w="0" w:type="dxa"/>
            </w:tcMar>
          </w:tcPr>
          <w:p w14:paraId="2B031405" w14:textId="77777777" w:rsidR="00C662C8" w:rsidRPr="00DB5CEB" w:rsidRDefault="00C662C8" w:rsidP="003313C9">
            <w:pPr>
              <w:pStyle w:val="Tabletext"/>
            </w:pPr>
            <w:r w:rsidRPr="00DB5CEB">
              <w:t>NAVGUIDE 8.4.3 - 4</w:t>
            </w:r>
          </w:p>
          <w:p w14:paraId="3023D26B" w14:textId="77777777" w:rsidR="00C662C8" w:rsidRPr="00DB5CEB" w:rsidRDefault="00C662C8" w:rsidP="003313C9">
            <w:pPr>
              <w:pStyle w:val="Tabletext"/>
            </w:pPr>
            <w:r w:rsidRPr="00DB5CEB">
              <w:t>IALA Rec O-130</w:t>
            </w:r>
          </w:p>
          <w:p w14:paraId="694C1B1A" w14:textId="77777777" w:rsidR="00C662C8" w:rsidRPr="00DB5CEB" w:rsidRDefault="00C662C8" w:rsidP="003313C9">
            <w:pPr>
              <w:pStyle w:val="Tabletext"/>
            </w:pPr>
            <w:r w:rsidRPr="00DB5CEB">
              <w:t>IALA GL 1035</w:t>
            </w:r>
          </w:p>
          <w:p w14:paraId="27B8922F" w14:textId="77777777" w:rsidR="00C662C8" w:rsidRPr="00DB5CEB" w:rsidRDefault="00C662C8" w:rsidP="003313C9">
            <w:pPr>
              <w:pStyle w:val="Tabletext"/>
            </w:pPr>
            <w:r w:rsidRPr="00DB5CEB">
              <w:lastRenderedPageBreak/>
              <w:t>Quality Management System</w:t>
            </w:r>
          </w:p>
          <w:p w14:paraId="6ECCD177" w14:textId="77777777" w:rsidR="00C662C8" w:rsidRPr="00DB5CEB" w:rsidRDefault="00C662C8" w:rsidP="003313C9">
            <w:pPr>
              <w:pStyle w:val="Tabletext"/>
            </w:pPr>
            <w:r w:rsidRPr="00DB5CEB">
              <w:t>IALA Rec R-121</w:t>
            </w:r>
          </w:p>
        </w:tc>
        <w:tc>
          <w:tcPr>
            <w:tcW w:w="860" w:type="dxa"/>
            <w:tcMar>
              <w:top w:w="0" w:type="dxa"/>
              <w:bottom w:w="0" w:type="dxa"/>
            </w:tcMar>
            <w:vAlign w:val="center"/>
          </w:tcPr>
          <w:p w14:paraId="428CAB81" w14:textId="77777777" w:rsidR="00C662C8" w:rsidRPr="00DB5CEB" w:rsidRDefault="00C662C8" w:rsidP="003313C9">
            <w:pPr>
              <w:pStyle w:val="Tabletext"/>
            </w:pPr>
            <w:r w:rsidRPr="00DB5CEB">
              <w:lastRenderedPageBreak/>
              <w:t>18</w:t>
            </w:r>
          </w:p>
        </w:tc>
      </w:tr>
      <w:tr w:rsidR="00C662C8" w:rsidRPr="00DB5CEB" w14:paraId="5366901D" w14:textId="77777777" w:rsidTr="00C662C8">
        <w:trPr>
          <w:gridAfter w:val="1"/>
          <w:wAfter w:w="34" w:type="dxa"/>
          <w:jc w:val="center"/>
        </w:trPr>
        <w:tc>
          <w:tcPr>
            <w:tcW w:w="709" w:type="dxa"/>
            <w:tcMar>
              <w:top w:w="0" w:type="dxa"/>
              <w:bottom w:w="0" w:type="dxa"/>
            </w:tcMar>
          </w:tcPr>
          <w:p w14:paraId="6D8E765A" w14:textId="77777777" w:rsidR="00C662C8" w:rsidRPr="00DB5CEB" w:rsidRDefault="00C662C8" w:rsidP="003313C9">
            <w:pPr>
              <w:pStyle w:val="Tabletext"/>
            </w:pPr>
          </w:p>
        </w:tc>
        <w:tc>
          <w:tcPr>
            <w:tcW w:w="851" w:type="dxa"/>
            <w:tcMar>
              <w:top w:w="0" w:type="dxa"/>
              <w:bottom w:w="0" w:type="dxa"/>
            </w:tcMar>
          </w:tcPr>
          <w:p w14:paraId="0D5F4B9E" w14:textId="77777777" w:rsidR="00C662C8" w:rsidRPr="00DB5CEB" w:rsidRDefault="00C662C8" w:rsidP="003313C9">
            <w:pPr>
              <w:pStyle w:val="Tabletext"/>
            </w:pPr>
          </w:p>
        </w:tc>
        <w:tc>
          <w:tcPr>
            <w:tcW w:w="1275" w:type="dxa"/>
            <w:tcMar>
              <w:top w:w="0" w:type="dxa"/>
              <w:bottom w:w="0" w:type="dxa"/>
            </w:tcMar>
          </w:tcPr>
          <w:p w14:paraId="1BE495B0" w14:textId="77777777" w:rsidR="00C662C8" w:rsidRPr="00DB5CEB" w:rsidRDefault="00C662C8" w:rsidP="003313C9">
            <w:pPr>
              <w:pStyle w:val="Tabletext"/>
            </w:pPr>
            <w:r w:rsidRPr="00DB5CEB">
              <w:t>3a.5.2</w:t>
            </w:r>
          </w:p>
        </w:tc>
        <w:tc>
          <w:tcPr>
            <w:tcW w:w="5245" w:type="dxa"/>
            <w:tcMar>
              <w:top w:w="0" w:type="dxa"/>
              <w:bottom w:w="0" w:type="dxa"/>
            </w:tcMar>
          </w:tcPr>
          <w:p w14:paraId="2B4F37A3" w14:textId="77777777" w:rsidR="00C662C8" w:rsidRPr="00DB5CEB" w:rsidRDefault="00C662C8" w:rsidP="003313C9">
            <w:pPr>
              <w:pStyle w:val="Tabletext"/>
              <w:jc w:val="right"/>
            </w:pPr>
            <w:r w:rsidRPr="00DB5CEB">
              <w:t>Mean Time Between Failure; Mean Time to Repair</w:t>
            </w:r>
          </w:p>
        </w:tc>
        <w:tc>
          <w:tcPr>
            <w:tcW w:w="851" w:type="dxa"/>
            <w:tcMar>
              <w:top w:w="0" w:type="dxa"/>
              <w:bottom w:w="0" w:type="dxa"/>
            </w:tcMar>
          </w:tcPr>
          <w:p w14:paraId="1916329F" w14:textId="77777777" w:rsidR="00C662C8" w:rsidRPr="00DB5CEB" w:rsidRDefault="00C662C8" w:rsidP="003313C9">
            <w:pPr>
              <w:pStyle w:val="Tabletext"/>
            </w:pPr>
            <w:r w:rsidRPr="00DB5CEB">
              <w:t>3</w:t>
            </w:r>
          </w:p>
        </w:tc>
        <w:tc>
          <w:tcPr>
            <w:tcW w:w="2409" w:type="dxa"/>
            <w:vMerge/>
            <w:tcMar>
              <w:top w:w="0" w:type="dxa"/>
              <w:bottom w:w="0" w:type="dxa"/>
            </w:tcMar>
          </w:tcPr>
          <w:p w14:paraId="03A0BF67" w14:textId="77777777" w:rsidR="00C662C8" w:rsidRPr="00DB5CEB" w:rsidRDefault="00C662C8" w:rsidP="003313C9">
            <w:pPr>
              <w:pStyle w:val="Tabletext"/>
            </w:pPr>
          </w:p>
        </w:tc>
        <w:tc>
          <w:tcPr>
            <w:tcW w:w="2826" w:type="dxa"/>
            <w:vMerge/>
            <w:tcMar>
              <w:top w:w="0" w:type="dxa"/>
              <w:bottom w:w="0" w:type="dxa"/>
            </w:tcMar>
          </w:tcPr>
          <w:p w14:paraId="48DB8A64" w14:textId="77777777" w:rsidR="00C662C8" w:rsidRPr="00DB5CEB" w:rsidRDefault="00C662C8" w:rsidP="003313C9">
            <w:pPr>
              <w:pStyle w:val="Tabletext"/>
            </w:pPr>
          </w:p>
        </w:tc>
        <w:tc>
          <w:tcPr>
            <w:tcW w:w="860" w:type="dxa"/>
            <w:tcMar>
              <w:top w:w="0" w:type="dxa"/>
              <w:bottom w:w="0" w:type="dxa"/>
            </w:tcMar>
          </w:tcPr>
          <w:p w14:paraId="2958EC1B" w14:textId="77777777" w:rsidR="00C662C8" w:rsidRPr="00DB5CEB" w:rsidRDefault="00C662C8" w:rsidP="003313C9">
            <w:pPr>
              <w:pStyle w:val="Tabletext"/>
            </w:pPr>
            <w:r>
              <w:t>18</w:t>
            </w:r>
          </w:p>
        </w:tc>
      </w:tr>
      <w:tr w:rsidR="00C662C8" w:rsidRPr="00DB5CEB" w14:paraId="34F4AB3A" w14:textId="77777777" w:rsidTr="00C662C8">
        <w:trPr>
          <w:gridAfter w:val="1"/>
          <w:wAfter w:w="34" w:type="dxa"/>
          <w:jc w:val="center"/>
        </w:trPr>
        <w:tc>
          <w:tcPr>
            <w:tcW w:w="709" w:type="dxa"/>
            <w:tcMar>
              <w:top w:w="0" w:type="dxa"/>
              <w:bottom w:w="0" w:type="dxa"/>
            </w:tcMar>
          </w:tcPr>
          <w:p w14:paraId="20B38D3E" w14:textId="77777777" w:rsidR="00C662C8" w:rsidRPr="00DB5CEB" w:rsidRDefault="00C662C8" w:rsidP="003313C9">
            <w:pPr>
              <w:pStyle w:val="Tabletext"/>
            </w:pPr>
          </w:p>
        </w:tc>
        <w:tc>
          <w:tcPr>
            <w:tcW w:w="851" w:type="dxa"/>
            <w:tcMar>
              <w:top w:w="0" w:type="dxa"/>
              <w:bottom w:w="0" w:type="dxa"/>
            </w:tcMar>
          </w:tcPr>
          <w:p w14:paraId="233E3BCC" w14:textId="77777777" w:rsidR="00C662C8" w:rsidRPr="00DB5CEB" w:rsidRDefault="00C662C8" w:rsidP="003313C9">
            <w:pPr>
              <w:pStyle w:val="Tabletext"/>
            </w:pPr>
          </w:p>
        </w:tc>
        <w:tc>
          <w:tcPr>
            <w:tcW w:w="1275" w:type="dxa"/>
            <w:tcMar>
              <w:top w:w="0" w:type="dxa"/>
              <w:bottom w:w="0" w:type="dxa"/>
            </w:tcMar>
          </w:tcPr>
          <w:p w14:paraId="2588C466" w14:textId="77777777" w:rsidR="00C662C8" w:rsidRPr="00DB5CEB" w:rsidRDefault="00C662C8" w:rsidP="003313C9">
            <w:pPr>
              <w:pStyle w:val="Tabletext"/>
            </w:pPr>
            <w:r w:rsidRPr="00DB5CEB">
              <w:t>3a.5.3</w:t>
            </w:r>
          </w:p>
        </w:tc>
        <w:tc>
          <w:tcPr>
            <w:tcW w:w="5245" w:type="dxa"/>
            <w:tcMar>
              <w:top w:w="0" w:type="dxa"/>
              <w:bottom w:w="0" w:type="dxa"/>
            </w:tcMar>
          </w:tcPr>
          <w:p w14:paraId="0AE334E1" w14:textId="77777777" w:rsidR="00C662C8" w:rsidRPr="00DB5CEB" w:rsidRDefault="00C662C8" w:rsidP="003313C9">
            <w:pPr>
              <w:pStyle w:val="Tabletext"/>
              <w:jc w:val="right"/>
            </w:pPr>
            <w:r w:rsidRPr="00DB5CEB">
              <w:t>Continuity</w:t>
            </w:r>
          </w:p>
        </w:tc>
        <w:tc>
          <w:tcPr>
            <w:tcW w:w="851" w:type="dxa"/>
            <w:tcMar>
              <w:top w:w="0" w:type="dxa"/>
              <w:bottom w:w="0" w:type="dxa"/>
            </w:tcMar>
          </w:tcPr>
          <w:p w14:paraId="49705B94" w14:textId="77777777" w:rsidR="00C662C8" w:rsidRPr="00DB5CEB" w:rsidRDefault="00C662C8" w:rsidP="003313C9">
            <w:pPr>
              <w:pStyle w:val="Tabletext"/>
            </w:pPr>
            <w:r w:rsidRPr="00DB5CEB">
              <w:t>2</w:t>
            </w:r>
          </w:p>
        </w:tc>
        <w:tc>
          <w:tcPr>
            <w:tcW w:w="2409" w:type="dxa"/>
            <w:vMerge/>
            <w:tcMar>
              <w:top w:w="0" w:type="dxa"/>
              <w:bottom w:w="0" w:type="dxa"/>
            </w:tcMar>
          </w:tcPr>
          <w:p w14:paraId="76760D4F" w14:textId="77777777" w:rsidR="00C662C8" w:rsidRPr="00DB5CEB" w:rsidRDefault="00C662C8" w:rsidP="003313C9">
            <w:pPr>
              <w:pStyle w:val="Tabletext"/>
            </w:pPr>
          </w:p>
        </w:tc>
        <w:tc>
          <w:tcPr>
            <w:tcW w:w="2826" w:type="dxa"/>
            <w:vMerge/>
            <w:tcMar>
              <w:top w:w="0" w:type="dxa"/>
              <w:bottom w:w="0" w:type="dxa"/>
            </w:tcMar>
          </w:tcPr>
          <w:p w14:paraId="29E99A05" w14:textId="77777777" w:rsidR="00C662C8" w:rsidRPr="00DB5CEB" w:rsidRDefault="00C662C8" w:rsidP="003313C9">
            <w:pPr>
              <w:pStyle w:val="Tabletext"/>
            </w:pPr>
          </w:p>
        </w:tc>
        <w:tc>
          <w:tcPr>
            <w:tcW w:w="860" w:type="dxa"/>
            <w:tcMar>
              <w:top w:w="0" w:type="dxa"/>
              <w:bottom w:w="0" w:type="dxa"/>
            </w:tcMar>
          </w:tcPr>
          <w:p w14:paraId="01C67149" w14:textId="77777777" w:rsidR="00C662C8" w:rsidRPr="00DB5CEB" w:rsidRDefault="00C662C8" w:rsidP="003313C9">
            <w:pPr>
              <w:pStyle w:val="Tabletext"/>
            </w:pPr>
            <w:r>
              <w:t>18</w:t>
            </w:r>
          </w:p>
        </w:tc>
      </w:tr>
      <w:tr w:rsidR="00C662C8" w:rsidRPr="00DB5CEB" w14:paraId="3F618DC9" w14:textId="77777777" w:rsidTr="00C662C8">
        <w:trPr>
          <w:gridAfter w:val="1"/>
          <w:wAfter w:w="34" w:type="dxa"/>
          <w:jc w:val="center"/>
        </w:trPr>
        <w:tc>
          <w:tcPr>
            <w:tcW w:w="709" w:type="dxa"/>
            <w:tcMar>
              <w:top w:w="0" w:type="dxa"/>
              <w:bottom w:w="0" w:type="dxa"/>
            </w:tcMar>
          </w:tcPr>
          <w:p w14:paraId="2959A245" w14:textId="77777777" w:rsidR="00C662C8" w:rsidRPr="00DB5CEB" w:rsidRDefault="00C662C8" w:rsidP="003313C9">
            <w:pPr>
              <w:pStyle w:val="Tabletext"/>
            </w:pPr>
          </w:p>
        </w:tc>
        <w:tc>
          <w:tcPr>
            <w:tcW w:w="851" w:type="dxa"/>
            <w:tcMar>
              <w:top w:w="0" w:type="dxa"/>
              <w:bottom w:w="0" w:type="dxa"/>
            </w:tcMar>
          </w:tcPr>
          <w:p w14:paraId="6EB30582" w14:textId="77777777" w:rsidR="00C662C8" w:rsidRPr="00DB5CEB" w:rsidRDefault="00C662C8" w:rsidP="003313C9">
            <w:pPr>
              <w:pStyle w:val="Tabletext"/>
            </w:pPr>
          </w:p>
        </w:tc>
        <w:tc>
          <w:tcPr>
            <w:tcW w:w="1275" w:type="dxa"/>
            <w:tcMar>
              <w:top w:w="0" w:type="dxa"/>
              <w:bottom w:w="0" w:type="dxa"/>
            </w:tcMar>
          </w:tcPr>
          <w:p w14:paraId="64E74143" w14:textId="77777777" w:rsidR="00C662C8" w:rsidRPr="00DB5CEB" w:rsidRDefault="00C662C8" w:rsidP="003313C9">
            <w:pPr>
              <w:pStyle w:val="Tabletext"/>
            </w:pPr>
            <w:r w:rsidRPr="00DB5CEB">
              <w:t>3a.5.4</w:t>
            </w:r>
          </w:p>
        </w:tc>
        <w:tc>
          <w:tcPr>
            <w:tcW w:w="5245" w:type="dxa"/>
            <w:tcMar>
              <w:top w:w="0" w:type="dxa"/>
              <w:bottom w:w="0" w:type="dxa"/>
            </w:tcMar>
          </w:tcPr>
          <w:p w14:paraId="16BF9D0E" w14:textId="77777777" w:rsidR="00C662C8" w:rsidRPr="00DB5CEB" w:rsidRDefault="00C662C8" w:rsidP="003313C9">
            <w:pPr>
              <w:pStyle w:val="Tabletext"/>
              <w:jc w:val="right"/>
            </w:pPr>
            <w:r w:rsidRPr="00DB5CEB">
              <w:t>Availability of traditional AtoN</w:t>
            </w:r>
          </w:p>
        </w:tc>
        <w:tc>
          <w:tcPr>
            <w:tcW w:w="851" w:type="dxa"/>
            <w:tcMar>
              <w:top w:w="0" w:type="dxa"/>
              <w:bottom w:w="0" w:type="dxa"/>
            </w:tcMar>
          </w:tcPr>
          <w:p w14:paraId="4FF8E346" w14:textId="77777777" w:rsidR="00C662C8" w:rsidRPr="00DB5CEB" w:rsidRDefault="00C662C8" w:rsidP="003313C9">
            <w:pPr>
              <w:pStyle w:val="Tabletext"/>
            </w:pPr>
            <w:r w:rsidRPr="00DB5CEB">
              <w:t>3</w:t>
            </w:r>
          </w:p>
        </w:tc>
        <w:tc>
          <w:tcPr>
            <w:tcW w:w="2409" w:type="dxa"/>
            <w:vMerge/>
            <w:tcMar>
              <w:top w:w="0" w:type="dxa"/>
              <w:bottom w:w="0" w:type="dxa"/>
            </w:tcMar>
          </w:tcPr>
          <w:p w14:paraId="1A33CF52" w14:textId="77777777" w:rsidR="00C662C8" w:rsidRPr="00DB5CEB" w:rsidRDefault="00C662C8" w:rsidP="003313C9">
            <w:pPr>
              <w:pStyle w:val="Tabletext"/>
            </w:pPr>
          </w:p>
        </w:tc>
        <w:tc>
          <w:tcPr>
            <w:tcW w:w="2826" w:type="dxa"/>
            <w:vMerge/>
            <w:tcMar>
              <w:top w:w="0" w:type="dxa"/>
              <w:bottom w:w="0" w:type="dxa"/>
            </w:tcMar>
          </w:tcPr>
          <w:p w14:paraId="50A53CED" w14:textId="77777777" w:rsidR="00C662C8" w:rsidRPr="00DB5CEB" w:rsidRDefault="00C662C8" w:rsidP="003313C9">
            <w:pPr>
              <w:pStyle w:val="Tabletext"/>
            </w:pPr>
          </w:p>
        </w:tc>
        <w:tc>
          <w:tcPr>
            <w:tcW w:w="860" w:type="dxa"/>
            <w:tcMar>
              <w:top w:w="0" w:type="dxa"/>
              <w:bottom w:w="0" w:type="dxa"/>
            </w:tcMar>
          </w:tcPr>
          <w:p w14:paraId="6E1F3C84" w14:textId="77777777" w:rsidR="00C662C8" w:rsidRPr="00DB5CEB" w:rsidRDefault="00C662C8" w:rsidP="003313C9">
            <w:pPr>
              <w:pStyle w:val="Tabletext"/>
            </w:pPr>
            <w:r>
              <w:t>18</w:t>
            </w:r>
          </w:p>
        </w:tc>
      </w:tr>
      <w:tr w:rsidR="00C662C8" w:rsidRPr="00DB5CEB" w14:paraId="3D325365" w14:textId="77777777" w:rsidTr="00C662C8">
        <w:trPr>
          <w:gridAfter w:val="1"/>
          <w:wAfter w:w="34" w:type="dxa"/>
          <w:jc w:val="center"/>
        </w:trPr>
        <w:tc>
          <w:tcPr>
            <w:tcW w:w="709" w:type="dxa"/>
            <w:tcMar>
              <w:top w:w="0" w:type="dxa"/>
              <w:bottom w:w="0" w:type="dxa"/>
            </w:tcMar>
          </w:tcPr>
          <w:p w14:paraId="1C893F59" w14:textId="77777777" w:rsidR="00C662C8" w:rsidRPr="00DB5CEB" w:rsidRDefault="00C662C8" w:rsidP="003313C9">
            <w:pPr>
              <w:pStyle w:val="Tabletext"/>
            </w:pPr>
          </w:p>
        </w:tc>
        <w:tc>
          <w:tcPr>
            <w:tcW w:w="851" w:type="dxa"/>
            <w:tcMar>
              <w:top w:w="0" w:type="dxa"/>
              <w:bottom w:w="0" w:type="dxa"/>
            </w:tcMar>
          </w:tcPr>
          <w:p w14:paraId="584FFF50" w14:textId="77777777" w:rsidR="00C662C8" w:rsidRPr="00DB5CEB" w:rsidRDefault="00C662C8" w:rsidP="003313C9">
            <w:pPr>
              <w:pStyle w:val="Tabletext"/>
            </w:pPr>
          </w:p>
        </w:tc>
        <w:tc>
          <w:tcPr>
            <w:tcW w:w="1275" w:type="dxa"/>
            <w:tcMar>
              <w:top w:w="0" w:type="dxa"/>
              <w:bottom w:w="0" w:type="dxa"/>
            </w:tcMar>
          </w:tcPr>
          <w:p w14:paraId="100292EE" w14:textId="77777777" w:rsidR="00C662C8" w:rsidRPr="00DB5CEB" w:rsidRDefault="00C662C8" w:rsidP="003313C9">
            <w:pPr>
              <w:pStyle w:val="Tabletext"/>
            </w:pPr>
            <w:r w:rsidRPr="00DB5CEB">
              <w:t>3a.5.6</w:t>
            </w:r>
          </w:p>
        </w:tc>
        <w:tc>
          <w:tcPr>
            <w:tcW w:w="5245" w:type="dxa"/>
            <w:tcMar>
              <w:top w:w="0" w:type="dxa"/>
              <w:bottom w:w="0" w:type="dxa"/>
            </w:tcMar>
          </w:tcPr>
          <w:p w14:paraId="4DCB7965" w14:textId="77777777" w:rsidR="00C662C8" w:rsidRPr="00DB5CEB" w:rsidRDefault="00C662C8" w:rsidP="003313C9">
            <w:pPr>
              <w:pStyle w:val="Tabletext"/>
              <w:jc w:val="right"/>
            </w:pPr>
            <w:r w:rsidRPr="00DB5CEB">
              <w:t>Availability of Radio AtoN including AIS</w:t>
            </w:r>
          </w:p>
        </w:tc>
        <w:tc>
          <w:tcPr>
            <w:tcW w:w="851" w:type="dxa"/>
            <w:tcMar>
              <w:top w:w="0" w:type="dxa"/>
              <w:bottom w:w="0" w:type="dxa"/>
            </w:tcMar>
          </w:tcPr>
          <w:p w14:paraId="11FCF5BB" w14:textId="77777777" w:rsidR="00C662C8" w:rsidRPr="00DB5CEB" w:rsidRDefault="00C662C8" w:rsidP="003313C9">
            <w:pPr>
              <w:pStyle w:val="Tabletext"/>
            </w:pPr>
            <w:r w:rsidRPr="00DB5CEB">
              <w:t>3</w:t>
            </w:r>
          </w:p>
        </w:tc>
        <w:tc>
          <w:tcPr>
            <w:tcW w:w="2409" w:type="dxa"/>
            <w:vMerge/>
            <w:tcMar>
              <w:top w:w="0" w:type="dxa"/>
              <w:bottom w:w="0" w:type="dxa"/>
            </w:tcMar>
          </w:tcPr>
          <w:p w14:paraId="306BB8D6" w14:textId="77777777" w:rsidR="00C662C8" w:rsidRPr="00DB5CEB" w:rsidRDefault="00C662C8" w:rsidP="003313C9">
            <w:pPr>
              <w:pStyle w:val="Tabletext"/>
            </w:pPr>
          </w:p>
        </w:tc>
        <w:tc>
          <w:tcPr>
            <w:tcW w:w="2826" w:type="dxa"/>
            <w:vMerge/>
            <w:tcMar>
              <w:top w:w="0" w:type="dxa"/>
              <w:bottom w:w="0" w:type="dxa"/>
            </w:tcMar>
          </w:tcPr>
          <w:p w14:paraId="2F9EC289" w14:textId="77777777" w:rsidR="00C662C8" w:rsidRPr="00DB5CEB" w:rsidRDefault="00C662C8" w:rsidP="003313C9">
            <w:pPr>
              <w:pStyle w:val="Tabletext"/>
            </w:pPr>
          </w:p>
        </w:tc>
        <w:tc>
          <w:tcPr>
            <w:tcW w:w="860" w:type="dxa"/>
            <w:tcMar>
              <w:top w:w="0" w:type="dxa"/>
              <w:bottom w:w="0" w:type="dxa"/>
            </w:tcMar>
          </w:tcPr>
          <w:p w14:paraId="7899BE9C" w14:textId="77777777" w:rsidR="00C662C8" w:rsidRPr="00DB5CEB" w:rsidRDefault="00C662C8" w:rsidP="003313C9">
            <w:pPr>
              <w:pStyle w:val="Tabletext"/>
            </w:pPr>
            <w:r>
              <w:t>18</w:t>
            </w:r>
          </w:p>
        </w:tc>
      </w:tr>
      <w:tr w:rsidR="00A457E6" w:rsidRPr="00DB5CEB" w14:paraId="53082EF1" w14:textId="77777777" w:rsidTr="003313C9">
        <w:trPr>
          <w:jc w:val="center"/>
        </w:trPr>
        <w:tc>
          <w:tcPr>
            <w:tcW w:w="709" w:type="dxa"/>
          </w:tcPr>
          <w:p w14:paraId="4EB612BF" w14:textId="77777777" w:rsidR="00A457E6" w:rsidRPr="00DB5CEB" w:rsidRDefault="00A457E6" w:rsidP="003313C9">
            <w:pPr>
              <w:pStyle w:val="Tabletext"/>
              <w:rPr>
                <w:b/>
              </w:rPr>
            </w:pPr>
          </w:p>
        </w:tc>
        <w:tc>
          <w:tcPr>
            <w:tcW w:w="851" w:type="dxa"/>
          </w:tcPr>
          <w:p w14:paraId="39FA070C" w14:textId="77777777" w:rsidR="00A457E6" w:rsidRPr="00DB5CEB" w:rsidRDefault="00A457E6" w:rsidP="003313C9">
            <w:pPr>
              <w:pStyle w:val="Tabletext"/>
              <w:rPr>
                <w:b/>
              </w:rPr>
            </w:pPr>
            <w:r w:rsidRPr="00DB5CEB">
              <w:rPr>
                <w:b/>
              </w:rPr>
              <w:t>3a.6</w:t>
            </w:r>
          </w:p>
        </w:tc>
        <w:tc>
          <w:tcPr>
            <w:tcW w:w="1275" w:type="dxa"/>
            <w:shd w:val="clear" w:color="auto" w:fill="94D9D5"/>
          </w:tcPr>
          <w:p w14:paraId="47ED3325" w14:textId="77777777" w:rsidR="00A457E6" w:rsidRPr="00DB5CEB" w:rsidRDefault="00A457E6" w:rsidP="003313C9">
            <w:pPr>
              <w:pStyle w:val="Tabletext"/>
              <w:rPr>
                <w:b/>
              </w:rPr>
            </w:pPr>
          </w:p>
        </w:tc>
        <w:tc>
          <w:tcPr>
            <w:tcW w:w="5245" w:type="dxa"/>
          </w:tcPr>
          <w:p w14:paraId="71CFFFD6" w14:textId="77777777" w:rsidR="00A457E6" w:rsidRPr="00DB5CEB" w:rsidRDefault="00A457E6" w:rsidP="003313C9">
            <w:pPr>
              <w:pStyle w:val="Tabletext"/>
              <w:rPr>
                <w:b/>
              </w:rPr>
            </w:pPr>
            <w:r w:rsidRPr="00DB5CEB">
              <w:rPr>
                <w:b/>
              </w:rPr>
              <w:t>Reviews and Planning</w:t>
            </w:r>
          </w:p>
        </w:tc>
        <w:tc>
          <w:tcPr>
            <w:tcW w:w="6980" w:type="dxa"/>
            <w:gridSpan w:val="5"/>
            <w:shd w:val="clear" w:color="auto" w:fill="94D9D5"/>
          </w:tcPr>
          <w:p w14:paraId="53969613" w14:textId="77777777" w:rsidR="00A457E6" w:rsidRPr="00DB5CEB" w:rsidRDefault="00A457E6" w:rsidP="003313C9">
            <w:pPr>
              <w:pStyle w:val="Tabletext"/>
              <w:rPr>
                <w:b/>
              </w:rPr>
            </w:pPr>
          </w:p>
        </w:tc>
      </w:tr>
      <w:tr w:rsidR="00C662C8" w:rsidRPr="00DB5CEB" w14:paraId="13EF7600" w14:textId="77777777" w:rsidTr="00C662C8">
        <w:trPr>
          <w:jc w:val="center"/>
        </w:trPr>
        <w:tc>
          <w:tcPr>
            <w:tcW w:w="709" w:type="dxa"/>
          </w:tcPr>
          <w:p w14:paraId="7BFDBDCC" w14:textId="77777777" w:rsidR="00C662C8" w:rsidRPr="00DB5CEB" w:rsidRDefault="00C662C8" w:rsidP="003313C9">
            <w:pPr>
              <w:pStyle w:val="Tabletext"/>
            </w:pPr>
          </w:p>
        </w:tc>
        <w:tc>
          <w:tcPr>
            <w:tcW w:w="851" w:type="dxa"/>
          </w:tcPr>
          <w:p w14:paraId="50672AAD" w14:textId="77777777" w:rsidR="00C662C8" w:rsidRPr="00DB5CEB" w:rsidRDefault="00C662C8" w:rsidP="003313C9">
            <w:pPr>
              <w:pStyle w:val="Tabletext"/>
            </w:pPr>
          </w:p>
        </w:tc>
        <w:tc>
          <w:tcPr>
            <w:tcW w:w="1275" w:type="dxa"/>
          </w:tcPr>
          <w:p w14:paraId="20DD1A86" w14:textId="77777777" w:rsidR="00C662C8" w:rsidRPr="00DB5CEB" w:rsidRDefault="00C662C8" w:rsidP="003313C9">
            <w:pPr>
              <w:pStyle w:val="Tabletext"/>
            </w:pPr>
            <w:r w:rsidRPr="00DB5CEB">
              <w:t>3a.6.1</w:t>
            </w:r>
          </w:p>
        </w:tc>
        <w:tc>
          <w:tcPr>
            <w:tcW w:w="5245" w:type="dxa"/>
          </w:tcPr>
          <w:p w14:paraId="5D4F3AD4" w14:textId="77777777" w:rsidR="00C662C8" w:rsidRPr="00DB5CEB" w:rsidRDefault="00C662C8" w:rsidP="003313C9">
            <w:pPr>
              <w:pStyle w:val="Tabletext"/>
              <w:jc w:val="right"/>
            </w:pPr>
            <w:r w:rsidRPr="00DB5CEB">
              <w:t>The Strategic Plan</w:t>
            </w:r>
          </w:p>
        </w:tc>
        <w:tc>
          <w:tcPr>
            <w:tcW w:w="851" w:type="dxa"/>
          </w:tcPr>
          <w:p w14:paraId="4390C10A" w14:textId="77777777" w:rsidR="00C662C8" w:rsidRPr="00DB5CEB" w:rsidRDefault="00C662C8" w:rsidP="003313C9">
            <w:pPr>
              <w:pStyle w:val="Tabletext"/>
            </w:pPr>
            <w:r w:rsidRPr="00DB5CEB">
              <w:t>2</w:t>
            </w:r>
          </w:p>
        </w:tc>
        <w:tc>
          <w:tcPr>
            <w:tcW w:w="2409" w:type="dxa"/>
            <w:vMerge w:val="restart"/>
            <w:vAlign w:val="center"/>
          </w:tcPr>
          <w:p w14:paraId="234A774C" w14:textId="77777777" w:rsidR="00C662C8" w:rsidRPr="00DB5CEB" w:rsidRDefault="00C662C8" w:rsidP="003313C9">
            <w:pPr>
              <w:pStyle w:val="Tabletext"/>
            </w:pPr>
            <w:r w:rsidRPr="00DB5CEB">
              <w:t>Visit organisation with operational GIS</w:t>
            </w:r>
          </w:p>
        </w:tc>
        <w:tc>
          <w:tcPr>
            <w:tcW w:w="2826" w:type="dxa"/>
            <w:vMerge w:val="restart"/>
          </w:tcPr>
          <w:p w14:paraId="7ACF7034" w14:textId="77777777" w:rsidR="00C662C8" w:rsidRPr="00DB5CEB" w:rsidRDefault="00C662C8" w:rsidP="003313C9">
            <w:pPr>
              <w:pStyle w:val="Tabletext"/>
            </w:pPr>
            <w:r w:rsidRPr="00DB5CEB">
              <w:t>IALA Rec O-138</w:t>
            </w:r>
          </w:p>
          <w:p w14:paraId="031073AE" w14:textId="77777777" w:rsidR="00C662C8" w:rsidRPr="00DB5CEB" w:rsidRDefault="00C662C8" w:rsidP="003313C9">
            <w:pPr>
              <w:pStyle w:val="Tabletext"/>
            </w:pPr>
            <w:r w:rsidRPr="00DB5CEB">
              <w:t>IALA GLs 1033; 1057; 1058</w:t>
            </w:r>
          </w:p>
          <w:p w14:paraId="29328632" w14:textId="77777777" w:rsidR="00C662C8" w:rsidRPr="00DB5CEB" w:rsidRDefault="00C662C8" w:rsidP="003313C9">
            <w:pPr>
              <w:pStyle w:val="Tabletext"/>
            </w:pPr>
            <w:r w:rsidRPr="00DB5CEB">
              <w:t>NAVGUIDE 8.5.4</w:t>
            </w:r>
          </w:p>
        </w:tc>
        <w:tc>
          <w:tcPr>
            <w:tcW w:w="894" w:type="dxa"/>
            <w:gridSpan w:val="2"/>
            <w:vAlign w:val="center"/>
          </w:tcPr>
          <w:p w14:paraId="1252F78C" w14:textId="77777777" w:rsidR="00C662C8" w:rsidRPr="00DB5CEB" w:rsidRDefault="00C662C8" w:rsidP="003313C9">
            <w:pPr>
              <w:pStyle w:val="Tabletext"/>
            </w:pPr>
            <w:r w:rsidRPr="00DB5CEB">
              <w:t>19</w:t>
            </w:r>
          </w:p>
        </w:tc>
      </w:tr>
      <w:tr w:rsidR="00C662C8" w:rsidRPr="00DB5CEB" w14:paraId="4FEB181D" w14:textId="77777777" w:rsidTr="00C662C8">
        <w:trPr>
          <w:jc w:val="center"/>
        </w:trPr>
        <w:tc>
          <w:tcPr>
            <w:tcW w:w="709" w:type="dxa"/>
          </w:tcPr>
          <w:p w14:paraId="648EA40E" w14:textId="77777777" w:rsidR="00C662C8" w:rsidRPr="00DB5CEB" w:rsidRDefault="00C662C8" w:rsidP="003313C9">
            <w:pPr>
              <w:pStyle w:val="Tabletext"/>
            </w:pPr>
          </w:p>
        </w:tc>
        <w:tc>
          <w:tcPr>
            <w:tcW w:w="851" w:type="dxa"/>
          </w:tcPr>
          <w:p w14:paraId="4F38A6EB" w14:textId="77777777" w:rsidR="00C662C8" w:rsidRPr="00DB5CEB" w:rsidRDefault="00C662C8" w:rsidP="003313C9">
            <w:pPr>
              <w:pStyle w:val="Tabletext"/>
            </w:pPr>
          </w:p>
        </w:tc>
        <w:tc>
          <w:tcPr>
            <w:tcW w:w="1275" w:type="dxa"/>
          </w:tcPr>
          <w:p w14:paraId="4B686C8C" w14:textId="77777777" w:rsidR="00C662C8" w:rsidRPr="00DB5CEB" w:rsidRDefault="00C662C8" w:rsidP="003313C9">
            <w:pPr>
              <w:pStyle w:val="Tabletext"/>
            </w:pPr>
            <w:r w:rsidRPr="00DB5CEB">
              <w:t>3a.6.2</w:t>
            </w:r>
          </w:p>
        </w:tc>
        <w:tc>
          <w:tcPr>
            <w:tcW w:w="5245" w:type="dxa"/>
          </w:tcPr>
          <w:p w14:paraId="00191546" w14:textId="77777777" w:rsidR="00C662C8" w:rsidRPr="00DB5CEB" w:rsidRDefault="00C662C8" w:rsidP="003313C9">
            <w:pPr>
              <w:pStyle w:val="Tabletext"/>
              <w:jc w:val="right"/>
            </w:pPr>
            <w:r w:rsidRPr="00DB5CEB">
              <w:t>Standard Operating Procedures</w:t>
            </w:r>
          </w:p>
        </w:tc>
        <w:tc>
          <w:tcPr>
            <w:tcW w:w="851" w:type="dxa"/>
          </w:tcPr>
          <w:p w14:paraId="5D51CCCF" w14:textId="77777777" w:rsidR="00C662C8" w:rsidRPr="00DB5CEB" w:rsidRDefault="00C662C8" w:rsidP="003313C9">
            <w:pPr>
              <w:pStyle w:val="Tabletext"/>
            </w:pPr>
            <w:r>
              <w:t>2</w:t>
            </w:r>
          </w:p>
        </w:tc>
        <w:tc>
          <w:tcPr>
            <w:tcW w:w="2409" w:type="dxa"/>
            <w:vMerge/>
          </w:tcPr>
          <w:p w14:paraId="262B0BC0" w14:textId="77777777" w:rsidR="00C662C8" w:rsidRPr="00DB5CEB" w:rsidRDefault="00C662C8" w:rsidP="003313C9">
            <w:pPr>
              <w:pStyle w:val="Tabletext"/>
            </w:pPr>
          </w:p>
        </w:tc>
        <w:tc>
          <w:tcPr>
            <w:tcW w:w="2826" w:type="dxa"/>
            <w:vMerge/>
          </w:tcPr>
          <w:p w14:paraId="5C6E911A" w14:textId="77777777" w:rsidR="00C662C8" w:rsidRPr="00DB5CEB" w:rsidRDefault="00C662C8" w:rsidP="003313C9">
            <w:pPr>
              <w:pStyle w:val="Tabletext"/>
            </w:pPr>
          </w:p>
        </w:tc>
        <w:tc>
          <w:tcPr>
            <w:tcW w:w="894" w:type="dxa"/>
            <w:gridSpan w:val="2"/>
          </w:tcPr>
          <w:p w14:paraId="18C16FCF" w14:textId="77777777" w:rsidR="00C662C8" w:rsidRPr="00DB5CEB" w:rsidRDefault="00C662C8" w:rsidP="003313C9">
            <w:pPr>
              <w:pStyle w:val="Tabletext"/>
            </w:pPr>
          </w:p>
        </w:tc>
      </w:tr>
      <w:tr w:rsidR="00C662C8" w:rsidRPr="00DB5CEB" w14:paraId="4A875711" w14:textId="77777777" w:rsidTr="00C662C8">
        <w:trPr>
          <w:jc w:val="center"/>
        </w:trPr>
        <w:tc>
          <w:tcPr>
            <w:tcW w:w="709" w:type="dxa"/>
          </w:tcPr>
          <w:p w14:paraId="0908E80E" w14:textId="77777777" w:rsidR="00C662C8" w:rsidRPr="00DB5CEB" w:rsidRDefault="00C662C8" w:rsidP="003313C9">
            <w:pPr>
              <w:pStyle w:val="Tabletext"/>
            </w:pPr>
          </w:p>
        </w:tc>
        <w:tc>
          <w:tcPr>
            <w:tcW w:w="851" w:type="dxa"/>
          </w:tcPr>
          <w:p w14:paraId="35BB1A8F" w14:textId="77777777" w:rsidR="00C662C8" w:rsidRPr="00DB5CEB" w:rsidRDefault="00C662C8" w:rsidP="003313C9">
            <w:pPr>
              <w:pStyle w:val="Tabletext"/>
            </w:pPr>
          </w:p>
        </w:tc>
        <w:tc>
          <w:tcPr>
            <w:tcW w:w="1275" w:type="dxa"/>
          </w:tcPr>
          <w:p w14:paraId="65F69FA3" w14:textId="77777777" w:rsidR="00C662C8" w:rsidRPr="00DB5CEB" w:rsidRDefault="00C662C8" w:rsidP="003313C9">
            <w:pPr>
              <w:pStyle w:val="Tabletext"/>
            </w:pPr>
            <w:r w:rsidRPr="00DB5CEB">
              <w:t>3a.6.3</w:t>
            </w:r>
          </w:p>
        </w:tc>
        <w:tc>
          <w:tcPr>
            <w:tcW w:w="5245" w:type="dxa"/>
          </w:tcPr>
          <w:p w14:paraId="41571931" w14:textId="77777777" w:rsidR="00C662C8" w:rsidRPr="00DB5CEB" w:rsidRDefault="00C662C8" w:rsidP="003313C9">
            <w:pPr>
              <w:pStyle w:val="Tabletext"/>
              <w:jc w:val="right"/>
            </w:pPr>
            <w:r w:rsidRPr="00DB5CEB">
              <w:t>Use of Geographical Information Systems (GIS)</w:t>
            </w:r>
          </w:p>
        </w:tc>
        <w:tc>
          <w:tcPr>
            <w:tcW w:w="851" w:type="dxa"/>
          </w:tcPr>
          <w:p w14:paraId="456E32A2" w14:textId="77777777" w:rsidR="00C662C8" w:rsidRPr="00DB5CEB" w:rsidRDefault="00C662C8" w:rsidP="003313C9">
            <w:pPr>
              <w:pStyle w:val="Tabletext"/>
            </w:pPr>
            <w:r>
              <w:t>2</w:t>
            </w:r>
          </w:p>
        </w:tc>
        <w:tc>
          <w:tcPr>
            <w:tcW w:w="2409" w:type="dxa"/>
            <w:vMerge/>
          </w:tcPr>
          <w:p w14:paraId="2F9955C8" w14:textId="77777777" w:rsidR="00C662C8" w:rsidRPr="00DB5CEB" w:rsidRDefault="00C662C8" w:rsidP="003313C9">
            <w:pPr>
              <w:pStyle w:val="Tabletext"/>
            </w:pPr>
          </w:p>
        </w:tc>
        <w:tc>
          <w:tcPr>
            <w:tcW w:w="2826" w:type="dxa"/>
            <w:vMerge/>
          </w:tcPr>
          <w:p w14:paraId="287CA6D6" w14:textId="77777777" w:rsidR="00C662C8" w:rsidRPr="00DB5CEB" w:rsidRDefault="00C662C8" w:rsidP="003313C9">
            <w:pPr>
              <w:pStyle w:val="Tabletext"/>
            </w:pPr>
          </w:p>
        </w:tc>
        <w:tc>
          <w:tcPr>
            <w:tcW w:w="894" w:type="dxa"/>
            <w:gridSpan w:val="2"/>
          </w:tcPr>
          <w:p w14:paraId="511916AA" w14:textId="77777777" w:rsidR="00C662C8" w:rsidRPr="00DB5CEB" w:rsidRDefault="00C662C8" w:rsidP="003313C9">
            <w:pPr>
              <w:pStyle w:val="Tabletext"/>
            </w:pPr>
          </w:p>
        </w:tc>
      </w:tr>
      <w:tr w:rsidR="00A457E6" w:rsidRPr="00DB5CEB" w14:paraId="4EBE1B76" w14:textId="77777777" w:rsidTr="003313C9">
        <w:trPr>
          <w:jc w:val="center"/>
        </w:trPr>
        <w:tc>
          <w:tcPr>
            <w:tcW w:w="709" w:type="dxa"/>
          </w:tcPr>
          <w:p w14:paraId="452402D0" w14:textId="77777777" w:rsidR="00A457E6" w:rsidRPr="00DB5CEB" w:rsidRDefault="00A457E6" w:rsidP="003313C9">
            <w:pPr>
              <w:pStyle w:val="Tabletext"/>
              <w:rPr>
                <w:b/>
              </w:rPr>
            </w:pPr>
          </w:p>
        </w:tc>
        <w:tc>
          <w:tcPr>
            <w:tcW w:w="851" w:type="dxa"/>
          </w:tcPr>
          <w:p w14:paraId="118CC506" w14:textId="77777777" w:rsidR="00A457E6" w:rsidRPr="00DB5CEB" w:rsidRDefault="00A457E6" w:rsidP="003313C9">
            <w:pPr>
              <w:pStyle w:val="Tabletext"/>
              <w:rPr>
                <w:b/>
              </w:rPr>
            </w:pPr>
            <w:r w:rsidRPr="00DB5CEB">
              <w:rPr>
                <w:b/>
              </w:rPr>
              <w:t>3a.7</w:t>
            </w:r>
          </w:p>
        </w:tc>
        <w:tc>
          <w:tcPr>
            <w:tcW w:w="1275" w:type="dxa"/>
            <w:shd w:val="clear" w:color="auto" w:fill="94D9D5"/>
          </w:tcPr>
          <w:p w14:paraId="606F3A64" w14:textId="77777777" w:rsidR="00A457E6" w:rsidRPr="00DB5CEB" w:rsidRDefault="00A457E6" w:rsidP="003313C9">
            <w:pPr>
              <w:pStyle w:val="Tabletext"/>
              <w:rPr>
                <w:b/>
              </w:rPr>
            </w:pPr>
          </w:p>
        </w:tc>
        <w:tc>
          <w:tcPr>
            <w:tcW w:w="5245" w:type="dxa"/>
          </w:tcPr>
          <w:p w14:paraId="261FE58C" w14:textId="77777777" w:rsidR="00A457E6" w:rsidRPr="00DB5CEB" w:rsidRDefault="00A457E6" w:rsidP="003313C9">
            <w:pPr>
              <w:pStyle w:val="Tabletext"/>
              <w:rPr>
                <w:b/>
              </w:rPr>
            </w:pPr>
            <w:r w:rsidRPr="00DB5CEB">
              <w:rPr>
                <w:b/>
              </w:rPr>
              <w:t>Performance Measurement and Quality Management</w:t>
            </w:r>
          </w:p>
        </w:tc>
        <w:tc>
          <w:tcPr>
            <w:tcW w:w="6980" w:type="dxa"/>
            <w:gridSpan w:val="5"/>
            <w:shd w:val="clear" w:color="auto" w:fill="94D9D5"/>
          </w:tcPr>
          <w:p w14:paraId="30B5EFD2" w14:textId="77777777" w:rsidR="00A457E6" w:rsidRPr="00DB5CEB" w:rsidRDefault="00A457E6" w:rsidP="003313C9">
            <w:pPr>
              <w:pStyle w:val="Tabletext"/>
              <w:rPr>
                <w:b/>
              </w:rPr>
            </w:pPr>
          </w:p>
        </w:tc>
      </w:tr>
      <w:tr w:rsidR="00C662C8" w:rsidRPr="00DB5CEB" w14:paraId="75DD6878" w14:textId="77777777" w:rsidTr="00C662C8">
        <w:trPr>
          <w:jc w:val="center"/>
        </w:trPr>
        <w:tc>
          <w:tcPr>
            <w:tcW w:w="709" w:type="dxa"/>
          </w:tcPr>
          <w:p w14:paraId="6E306557" w14:textId="77777777" w:rsidR="00C662C8" w:rsidRPr="00DB5CEB" w:rsidRDefault="00C662C8" w:rsidP="003313C9">
            <w:pPr>
              <w:pStyle w:val="Tabletext"/>
            </w:pPr>
          </w:p>
        </w:tc>
        <w:tc>
          <w:tcPr>
            <w:tcW w:w="851" w:type="dxa"/>
          </w:tcPr>
          <w:p w14:paraId="51ACB4E3" w14:textId="77777777" w:rsidR="00C662C8" w:rsidRPr="00DB5CEB" w:rsidRDefault="00C662C8" w:rsidP="003313C9">
            <w:pPr>
              <w:pStyle w:val="Tabletext"/>
            </w:pPr>
          </w:p>
        </w:tc>
        <w:tc>
          <w:tcPr>
            <w:tcW w:w="1275" w:type="dxa"/>
          </w:tcPr>
          <w:p w14:paraId="69A45316" w14:textId="77777777" w:rsidR="00C662C8" w:rsidRPr="00DB5CEB" w:rsidRDefault="00C662C8" w:rsidP="003313C9">
            <w:pPr>
              <w:pStyle w:val="Tabletext"/>
            </w:pPr>
            <w:r w:rsidRPr="00DB5CEB">
              <w:t>3a.7.1</w:t>
            </w:r>
          </w:p>
        </w:tc>
        <w:tc>
          <w:tcPr>
            <w:tcW w:w="5245" w:type="dxa"/>
          </w:tcPr>
          <w:p w14:paraId="60145F0A" w14:textId="77777777" w:rsidR="00C662C8" w:rsidRPr="00DB5CEB" w:rsidRDefault="00C662C8" w:rsidP="003313C9">
            <w:pPr>
              <w:pStyle w:val="Tabletext"/>
              <w:jc w:val="right"/>
            </w:pPr>
            <w:r w:rsidRPr="00DB5CEB">
              <w:t>Monitoring AtoN</w:t>
            </w:r>
          </w:p>
        </w:tc>
        <w:tc>
          <w:tcPr>
            <w:tcW w:w="851" w:type="dxa"/>
          </w:tcPr>
          <w:p w14:paraId="088ED9A1" w14:textId="77777777" w:rsidR="00C662C8" w:rsidRPr="00DB5CEB" w:rsidRDefault="00C662C8" w:rsidP="003313C9">
            <w:pPr>
              <w:pStyle w:val="Tabletext"/>
            </w:pPr>
            <w:r w:rsidRPr="00DB5CEB">
              <w:t>2</w:t>
            </w:r>
          </w:p>
        </w:tc>
        <w:tc>
          <w:tcPr>
            <w:tcW w:w="2409" w:type="dxa"/>
          </w:tcPr>
          <w:p w14:paraId="6B3FA48A" w14:textId="77777777" w:rsidR="00C662C8" w:rsidRPr="00DB5CEB" w:rsidRDefault="00C662C8" w:rsidP="003313C9">
            <w:pPr>
              <w:pStyle w:val="Tabletext"/>
            </w:pPr>
          </w:p>
        </w:tc>
        <w:tc>
          <w:tcPr>
            <w:tcW w:w="2826" w:type="dxa"/>
          </w:tcPr>
          <w:p w14:paraId="03984509" w14:textId="77777777" w:rsidR="00C662C8" w:rsidRPr="00DB5CEB" w:rsidRDefault="00C662C8" w:rsidP="003313C9">
            <w:pPr>
              <w:pStyle w:val="Tabletext"/>
            </w:pPr>
            <w:r w:rsidRPr="00DB5CEB">
              <w:t>NAVGUIDE 8.4.4; 8.6; 8.7</w:t>
            </w:r>
          </w:p>
          <w:p w14:paraId="039D2A56" w14:textId="77777777" w:rsidR="00C662C8" w:rsidRPr="00DB5CEB" w:rsidRDefault="00C662C8" w:rsidP="00C662C8">
            <w:pPr>
              <w:pStyle w:val="Tabletext"/>
            </w:pPr>
          </w:p>
        </w:tc>
        <w:tc>
          <w:tcPr>
            <w:tcW w:w="894" w:type="dxa"/>
            <w:gridSpan w:val="2"/>
            <w:vAlign w:val="center"/>
          </w:tcPr>
          <w:p w14:paraId="3F6DE455" w14:textId="77777777" w:rsidR="00C662C8" w:rsidRPr="00DB5CEB" w:rsidRDefault="00C662C8" w:rsidP="003313C9">
            <w:pPr>
              <w:pStyle w:val="Tabletext"/>
            </w:pPr>
            <w:r w:rsidRPr="00DB5CEB">
              <w:t>20</w:t>
            </w:r>
          </w:p>
        </w:tc>
      </w:tr>
      <w:tr w:rsidR="00C662C8" w:rsidRPr="00DB5CEB" w14:paraId="16BEBA43" w14:textId="77777777" w:rsidTr="00C662C8">
        <w:trPr>
          <w:jc w:val="center"/>
        </w:trPr>
        <w:tc>
          <w:tcPr>
            <w:tcW w:w="709" w:type="dxa"/>
          </w:tcPr>
          <w:p w14:paraId="49FDAA65" w14:textId="77777777" w:rsidR="00C662C8" w:rsidRPr="00DB5CEB" w:rsidRDefault="00C662C8" w:rsidP="003313C9">
            <w:pPr>
              <w:pStyle w:val="Tabletext"/>
            </w:pPr>
          </w:p>
        </w:tc>
        <w:tc>
          <w:tcPr>
            <w:tcW w:w="851" w:type="dxa"/>
          </w:tcPr>
          <w:p w14:paraId="237EC6A0" w14:textId="77777777" w:rsidR="00C662C8" w:rsidRPr="00DB5CEB" w:rsidRDefault="00C662C8" w:rsidP="003313C9">
            <w:pPr>
              <w:pStyle w:val="Tabletext"/>
            </w:pPr>
          </w:p>
        </w:tc>
        <w:tc>
          <w:tcPr>
            <w:tcW w:w="1275" w:type="dxa"/>
          </w:tcPr>
          <w:p w14:paraId="5196AB1C" w14:textId="77777777" w:rsidR="00C662C8" w:rsidRPr="00DB5CEB" w:rsidRDefault="00C662C8" w:rsidP="003313C9">
            <w:pPr>
              <w:pStyle w:val="Tabletext"/>
            </w:pPr>
            <w:r w:rsidRPr="00DB5CEB">
              <w:t>3a.7.2</w:t>
            </w:r>
          </w:p>
        </w:tc>
        <w:tc>
          <w:tcPr>
            <w:tcW w:w="5245" w:type="dxa"/>
          </w:tcPr>
          <w:p w14:paraId="1C2F39D9" w14:textId="77777777" w:rsidR="00C662C8" w:rsidRPr="00DB5CEB" w:rsidRDefault="00C662C8" w:rsidP="003313C9">
            <w:pPr>
              <w:pStyle w:val="Tabletext"/>
              <w:jc w:val="right"/>
            </w:pPr>
            <w:r w:rsidRPr="00DB5CEB">
              <w:t>Analysis of availability</w:t>
            </w:r>
          </w:p>
        </w:tc>
        <w:tc>
          <w:tcPr>
            <w:tcW w:w="851" w:type="dxa"/>
          </w:tcPr>
          <w:p w14:paraId="5ACB0A27" w14:textId="77777777" w:rsidR="00C662C8" w:rsidRPr="00DB5CEB" w:rsidRDefault="00C662C8" w:rsidP="003313C9">
            <w:pPr>
              <w:pStyle w:val="Tabletext"/>
            </w:pPr>
            <w:r>
              <w:t>2</w:t>
            </w:r>
          </w:p>
        </w:tc>
        <w:tc>
          <w:tcPr>
            <w:tcW w:w="2409" w:type="dxa"/>
          </w:tcPr>
          <w:p w14:paraId="3A516F95" w14:textId="77777777" w:rsidR="00C662C8" w:rsidRPr="00DB5CEB" w:rsidRDefault="00C662C8" w:rsidP="003313C9">
            <w:pPr>
              <w:pStyle w:val="Tabletext"/>
            </w:pPr>
          </w:p>
        </w:tc>
        <w:tc>
          <w:tcPr>
            <w:tcW w:w="2826" w:type="dxa"/>
          </w:tcPr>
          <w:p w14:paraId="613272CE" w14:textId="77777777" w:rsidR="00C662C8" w:rsidRPr="00DB5CEB" w:rsidRDefault="00C662C8" w:rsidP="003313C9">
            <w:pPr>
              <w:pStyle w:val="Tabletext"/>
            </w:pPr>
            <w:r w:rsidRPr="00DB5CEB">
              <w:t>IALA GL 1037</w:t>
            </w:r>
          </w:p>
        </w:tc>
        <w:tc>
          <w:tcPr>
            <w:tcW w:w="894" w:type="dxa"/>
            <w:gridSpan w:val="2"/>
          </w:tcPr>
          <w:p w14:paraId="676B3435" w14:textId="77777777" w:rsidR="00C662C8" w:rsidRPr="00DB5CEB" w:rsidRDefault="00C662C8" w:rsidP="003313C9">
            <w:pPr>
              <w:pStyle w:val="Tabletext"/>
            </w:pPr>
            <w:r w:rsidRPr="00E54174">
              <w:t>20</w:t>
            </w:r>
          </w:p>
        </w:tc>
      </w:tr>
      <w:tr w:rsidR="00C662C8" w:rsidRPr="00DB5CEB" w14:paraId="26D088F7" w14:textId="77777777" w:rsidTr="00C662C8">
        <w:trPr>
          <w:jc w:val="center"/>
        </w:trPr>
        <w:tc>
          <w:tcPr>
            <w:tcW w:w="709" w:type="dxa"/>
          </w:tcPr>
          <w:p w14:paraId="2DFC4A1F" w14:textId="77777777" w:rsidR="00C662C8" w:rsidRPr="00DB5CEB" w:rsidRDefault="00C662C8" w:rsidP="003313C9">
            <w:pPr>
              <w:pStyle w:val="Tabletext"/>
            </w:pPr>
          </w:p>
        </w:tc>
        <w:tc>
          <w:tcPr>
            <w:tcW w:w="851" w:type="dxa"/>
          </w:tcPr>
          <w:p w14:paraId="42B4606D" w14:textId="77777777" w:rsidR="00C662C8" w:rsidRPr="00DB5CEB" w:rsidRDefault="00C662C8" w:rsidP="003313C9">
            <w:pPr>
              <w:pStyle w:val="Tabletext"/>
            </w:pPr>
          </w:p>
        </w:tc>
        <w:tc>
          <w:tcPr>
            <w:tcW w:w="1275" w:type="dxa"/>
          </w:tcPr>
          <w:p w14:paraId="1CE41549" w14:textId="77777777" w:rsidR="00C662C8" w:rsidRPr="00DB5CEB" w:rsidRDefault="00C662C8" w:rsidP="003313C9">
            <w:pPr>
              <w:pStyle w:val="Tabletext"/>
            </w:pPr>
            <w:r w:rsidRPr="00DB5CEB">
              <w:t>3a.7.3</w:t>
            </w:r>
          </w:p>
        </w:tc>
        <w:tc>
          <w:tcPr>
            <w:tcW w:w="5245" w:type="dxa"/>
          </w:tcPr>
          <w:p w14:paraId="75114345" w14:textId="77777777" w:rsidR="00C662C8" w:rsidRPr="00DB5CEB" w:rsidRDefault="00C662C8" w:rsidP="003313C9">
            <w:pPr>
              <w:pStyle w:val="Tabletext"/>
              <w:jc w:val="right"/>
            </w:pPr>
            <w:r w:rsidRPr="00DB5CEB">
              <w:t>Cost Issues and efficiency measures</w:t>
            </w:r>
          </w:p>
        </w:tc>
        <w:tc>
          <w:tcPr>
            <w:tcW w:w="851" w:type="dxa"/>
          </w:tcPr>
          <w:p w14:paraId="324E9F49" w14:textId="77777777" w:rsidR="00C662C8" w:rsidRPr="00DB5CEB" w:rsidRDefault="00C662C8" w:rsidP="003313C9">
            <w:pPr>
              <w:pStyle w:val="Tabletext"/>
            </w:pPr>
            <w:r>
              <w:t>2</w:t>
            </w:r>
          </w:p>
        </w:tc>
        <w:tc>
          <w:tcPr>
            <w:tcW w:w="2409" w:type="dxa"/>
          </w:tcPr>
          <w:p w14:paraId="0D4178AF" w14:textId="77777777" w:rsidR="00C662C8" w:rsidRPr="00DB5CEB" w:rsidRDefault="00C662C8" w:rsidP="003313C9">
            <w:pPr>
              <w:pStyle w:val="Tabletext"/>
            </w:pPr>
          </w:p>
        </w:tc>
        <w:tc>
          <w:tcPr>
            <w:tcW w:w="2826" w:type="dxa"/>
          </w:tcPr>
          <w:p w14:paraId="23BF77CA" w14:textId="77777777" w:rsidR="00C662C8" w:rsidRPr="00DB5CEB" w:rsidRDefault="00C662C8" w:rsidP="00C662C8">
            <w:pPr>
              <w:pStyle w:val="Tabletext"/>
            </w:pPr>
            <w:r w:rsidRPr="00DB5CEB">
              <w:t>IALA Rec O-132</w:t>
            </w:r>
          </w:p>
          <w:p w14:paraId="03634C4A" w14:textId="77777777" w:rsidR="00C662C8" w:rsidRPr="00DB5CEB" w:rsidRDefault="00C662C8" w:rsidP="00C662C8">
            <w:pPr>
              <w:pStyle w:val="Tabletext"/>
            </w:pPr>
            <w:r w:rsidRPr="00DB5CEB">
              <w:t>IALA GL 1052</w:t>
            </w:r>
          </w:p>
        </w:tc>
        <w:tc>
          <w:tcPr>
            <w:tcW w:w="894" w:type="dxa"/>
            <w:gridSpan w:val="2"/>
          </w:tcPr>
          <w:p w14:paraId="13726670" w14:textId="77777777" w:rsidR="00C662C8" w:rsidRPr="00DB5CEB" w:rsidRDefault="00C662C8" w:rsidP="003313C9">
            <w:pPr>
              <w:pStyle w:val="Tabletext"/>
            </w:pPr>
            <w:r w:rsidRPr="00E54174">
              <w:t>20</w:t>
            </w:r>
          </w:p>
        </w:tc>
      </w:tr>
      <w:tr w:rsidR="00C662C8" w:rsidRPr="00DB5CEB" w14:paraId="74F8A3DF" w14:textId="77777777" w:rsidTr="000A7C83">
        <w:trPr>
          <w:jc w:val="center"/>
        </w:trPr>
        <w:tc>
          <w:tcPr>
            <w:tcW w:w="709" w:type="dxa"/>
          </w:tcPr>
          <w:p w14:paraId="29234100" w14:textId="77777777" w:rsidR="00C662C8" w:rsidRPr="00DB5CEB" w:rsidRDefault="00C662C8" w:rsidP="003313C9">
            <w:pPr>
              <w:pStyle w:val="Tabletext"/>
              <w:rPr>
                <w:b/>
              </w:rPr>
            </w:pPr>
          </w:p>
        </w:tc>
        <w:tc>
          <w:tcPr>
            <w:tcW w:w="851" w:type="dxa"/>
          </w:tcPr>
          <w:p w14:paraId="48816B99" w14:textId="77777777" w:rsidR="00C662C8" w:rsidRPr="00DB5CEB" w:rsidRDefault="00C662C8" w:rsidP="003313C9">
            <w:pPr>
              <w:pStyle w:val="Tabletext"/>
              <w:rPr>
                <w:b/>
              </w:rPr>
            </w:pPr>
            <w:r w:rsidRPr="00DB5CEB">
              <w:rPr>
                <w:b/>
              </w:rPr>
              <w:t>3a.8</w:t>
            </w:r>
          </w:p>
        </w:tc>
        <w:tc>
          <w:tcPr>
            <w:tcW w:w="1275" w:type="dxa"/>
            <w:shd w:val="clear" w:color="auto" w:fill="94D9D5"/>
          </w:tcPr>
          <w:p w14:paraId="2809BB2E" w14:textId="77777777" w:rsidR="00C662C8" w:rsidRPr="00DB5CEB" w:rsidRDefault="00C662C8" w:rsidP="003313C9">
            <w:pPr>
              <w:pStyle w:val="Tabletext"/>
              <w:rPr>
                <w:b/>
              </w:rPr>
            </w:pPr>
          </w:p>
        </w:tc>
        <w:tc>
          <w:tcPr>
            <w:tcW w:w="5245" w:type="dxa"/>
          </w:tcPr>
          <w:p w14:paraId="185E8B16" w14:textId="77777777" w:rsidR="00C662C8" w:rsidRPr="00DB5CEB" w:rsidRDefault="00C662C8" w:rsidP="003313C9">
            <w:pPr>
              <w:pStyle w:val="Tabletext"/>
              <w:rPr>
                <w:b/>
              </w:rPr>
            </w:pPr>
            <w:r w:rsidRPr="00DB5CEB">
              <w:rPr>
                <w:b/>
              </w:rPr>
              <w:t>Quality Management</w:t>
            </w:r>
          </w:p>
        </w:tc>
        <w:tc>
          <w:tcPr>
            <w:tcW w:w="6980" w:type="dxa"/>
            <w:gridSpan w:val="5"/>
            <w:shd w:val="clear" w:color="auto" w:fill="94D9D5"/>
          </w:tcPr>
          <w:p w14:paraId="7E0A8762" w14:textId="77777777" w:rsidR="00C662C8" w:rsidRPr="00DB5CEB" w:rsidRDefault="00C662C8" w:rsidP="003313C9">
            <w:pPr>
              <w:pStyle w:val="Tabletext"/>
              <w:rPr>
                <w:b/>
              </w:rPr>
            </w:pPr>
          </w:p>
        </w:tc>
      </w:tr>
      <w:tr w:rsidR="00C662C8" w:rsidRPr="00DB5CEB" w14:paraId="532A40C9" w14:textId="77777777" w:rsidTr="00C662C8">
        <w:trPr>
          <w:jc w:val="center"/>
        </w:trPr>
        <w:tc>
          <w:tcPr>
            <w:tcW w:w="709" w:type="dxa"/>
          </w:tcPr>
          <w:p w14:paraId="01B3AA29" w14:textId="77777777" w:rsidR="00C662C8" w:rsidRPr="00DB5CEB" w:rsidRDefault="00C662C8" w:rsidP="003313C9">
            <w:pPr>
              <w:pStyle w:val="Tabletext"/>
            </w:pPr>
          </w:p>
        </w:tc>
        <w:tc>
          <w:tcPr>
            <w:tcW w:w="851" w:type="dxa"/>
          </w:tcPr>
          <w:p w14:paraId="64939C04" w14:textId="77777777" w:rsidR="00C662C8" w:rsidRPr="00DB5CEB" w:rsidRDefault="00C662C8" w:rsidP="003313C9">
            <w:pPr>
              <w:pStyle w:val="Tabletext"/>
            </w:pPr>
          </w:p>
        </w:tc>
        <w:tc>
          <w:tcPr>
            <w:tcW w:w="1275" w:type="dxa"/>
          </w:tcPr>
          <w:p w14:paraId="0DD53D58" w14:textId="77777777" w:rsidR="00C662C8" w:rsidRPr="00DB5CEB" w:rsidRDefault="00C662C8" w:rsidP="003313C9">
            <w:pPr>
              <w:pStyle w:val="Tabletext"/>
            </w:pPr>
            <w:r w:rsidRPr="00DB5CEB">
              <w:t>3a.8.1</w:t>
            </w:r>
          </w:p>
        </w:tc>
        <w:tc>
          <w:tcPr>
            <w:tcW w:w="5245" w:type="dxa"/>
          </w:tcPr>
          <w:p w14:paraId="489F1510" w14:textId="77777777" w:rsidR="00C662C8" w:rsidRPr="00DB5CEB" w:rsidRDefault="00C662C8" w:rsidP="003313C9">
            <w:pPr>
              <w:pStyle w:val="Tabletext"/>
              <w:jc w:val="right"/>
            </w:pPr>
            <w:r w:rsidRPr="00DB5CEB">
              <w:t>QMS principles including continuous improvement</w:t>
            </w:r>
          </w:p>
        </w:tc>
        <w:tc>
          <w:tcPr>
            <w:tcW w:w="851" w:type="dxa"/>
          </w:tcPr>
          <w:p w14:paraId="19F7D437" w14:textId="77777777" w:rsidR="00C662C8" w:rsidRPr="00DB5CEB" w:rsidRDefault="00C662C8" w:rsidP="003313C9">
            <w:pPr>
              <w:pStyle w:val="Tabletext"/>
            </w:pPr>
            <w:r>
              <w:t>2</w:t>
            </w:r>
          </w:p>
        </w:tc>
        <w:tc>
          <w:tcPr>
            <w:tcW w:w="2409" w:type="dxa"/>
          </w:tcPr>
          <w:p w14:paraId="53950DCF" w14:textId="77777777" w:rsidR="00C662C8" w:rsidRPr="00DB5CEB" w:rsidRDefault="00C662C8" w:rsidP="003313C9">
            <w:pPr>
              <w:pStyle w:val="Tabletext"/>
            </w:pPr>
            <w:r w:rsidRPr="00DB5CEB">
              <w:t>Visit by QMS</w:t>
            </w:r>
          </w:p>
        </w:tc>
        <w:tc>
          <w:tcPr>
            <w:tcW w:w="2826" w:type="dxa"/>
          </w:tcPr>
          <w:p w14:paraId="183F9126" w14:textId="77777777" w:rsidR="00C662C8" w:rsidRPr="00DB5CEB" w:rsidRDefault="00C662C8" w:rsidP="003313C9">
            <w:pPr>
              <w:pStyle w:val="Tabletext"/>
            </w:pPr>
            <w:r w:rsidRPr="00DB5CEB">
              <w:t>ISO 9001 QMS or equivalent</w:t>
            </w:r>
          </w:p>
        </w:tc>
        <w:tc>
          <w:tcPr>
            <w:tcW w:w="894" w:type="dxa"/>
            <w:gridSpan w:val="2"/>
          </w:tcPr>
          <w:p w14:paraId="59B01534" w14:textId="77777777" w:rsidR="00C662C8" w:rsidRPr="00DB5CEB" w:rsidRDefault="00C662C8" w:rsidP="003313C9">
            <w:pPr>
              <w:pStyle w:val="Tabletext"/>
            </w:pPr>
            <w:r w:rsidRPr="00E54174">
              <w:t>20</w:t>
            </w:r>
          </w:p>
        </w:tc>
      </w:tr>
      <w:tr w:rsidR="00C662C8" w:rsidRPr="00DB5CEB" w14:paraId="12C7B19C" w14:textId="77777777" w:rsidTr="00C662C8">
        <w:trPr>
          <w:jc w:val="center"/>
        </w:trPr>
        <w:tc>
          <w:tcPr>
            <w:tcW w:w="709" w:type="dxa"/>
          </w:tcPr>
          <w:p w14:paraId="17043125" w14:textId="77777777" w:rsidR="00C662C8" w:rsidRPr="00DB5CEB" w:rsidRDefault="00C662C8" w:rsidP="003313C9">
            <w:pPr>
              <w:pStyle w:val="Tabletext"/>
            </w:pPr>
          </w:p>
        </w:tc>
        <w:tc>
          <w:tcPr>
            <w:tcW w:w="851" w:type="dxa"/>
          </w:tcPr>
          <w:p w14:paraId="16DE0EEB" w14:textId="77777777" w:rsidR="00C662C8" w:rsidRPr="00DB5CEB" w:rsidRDefault="00C662C8" w:rsidP="003313C9">
            <w:pPr>
              <w:pStyle w:val="Tabletext"/>
            </w:pPr>
          </w:p>
        </w:tc>
        <w:tc>
          <w:tcPr>
            <w:tcW w:w="1275" w:type="dxa"/>
          </w:tcPr>
          <w:p w14:paraId="5FEF02DE" w14:textId="77777777" w:rsidR="00C662C8" w:rsidRPr="00DB5CEB" w:rsidRDefault="00C662C8" w:rsidP="003313C9">
            <w:pPr>
              <w:pStyle w:val="Tabletext"/>
            </w:pPr>
            <w:r w:rsidRPr="00DB5CEB">
              <w:t>3a.8.2</w:t>
            </w:r>
          </w:p>
        </w:tc>
        <w:tc>
          <w:tcPr>
            <w:tcW w:w="5245" w:type="dxa"/>
          </w:tcPr>
          <w:p w14:paraId="6F4DF302" w14:textId="77777777" w:rsidR="00C662C8" w:rsidRPr="00DB5CEB" w:rsidRDefault="00C662C8" w:rsidP="003313C9">
            <w:pPr>
              <w:pStyle w:val="Tabletext"/>
              <w:jc w:val="right"/>
            </w:pPr>
            <w:r w:rsidRPr="00DB5CEB">
              <w:t>Non-conformance reports</w:t>
            </w:r>
          </w:p>
        </w:tc>
        <w:tc>
          <w:tcPr>
            <w:tcW w:w="851" w:type="dxa"/>
          </w:tcPr>
          <w:p w14:paraId="1C70974E" w14:textId="77777777" w:rsidR="00C662C8" w:rsidRPr="00DB5CEB" w:rsidRDefault="00C662C8" w:rsidP="003313C9">
            <w:pPr>
              <w:pStyle w:val="Tabletext"/>
            </w:pPr>
            <w:r>
              <w:t>2</w:t>
            </w:r>
          </w:p>
        </w:tc>
        <w:tc>
          <w:tcPr>
            <w:tcW w:w="2409" w:type="dxa"/>
          </w:tcPr>
          <w:p w14:paraId="26693D51" w14:textId="77777777" w:rsidR="00C662C8" w:rsidRPr="00DB5CEB" w:rsidRDefault="00C662C8" w:rsidP="003313C9">
            <w:pPr>
              <w:pStyle w:val="Tabletext"/>
            </w:pPr>
            <w:r w:rsidRPr="00DB5CEB">
              <w:t>Organisation representative</w:t>
            </w:r>
          </w:p>
        </w:tc>
        <w:tc>
          <w:tcPr>
            <w:tcW w:w="2826" w:type="dxa"/>
          </w:tcPr>
          <w:p w14:paraId="2E6205D2" w14:textId="77777777" w:rsidR="00C662C8" w:rsidRPr="00DB5CEB" w:rsidRDefault="00C662C8" w:rsidP="003313C9">
            <w:pPr>
              <w:pStyle w:val="Tabletext"/>
            </w:pPr>
            <w:r w:rsidRPr="00DB5CEB">
              <w:t>NAVGUIDE 8.7.1</w:t>
            </w:r>
          </w:p>
        </w:tc>
        <w:tc>
          <w:tcPr>
            <w:tcW w:w="894" w:type="dxa"/>
            <w:gridSpan w:val="2"/>
          </w:tcPr>
          <w:p w14:paraId="01862861" w14:textId="77777777" w:rsidR="00C662C8" w:rsidRPr="00DB5CEB" w:rsidRDefault="00C662C8" w:rsidP="003313C9">
            <w:pPr>
              <w:pStyle w:val="Tabletext"/>
            </w:pPr>
            <w:r w:rsidRPr="00E54174">
              <w:t>20</w:t>
            </w:r>
          </w:p>
        </w:tc>
      </w:tr>
      <w:tr w:rsidR="00C662C8" w:rsidRPr="00DB5CEB" w14:paraId="017B04CE" w14:textId="77777777" w:rsidTr="00C662C8">
        <w:trPr>
          <w:jc w:val="center"/>
        </w:trPr>
        <w:tc>
          <w:tcPr>
            <w:tcW w:w="709" w:type="dxa"/>
          </w:tcPr>
          <w:p w14:paraId="11F57322" w14:textId="77777777" w:rsidR="00C662C8" w:rsidRPr="00DB5CEB" w:rsidRDefault="00C662C8" w:rsidP="003313C9">
            <w:pPr>
              <w:pStyle w:val="Tabletext"/>
            </w:pPr>
          </w:p>
        </w:tc>
        <w:tc>
          <w:tcPr>
            <w:tcW w:w="851" w:type="dxa"/>
          </w:tcPr>
          <w:p w14:paraId="104EACF1" w14:textId="77777777" w:rsidR="00C662C8" w:rsidRPr="00DB5CEB" w:rsidRDefault="00C662C8" w:rsidP="003313C9">
            <w:pPr>
              <w:pStyle w:val="Tabletext"/>
            </w:pPr>
          </w:p>
        </w:tc>
        <w:tc>
          <w:tcPr>
            <w:tcW w:w="1275" w:type="dxa"/>
          </w:tcPr>
          <w:p w14:paraId="354D639E" w14:textId="77777777" w:rsidR="00C662C8" w:rsidRPr="00DB5CEB" w:rsidRDefault="00C662C8" w:rsidP="003313C9">
            <w:pPr>
              <w:pStyle w:val="Tabletext"/>
            </w:pPr>
            <w:r w:rsidRPr="00DB5CEB">
              <w:t>3a.8.3</w:t>
            </w:r>
          </w:p>
        </w:tc>
        <w:tc>
          <w:tcPr>
            <w:tcW w:w="5245" w:type="dxa"/>
          </w:tcPr>
          <w:p w14:paraId="74F38038" w14:textId="77777777" w:rsidR="00C662C8" w:rsidRPr="00DB5CEB" w:rsidRDefault="00C662C8" w:rsidP="003313C9">
            <w:pPr>
              <w:pStyle w:val="Tabletext"/>
              <w:jc w:val="right"/>
            </w:pPr>
            <w:r w:rsidRPr="00DB5CEB">
              <w:t>Corrective and Preventative Measures</w:t>
            </w:r>
          </w:p>
        </w:tc>
        <w:tc>
          <w:tcPr>
            <w:tcW w:w="851" w:type="dxa"/>
          </w:tcPr>
          <w:p w14:paraId="3C8AE868" w14:textId="77777777" w:rsidR="00C662C8" w:rsidRPr="00DB5CEB" w:rsidRDefault="00C662C8" w:rsidP="003313C9">
            <w:pPr>
              <w:pStyle w:val="Tabletext"/>
            </w:pPr>
            <w:r>
              <w:t>2</w:t>
            </w:r>
          </w:p>
        </w:tc>
        <w:tc>
          <w:tcPr>
            <w:tcW w:w="2409" w:type="dxa"/>
          </w:tcPr>
          <w:p w14:paraId="3802A9FC" w14:textId="77777777" w:rsidR="00C662C8" w:rsidRPr="00DB5CEB" w:rsidRDefault="00C662C8" w:rsidP="003313C9">
            <w:pPr>
              <w:pStyle w:val="Tabletext"/>
            </w:pPr>
            <w:r w:rsidRPr="00DB5CEB">
              <w:t>(additional time required)</w:t>
            </w:r>
          </w:p>
        </w:tc>
        <w:tc>
          <w:tcPr>
            <w:tcW w:w="2826" w:type="dxa"/>
          </w:tcPr>
          <w:p w14:paraId="593FF7F8" w14:textId="77777777" w:rsidR="00C662C8" w:rsidRPr="00DB5CEB" w:rsidRDefault="00C662C8" w:rsidP="003313C9">
            <w:pPr>
              <w:pStyle w:val="Tabletext"/>
            </w:pPr>
          </w:p>
        </w:tc>
        <w:tc>
          <w:tcPr>
            <w:tcW w:w="894" w:type="dxa"/>
            <w:gridSpan w:val="2"/>
          </w:tcPr>
          <w:p w14:paraId="0618D39E" w14:textId="77777777" w:rsidR="00C662C8" w:rsidRPr="00DB5CEB" w:rsidRDefault="00C662C8" w:rsidP="003313C9">
            <w:pPr>
              <w:pStyle w:val="Tabletext"/>
            </w:pPr>
            <w:r w:rsidRPr="00E54174">
              <w:t>20</w:t>
            </w:r>
          </w:p>
        </w:tc>
      </w:tr>
      <w:tr w:rsidR="00A457E6" w:rsidRPr="00DB5CEB" w14:paraId="20E8D5AF" w14:textId="77777777" w:rsidTr="003313C9">
        <w:trPr>
          <w:jc w:val="center"/>
        </w:trPr>
        <w:tc>
          <w:tcPr>
            <w:tcW w:w="709" w:type="dxa"/>
          </w:tcPr>
          <w:p w14:paraId="67741359" w14:textId="77777777" w:rsidR="00A457E6" w:rsidRPr="00DB5CEB" w:rsidRDefault="00A457E6" w:rsidP="003313C9">
            <w:pPr>
              <w:pStyle w:val="Tabletext"/>
              <w:rPr>
                <w:rFonts w:cs="Arial"/>
                <w:b/>
                <w:szCs w:val="20"/>
              </w:rPr>
            </w:pPr>
          </w:p>
        </w:tc>
        <w:tc>
          <w:tcPr>
            <w:tcW w:w="851" w:type="dxa"/>
          </w:tcPr>
          <w:p w14:paraId="6B17263B" w14:textId="77777777" w:rsidR="00A457E6" w:rsidRPr="00DB5CEB" w:rsidRDefault="00A457E6" w:rsidP="003313C9">
            <w:pPr>
              <w:pStyle w:val="Tabletext"/>
              <w:rPr>
                <w:rFonts w:cs="Arial"/>
                <w:b/>
                <w:szCs w:val="20"/>
              </w:rPr>
            </w:pPr>
            <w:r w:rsidRPr="00DB5CEB">
              <w:rPr>
                <w:rFonts w:cs="Arial"/>
                <w:b/>
                <w:szCs w:val="20"/>
              </w:rPr>
              <w:t>3a.9</w:t>
            </w:r>
          </w:p>
        </w:tc>
        <w:tc>
          <w:tcPr>
            <w:tcW w:w="1275" w:type="dxa"/>
            <w:shd w:val="clear" w:color="auto" w:fill="94D9D5"/>
          </w:tcPr>
          <w:p w14:paraId="7222961F" w14:textId="77777777" w:rsidR="00A457E6" w:rsidRPr="00DB5CEB" w:rsidRDefault="00A457E6" w:rsidP="003313C9">
            <w:pPr>
              <w:pStyle w:val="Tabletext"/>
              <w:rPr>
                <w:rFonts w:cs="Arial"/>
                <w:b/>
                <w:szCs w:val="20"/>
              </w:rPr>
            </w:pPr>
          </w:p>
        </w:tc>
        <w:tc>
          <w:tcPr>
            <w:tcW w:w="5245" w:type="dxa"/>
          </w:tcPr>
          <w:p w14:paraId="33E62AA9" w14:textId="77777777" w:rsidR="00A457E6" w:rsidRPr="00DB5CEB" w:rsidRDefault="00A457E6" w:rsidP="003313C9">
            <w:pPr>
              <w:pStyle w:val="Tabletext"/>
              <w:rPr>
                <w:rFonts w:cs="Arial"/>
                <w:b/>
                <w:szCs w:val="20"/>
              </w:rPr>
            </w:pPr>
            <w:r w:rsidRPr="00DB5CEB">
              <w:rPr>
                <w:rFonts w:cs="Arial"/>
                <w:b/>
                <w:szCs w:val="20"/>
              </w:rPr>
              <w:t>AtoN Service Delivery</w:t>
            </w:r>
          </w:p>
        </w:tc>
        <w:tc>
          <w:tcPr>
            <w:tcW w:w="6980" w:type="dxa"/>
            <w:gridSpan w:val="5"/>
            <w:shd w:val="clear" w:color="auto" w:fill="94D9D5"/>
          </w:tcPr>
          <w:p w14:paraId="1FFF5190" w14:textId="77777777" w:rsidR="00A457E6" w:rsidRPr="00DB5CEB" w:rsidRDefault="00A457E6" w:rsidP="003313C9">
            <w:pPr>
              <w:pStyle w:val="Tabletext"/>
              <w:rPr>
                <w:rFonts w:cs="Arial"/>
                <w:b/>
                <w:szCs w:val="20"/>
              </w:rPr>
            </w:pPr>
          </w:p>
        </w:tc>
      </w:tr>
      <w:tr w:rsidR="00C662C8" w:rsidRPr="00DB5CEB" w14:paraId="340F877A" w14:textId="77777777" w:rsidTr="00C662C8">
        <w:trPr>
          <w:jc w:val="center"/>
        </w:trPr>
        <w:tc>
          <w:tcPr>
            <w:tcW w:w="709" w:type="dxa"/>
          </w:tcPr>
          <w:p w14:paraId="1F5A6248" w14:textId="77777777" w:rsidR="00C662C8" w:rsidRPr="00DB5CEB" w:rsidRDefault="00C662C8" w:rsidP="003313C9">
            <w:pPr>
              <w:pStyle w:val="Tabletext"/>
              <w:rPr>
                <w:rFonts w:cs="Arial"/>
                <w:szCs w:val="20"/>
              </w:rPr>
            </w:pPr>
          </w:p>
        </w:tc>
        <w:tc>
          <w:tcPr>
            <w:tcW w:w="851" w:type="dxa"/>
          </w:tcPr>
          <w:p w14:paraId="69793779" w14:textId="77777777" w:rsidR="00C662C8" w:rsidRPr="00DB5CEB" w:rsidRDefault="00C662C8" w:rsidP="003313C9">
            <w:pPr>
              <w:pStyle w:val="Tabletext"/>
              <w:rPr>
                <w:rFonts w:cs="Arial"/>
                <w:szCs w:val="20"/>
              </w:rPr>
            </w:pPr>
          </w:p>
        </w:tc>
        <w:tc>
          <w:tcPr>
            <w:tcW w:w="1275" w:type="dxa"/>
          </w:tcPr>
          <w:p w14:paraId="6A521C8F" w14:textId="77777777" w:rsidR="00C662C8" w:rsidRPr="00DB5CEB" w:rsidRDefault="00C662C8" w:rsidP="003313C9">
            <w:pPr>
              <w:pStyle w:val="Tabletext"/>
              <w:rPr>
                <w:rFonts w:cs="Arial"/>
                <w:szCs w:val="20"/>
              </w:rPr>
            </w:pPr>
            <w:r w:rsidRPr="00DB5CEB">
              <w:rPr>
                <w:rFonts w:cs="Arial"/>
                <w:szCs w:val="20"/>
              </w:rPr>
              <w:t>3a.9.1</w:t>
            </w:r>
          </w:p>
        </w:tc>
        <w:tc>
          <w:tcPr>
            <w:tcW w:w="5245" w:type="dxa"/>
          </w:tcPr>
          <w:p w14:paraId="6B1E8099" w14:textId="77777777" w:rsidR="00C662C8" w:rsidRPr="00DB5CEB" w:rsidRDefault="00C662C8" w:rsidP="003313C9">
            <w:pPr>
              <w:pStyle w:val="Tabletext"/>
              <w:jc w:val="right"/>
              <w:rPr>
                <w:rFonts w:cs="Arial"/>
                <w:szCs w:val="20"/>
              </w:rPr>
            </w:pPr>
            <w:r w:rsidRPr="00DB5CEB">
              <w:rPr>
                <w:rFonts w:cs="Arial"/>
                <w:szCs w:val="20"/>
              </w:rPr>
              <w:t>User consultancy and liaison with stakeholders</w:t>
            </w:r>
          </w:p>
        </w:tc>
        <w:tc>
          <w:tcPr>
            <w:tcW w:w="851" w:type="dxa"/>
          </w:tcPr>
          <w:p w14:paraId="0C3867F2" w14:textId="77777777" w:rsidR="00C662C8" w:rsidRPr="00DB5CEB" w:rsidRDefault="00C662C8" w:rsidP="003313C9">
            <w:pPr>
              <w:pStyle w:val="Tabletext"/>
              <w:rPr>
                <w:rFonts w:cs="Arial"/>
                <w:szCs w:val="20"/>
              </w:rPr>
            </w:pPr>
            <w:r w:rsidRPr="00DB5CEB">
              <w:rPr>
                <w:rFonts w:cs="Arial"/>
                <w:szCs w:val="20"/>
              </w:rPr>
              <w:t>3</w:t>
            </w:r>
          </w:p>
        </w:tc>
        <w:tc>
          <w:tcPr>
            <w:tcW w:w="2409" w:type="dxa"/>
            <w:vMerge w:val="restart"/>
          </w:tcPr>
          <w:p w14:paraId="6AF853DA" w14:textId="77777777" w:rsidR="00C662C8" w:rsidRPr="00DB5CEB" w:rsidRDefault="00C662C8" w:rsidP="003313C9">
            <w:pPr>
              <w:pStyle w:val="Tabletext"/>
              <w:rPr>
                <w:rFonts w:cs="Arial"/>
                <w:szCs w:val="20"/>
              </w:rPr>
            </w:pPr>
            <w:r w:rsidRPr="00DB5CEB">
              <w:rPr>
                <w:rFonts w:cs="Arial"/>
                <w:szCs w:val="20"/>
              </w:rPr>
              <w:t>Develop sub-element 3a.2.2</w:t>
            </w:r>
          </w:p>
          <w:p w14:paraId="53B5C117" w14:textId="77777777" w:rsidR="00C662C8" w:rsidRPr="00DB5CEB" w:rsidRDefault="00C662C8" w:rsidP="003313C9">
            <w:pPr>
              <w:pStyle w:val="Tabletext"/>
              <w:rPr>
                <w:rFonts w:cs="Arial"/>
                <w:szCs w:val="20"/>
              </w:rPr>
            </w:pPr>
            <w:r w:rsidRPr="00DB5CEB">
              <w:rPr>
                <w:rFonts w:cs="Arial"/>
                <w:szCs w:val="20"/>
              </w:rPr>
              <w:t>Group discussion</w:t>
            </w:r>
          </w:p>
        </w:tc>
        <w:tc>
          <w:tcPr>
            <w:tcW w:w="2826" w:type="dxa"/>
            <w:vMerge w:val="restart"/>
            <w:vAlign w:val="center"/>
          </w:tcPr>
          <w:p w14:paraId="7EBD6299" w14:textId="77777777" w:rsidR="00C662C8" w:rsidRPr="00DB5CEB" w:rsidRDefault="00C662C8" w:rsidP="003313C9">
            <w:pPr>
              <w:pStyle w:val="Tabletext"/>
              <w:rPr>
                <w:rFonts w:cs="Arial"/>
                <w:szCs w:val="20"/>
              </w:rPr>
            </w:pPr>
            <w:r w:rsidRPr="00DB5CEB">
              <w:rPr>
                <w:rFonts w:cs="Arial"/>
                <w:szCs w:val="20"/>
              </w:rPr>
              <w:t>IALA GL 1079</w:t>
            </w:r>
          </w:p>
          <w:p w14:paraId="427C8037" w14:textId="77777777" w:rsidR="00C662C8" w:rsidRPr="00DB5CEB" w:rsidRDefault="00C662C8" w:rsidP="003313C9">
            <w:pPr>
              <w:pStyle w:val="Tabletext"/>
              <w:rPr>
                <w:rFonts w:cs="Arial"/>
                <w:szCs w:val="20"/>
              </w:rPr>
            </w:pPr>
            <w:r w:rsidRPr="00DB5CEB">
              <w:rPr>
                <w:rFonts w:cs="Arial"/>
                <w:szCs w:val="20"/>
              </w:rPr>
              <w:t>IALA GL 1005</w:t>
            </w:r>
          </w:p>
        </w:tc>
        <w:tc>
          <w:tcPr>
            <w:tcW w:w="894" w:type="dxa"/>
            <w:gridSpan w:val="2"/>
            <w:vAlign w:val="center"/>
          </w:tcPr>
          <w:p w14:paraId="3D4FA8E7" w14:textId="77777777" w:rsidR="00C662C8" w:rsidRPr="00DB5CEB" w:rsidRDefault="00C662C8" w:rsidP="003313C9">
            <w:pPr>
              <w:pStyle w:val="Tabletext"/>
              <w:rPr>
                <w:rFonts w:cs="Arial"/>
                <w:szCs w:val="20"/>
              </w:rPr>
            </w:pPr>
            <w:r w:rsidRPr="00DB5CEB">
              <w:rPr>
                <w:rFonts w:cs="Arial"/>
                <w:szCs w:val="20"/>
              </w:rPr>
              <w:t>21</w:t>
            </w:r>
          </w:p>
        </w:tc>
      </w:tr>
      <w:tr w:rsidR="00C662C8" w:rsidRPr="00DB5CEB" w14:paraId="3BD02B5F" w14:textId="77777777" w:rsidTr="00C662C8">
        <w:trPr>
          <w:jc w:val="center"/>
        </w:trPr>
        <w:tc>
          <w:tcPr>
            <w:tcW w:w="709" w:type="dxa"/>
          </w:tcPr>
          <w:p w14:paraId="52CD19D4" w14:textId="77777777" w:rsidR="00C662C8" w:rsidRPr="00DB5CEB" w:rsidRDefault="00C662C8" w:rsidP="003313C9">
            <w:pPr>
              <w:pStyle w:val="Tabletext"/>
              <w:rPr>
                <w:rFonts w:cs="Arial"/>
              </w:rPr>
            </w:pPr>
          </w:p>
        </w:tc>
        <w:tc>
          <w:tcPr>
            <w:tcW w:w="851" w:type="dxa"/>
          </w:tcPr>
          <w:p w14:paraId="2164B0EF" w14:textId="77777777" w:rsidR="00C662C8" w:rsidRPr="00DB5CEB" w:rsidRDefault="00C662C8" w:rsidP="003313C9">
            <w:pPr>
              <w:pStyle w:val="Tabletext"/>
              <w:rPr>
                <w:rFonts w:cs="Arial"/>
              </w:rPr>
            </w:pPr>
          </w:p>
        </w:tc>
        <w:tc>
          <w:tcPr>
            <w:tcW w:w="1275" w:type="dxa"/>
          </w:tcPr>
          <w:p w14:paraId="2EE48F47" w14:textId="77777777" w:rsidR="00C662C8" w:rsidRPr="00DB5CEB" w:rsidRDefault="00C662C8" w:rsidP="003313C9">
            <w:pPr>
              <w:pStyle w:val="Tabletext"/>
              <w:rPr>
                <w:rFonts w:cs="Arial"/>
              </w:rPr>
            </w:pPr>
            <w:r w:rsidRPr="00DB5CEB">
              <w:rPr>
                <w:rFonts w:cs="Arial"/>
              </w:rPr>
              <w:t>3a.9.2</w:t>
            </w:r>
          </w:p>
        </w:tc>
        <w:tc>
          <w:tcPr>
            <w:tcW w:w="5245" w:type="dxa"/>
          </w:tcPr>
          <w:p w14:paraId="11595117" w14:textId="77777777" w:rsidR="00C662C8" w:rsidRPr="00DB5CEB" w:rsidRDefault="00C662C8" w:rsidP="003313C9">
            <w:pPr>
              <w:pStyle w:val="Tabletext"/>
              <w:jc w:val="right"/>
              <w:rPr>
                <w:rFonts w:cs="Arial"/>
                <w:szCs w:val="20"/>
              </w:rPr>
            </w:pPr>
            <w:r w:rsidRPr="00DB5CEB">
              <w:rPr>
                <w:rFonts w:cs="Arial"/>
                <w:szCs w:val="20"/>
              </w:rPr>
              <w:t>Contracting out</w:t>
            </w:r>
          </w:p>
        </w:tc>
        <w:tc>
          <w:tcPr>
            <w:tcW w:w="851" w:type="dxa"/>
          </w:tcPr>
          <w:p w14:paraId="2A889EF9" w14:textId="77777777" w:rsidR="00C662C8" w:rsidRPr="00DB5CEB" w:rsidRDefault="00C662C8" w:rsidP="003313C9">
            <w:pPr>
              <w:pStyle w:val="Tabletext"/>
              <w:rPr>
                <w:rFonts w:cs="Arial"/>
                <w:szCs w:val="20"/>
              </w:rPr>
            </w:pPr>
            <w:r w:rsidRPr="00DB5CEB">
              <w:rPr>
                <w:rFonts w:cs="Arial"/>
                <w:szCs w:val="20"/>
              </w:rPr>
              <w:t>1</w:t>
            </w:r>
          </w:p>
        </w:tc>
        <w:tc>
          <w:tcPr>
            <w:tcW w:w="2409" w:type="dxa"/>
            <w:vMerge/>
          </w:tcPr>
          <w:p w14:paraId="56477219" w14:textId="77777777" w:rsidR="00C662C8" w:rsidRPr="00DB5CEB" w:rsidRDefault="00C662C8" w:rsidP="003313C9">
            <w:pPr>
              <w:pStyle w:val="Tabletext"/>
              <w:rPr>
                <w:rFonts w:cs="Arial"/>
                <w:szCs w:val="20"/>
              </w:rPr>
            </w:pPr>
          </w:p>
        </w:tc>
        <w:tc>
          <w:tcPr>
            <w:tcW w:w="2826" w:type="dxa"/>
            <w:vMerge/>
          </w:tcPr>
          <w:p w14:paraId="0DF11967" w14:textId="77777777" w:rsidR="00C662C8" w:rsidRPr="00DB5CEB" w:rsidRDefault="00C662C8" w:rsidP="003313C9">
            <w:pPr>
              <w:pStyle w:val="Tabletext"/>
              <w:rPr>
                <w:rFonts w:cs="Arial"/>
                <w:szCs w:val="20"/>
              </w:rPr>
            </w:pPr>
          </w:p>
        </w:tc>
        <w:tc>
          <w:tcPr>
            <w:tcW w:w="894" w:type="dxa"/>
            <w:gridSpan w:val="2"/>
          </w:tcPr>
          <w:p w14:paraId="7568429B" w14:textId="77777777" w:rsidR="00C662C8" w:rsidRPr="00DB5CEB" w:rsidRDefault="00C662C8" w:rsidP="003313C9">
            <w:pPr>
              <w:pStyle w:val="Tabletext"/>
              <w:rPr>
                <w:rFonts w:cs="Arial"/>
                <w:szCs w:val="20"/>
              </w:rPr>
            </w:pPr>
            <w:r>
              <w:rPr>
                <w:rFonts w:cs="Arial"/>
                <w:szCs w:val="20"/>
              </w:rPr>
              <w:t>21</w:t>
            </w:r>
          </w:p>
        </w:tc>
      </w:tr>
    </w:tbl>
    <w:p w14:paraId="3C1CA71D" w14:textId="77777777" w:rsidR="00A457E6" w:rsidRPr="00DB5CEB" w:rsidRDefault="00A457E6" w:rsidP="00A457E6">
      <w:pPr>
        <w:rPr>
          <w:lang w:eastAsia="en-GB"/>
        </w:rPr>
      </w:pPr>
    </w:p>
    <w:p w14:paraId="3243E7F1" w14:textId="77777777" w:rsidR="00A457E6" w:rsidRPr="00DB5CEB" w:rsidRDefault="00A457E6" w:rsidP="00A457E6"/>
    <w:p w14:paraId="7225CB4F" w14:textId="77777777" w:rsidR="00A457E6" w:rsidRPr="00DB5CEB" w:rsidRDefault="00A457E6" w:rsidP="00A457E6">
      <w:r w:rsidRPr="00DB5CEB">
        <w:br w:type="page"/>
      </w:r>
    </w:p>
    <w:p w14:paraId="2EF58FD5" w14:textId="77777777" w:rsidR="00A457E6" w:rsidRPr="00DB5CEB" w:rsidRDefault="00A457E6" w:rsidP="00DB7AD1">
      <w:pPr>
        <w:pStyle w:val="Heading1"/>
      </w:pPr>
      <w:bookmarkStart w:id="166" w:name="_Toc442420999"/>
      <w:bookmarkStart w:id="167" w:name="_Toc442608055"/>
      <w:bookmarkStart w:id="168" w:name="_Toc471895773"/>
      <w:r w:rsidRPr="00DB5CEB">
        <w:lastRenderedPageBreak/>
        <w:t>DETAILED TEACHING SYLLABUS FOR MODULE 3B - MAINTENANCE; CONTRACTS; ENVIRONMENTAL MATTERS; HISTORIC LIGHTHOUSES AND HUMAN RESOURCE ISSUES</w:t>
      </w:r>
      <w:bookmarkEnd w:id="166"/>
      <w:bookmarkEnd w:id="167"/>
      <w:bookmarkEnd w:id="168"/>
    </w:p>
    <w:p w14:paraId="1D9BBB38" w14:textId="77777777" w:rsidR="00A457E6" w:rsidRPr="00DB5CEB" w:rsidRDefault="00A457E6" w:rsidP="00DB7AD1">
      <w:pPr>
        <w:pStyle w:val="Headingseparationline-landscape"/>
      </w:pPr>
    </w:p>
    <w:p w14:paraId="7A6A08D7" w14:textId="77777777" w:rsidR="00A457E6" w:rsidRPr="00DB5CEB" w:rsidRDefault="00A457E6" w:rsidP="00A457E6">
      <w:pPr>
        <w:pStyle w:val="Tablecaption"/>
      </w:pPr>
      <w:bookmarkStart w:id="169" w:name="_Toc434431731"/>
      <w:bookmarkStart w:id="170" w:name="_Toc442347378"/>
      <w:bookmarkStart w:id="171" w:name="_Toc471895799"/>
      <w:r w:rsidRPr="00DB5CEB">
        <w:t>Detailed Teaching Syllabus for Module 3B</w:t>
      </w:r>
      <w:bookmarkEnd w:id="169"/>
      <w:bookmarkEnd w:id="170"/>
      <w:bookmarkEnd w:id="171"/>
    </w:p>
    <w:tbl>
      <w:tblPr>
        <w:tblStyle w:val="TableGrid"/>
        <w:tblW w:w="14029" w:type="dxa"/>
        <w:jc w:val="center"/>
        <w:tblLayout w:type="fixed"/>
        <w:tblLook w:val="04A0" w:firstRow="1" w:lastRow="0" w:firstColumn="1" w:lastColumn="0" w:noHBand="0" w:noVBand="1"/>
      </w:tblPr>
      <w:tblGrid>
        <w:gridCol w:w="704"/>
        <w:gridCol w:w="851"/>
        <w:gridCol w:w="992"/>
        <w:gridCol w:w="4961"/>
        <w:gridCol w:w="709"/>
        <w:gridCol w:w="2693"/>
        <w:gridCol w:w="2406"/>
        <w:gridCol w:w="713"/>
      </w:tblGrid>
      <w:tr w:rsidR="00A457E6" w:rsidRPr="00DB5CEB" w14:paraId="1DEC14A6" w14:textId="77777777" w:rsidTr="003313C9">
        <w:trPr>
          <w:cantSplit/>
          <w:trHeight w:val="1330"/>
          <w:tblHeader/>
          <w:jc w:val="center"/>
        </w:trPr>
        <w:tc>
          <w:tcPr>
            <w:tcW w:w="704" w:type="dxa"/>
            <w:textDirection w:val="btLr"/>
          </w:tcPr>
          <w:p w14:paraId="50E21478" w14:textId="77777777" w:rsidR="00A457E6" w:rsidRPr="00DB5CEB" w:rsidRDefault="00A457E6" w:rsidP="003313C9">
            <w:pPr>
              <w:pStyle w:val="Tableheading"/>
              <w:rPr>
                <w:lang w:val="en-GB"/>
              </w:rPr>
            </w:pPr>
            <w:r w:rsidRPr="00DB5CEB">
              <w:rPr>
                <w:lang w:val="en-GB"/>
              </w:rPr>
              <w:t>Module</w:t>
            </w:r>
          </w:p>
        </w:tc>
        <w:tc>
          <w:tcPr>
            <w:tcW w:w="851" w:type="dxa"/>
            <w:textDirection w:val="btLr"/>
          </w:tcPr>
          <w:p w14:paraId="0C381CE2" w14:textId="77777777" w:rsidR="00A457E6" w:rsidRPr="00DB5CEB" w:rsidRDefault="00A457E6" w:rsidP="003313C9">
            <w:pPr>
              <w:pStyle w:val="Tableheading"/>
              <w:rPr>
                <w:lang w:val="en-GB"/>
              </w:rPr>
            </w:pPr>
            <w:r w:rsidRPr="00DB5CEB">
              <w:rPr>
                <w:lang w:val="en-GB"/>
              </w:rPr>
              <w:t>Element</w:t>
            </w:r>
          </w:p>
        </w:tc>
        <w:tc>
          <w:tcPr>
            <w:tcW w:w="992" w:type="dxa"/>
            <w:textDirection w:val="btLr"/>
          </w:tcPr>
          <w:p w14:paraId="5FB8C30C" w14:textId="77777777" w:rsidR="00A457E6" w:rsidRPr="00DB5CEB" w:rsidRDefault="00A457E6" w:rsidP="003313C9">
            <w:pPr>
              <w:pStyle w:val="Tableheading"/>
              <w:rPr>
                <w:lang w:val="en-GB"/>
              </w:rPr>
            </w:pPr>
            <w:r w:rsidRPr="00DB5CEB">
              <w:rPr>
                <w:lang w:val="en-GB"/>
              </w:rPr>
              <w:t>Sub-element</w:t>
            </w:r>
          </w:p>
        </w:tc>
        <w:tc>
          <w:tcPr>
            <w:tcW w:w="4961" w:type="dxa"/>
            <w:vAlign w:val="center"/>
          </w:tcPr>
          <w:p w14:paraId="4E1F7EFF" w14:textId="77777777" w:rsidR="00A457E6" w:rsidRPr="00DB5CEB" w:rsidRDefault="00A457E6" w:rsidP="003313C9">
            <w:pPr>
              <w:pStyle w:val="Tableheading"/>
              <w:rPr>
                <w:lang w:val="en-GB"/>
              </w:rPr>
            </w:pPr>
            <w:r w:rsidRPr="00DB5CEB">
              <w:rPr>
                <w:lang w:val="en-GB"/>
              </w:rPr>
              <w:t>Subject</w:t>
            </w:r>
          </w:p>
        </w:tc>
        <w:tc>
          <w:tcPr>
            <w:tcW w:w="709" w:type="dxa"/>
            <w:textDirection w:val="btLr"/>
          </w:tcPr>
          <w:p w14:paraId="2957DC19" w14:textId="77777777" w:rsidR="00A457E6" w:rsidRPr="00DB5CEB" w:rsidRDefault="00A457E6" w:rsidP="003313C9">
            <w:pPr>
              <w:pStyle w:val="Tableheading"/>
              <w:rPr>
                <w:lang w:val="en-GB"/>
              </w:rPr>
            </w:pPr>
            <w:r w:rsidRPr="00DB5CEB">
              <w:rPr>
                <w:lang w:val="en-GB"/>
              </w:rPr>
              <w:t>Level of Competence</w:t>
            </w:r>
          </w:p>
        </w:tc>
        <w:tc>
          <w:tcPr>
            <w:tcW w:w="2693" w:type="dxa"/>
            <w:vAlign w:val="center"/>
          </w:tcPr>
          <w:p w14:paraId="2AA36E4B"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406" w:type="dxa"/>
            <w:vAlign w:val="center"/>
          </w:tcPr>
          <w:p w14:paraId="5ACB0A76" w14:textId="77777777" w:rsidR="00A457E6" w:rsidRPr="00DB5CEB" w:rsidRDefault="00A457E6" w:rsidP="003313C9">
            <w:pPr>
              <w:pStyle w:val="Tableheading"/>
              <w:rPr>
                <w:lang w:val="en-GB"/>
              </w:rPr>
            </w:pPr>
            <w:r w:rsidRPr="00DB5CEB">
              <w:rPr>
                <w:lang w:val="en-GB"/>
              </w:rPr>
              <w:t>References</w:t>
            </w:r>
          </w:p>
          <w:p w14:paraId="3A5D3B31" w14:textId="77777777" w:rsidR="00A457E6" w:rsidRPr="00DB5CEB" w:rsidRDefault="00A457E6" w:rsidP="003313C9">
            <w:pPr>
              <w:pStyle w:val="Tableheading"/>
              <w:rPr>
                <w:lang w:val="en-GB"/>
              </w:rPr>
            </w:pPr>
          </w:p>
          <w:p w14:paraId="25B496FA" w14:textId="77777777" w:rsidR="00A457E6" w:rsidRPr="00DB5CEB" w:rsidRDefault="00A457E6" w:rsidP="003313C9">
            <w:pPr>
              <w:pStyle w:val="Tableheading"/>
              <w:rPr>
                <w:lang w:val="en-GB"/>
              </w:rPr>
            </w:pPr>
            <w:r w:rsidRPr="00DB5CEB">
              <w:rPr>
                <w:lang w:val="en-GB"/>
              </w:rPr>
              <w:t>Rec = Recommendation</w:t>
            </w:r>
          </w:p>
          <w:p w14:paraId="1C10B5EF" w14:textId="77777777" w:rsidR="00A457E6" w:rsidRPr="00DB5CEB" w:rsidRDefault="00A457E6" w:rsidP="003313C9">
            <w:pPr>
              <w:pStyle w:val="Tableheading"/>
              <w:rPr>
                <w:lang w:val="en-GB"/>
              </w:rPr>
            </w:pPr>
            <w:r w:rsidRPr="00DB5CEB">
              <w:rPr>
                <w:lang w:val="en-GB"/>
              </w:rPr>
              <w:t>GL = Guideline</w:t>
            </w:r>
          </w:p>
        </w:tc>
        <w:tc>
          <w:tcPr>
            <w:tcW w:w="713" w:type="dxa"/>
            <w:textDirection w:val="btLr"/>
          </w:tcPr>
          <w:p w14:paraId="482065BE" w14:textId="77777777" w:rsidR="00A457E6" w:rsidRPr="00DB5CEB" w:rsidRDefault="00A457E6" w:rsidP="003313C9">
            <w:pPr>
              <w:pStyle w:val="Tableheading"/>
              <w:rPr>
                <w:lang w:val="en-GB"/>
              </w:rPr>
            </w:pPr>
            <w:r w:rsidRPr="00DB5CEB">
              <w:rPr>
                <w:rFonts w:cs="Arial"/>
                <w:b w:val="0"/>
                <w:szCs w:val="20"/>
                <w:lang w:val="en-GB"/>
              </w:rPr>
              <w:t>Lecture No</w:t>
            </w:r>
          </w:p>
        </w:tc>
      </w:tr>
      <w:tr w:rsidR="00A457E6" w:rsidRPr="00DB5CEB" w14:paraId="2AFC1B94" w14:textId="77777777" w:rsidTr="003313C9">
        <w:trPr>
          <w:trHeight w:val="70"/>
          <w:jc w:val="center"/>
        </w:trPr>
        <w:tc>
          <w:tcPr>
            <w:tcW w:w="704" w:type="dxa"/>
          </w:tcPr>
          <w:p w14:paraId="04E0E9FE" w14:textId="77777777" w:rsidR="00A457E6" w:rsidRPr="00DB5CEB" w:rsidRDefault="00A457E6" w:rsidP="003313C9">
            <w:pPr>
              <w:pStyle w:val="Tabletext"/>
              <w:rPr>
                <w:b/>
              </w:rPr>
            </w:pPr>
            <w:r w:rsidRPr="00DB5CEB">
              <w:rPr>
                <w:b/>
              </w:rPr>
              <w:t>3B</w:t>
            </w:r>
          </w:p>
        </w:tc>
        <w:tc>
          <w:tcPr>
            <w:tcW w:w="851" w:type="dxa"/>
            <w:shd w:val="clear" w:color="auto" w:fill="94D9D5"/>
          </w:tcPr>
          <w:p w14:paraId="437D65E7" w14:textId="77777777" w:rsidR="00A457E6" w:rsidRPr="00DB5CEB" w:rsidRDefault="00A457E6" w:rsidP="003313C9">
            <w:pPr>
              <w:pStyle w:val="Tabletext"/>
              <w:rPr>
                <w:b/>
              </w:rPr>
            </w:pPr>
          </w:p>
        </w:tc>
        <w:tc>
          <w:tcPr>
            <w:tcW w:w="992" w:type="dxa"/>
            <w:vMerge w:val="restart"/>
            <w:shd w:val="clear" w:color="auto" w:fill="94D9D5"/>
          </w:tcPr>
          <w:p w14:paraId="3CBB2456" w14:textId="77777777" w:rsidR="00A457E6" w:rsidRPr="00DB5CEB" w:rsidRDefault="00A457E6" w:rsidP="003313C9">
            <w:pPr>
              <w:pStyle w:val="Tabletext"/>
              <w:rPr>
                <w:b/>
              </w:rPr>
            </w:pPr>
          </w:p>
        </w:tc>
        <w:tc>
          <w:tcPr>
            <w:tcW w:w="4961" w:type="dxa"/>
          </w:tcPr>
          <w:p w14:paraId="726DD3C7" w14:textId="77777777" w:rsidR="00A457E6" w:rsidRPr="00DB5CEB" w:rsidRDefault="00A457E6" w:rsidP="003313C9">
            <w:pPr>
              <w:pStyle w:val="Tabletext"/>
              <w:rPr>
                <w:b/>
              </w:rPr>
            </w:pPr>
            <w:r w:rsidRPr="00DB5CEB">
              <w:rPr>
                <w:b/>
              </w:rPr>
              <w:t>MAINTENANCE; CONTRACTS; ENVIRONME</w:t>
            </w:r>
            <w:r w:rsidR="00F36531" w:rsidRPr="00DB5CEB">
              <w:rPr>
                <w:b/>
              </w:rPr>
              <w:t>NT,</w:t>
            </w:r>
            <w:r w:rsidRPr="00DB5CEB">
              <w:rPr>
                <w:b/>
              </w:rPr>
              <w:t xml:space="preserve"> HISTORIC LIGHTHOUSES AND HUMAN RESOURCES</w:t>
            </w:r>
          </w:p>
        </w:tc>
        <w:tc>
          <w:tcPr>
            <w:tcW w:w="6521" w:type="dxa"/>
            <w:gridSpan w:val="4"/>
            <w:vMerge w:val="restart"/>
            <w:shd w:val="clear" w:color="auto" w:fill="94D9D5"/>
          </w:tcPr>
          <w:p w14:paraId="7A625FA4" w14:textId="77777777" w:rsidR="00A457E6" w:rsidRPr="00DB5CEB" w:rsidRDefault="00A457E6" w:rsidP="003313C9">
            <w:pPr>
              <w:pStyle w:val="Tabletext"/>
              <w:rPr>
                <w:b/>
              </w:rPr>
            </w:pPr>
          </w:p>
        </w:tc>
      </w:tr>
      <w:tr w:rsidR="00A457E6" w:rsidRPr="00DB5CEB" w14:paraId="74720E91" w14:textId="77777777" w:rsidTr="003313C9">
        <w:trPr>
          <w:jc w:val="center"/>
        </w:trPr>
        <w:tc>
          <w:tcPr>
            <w:tcW w:w="704" w:type="dxa"/>
          </w:tcPr>
          <w:p w14:paraId="24BAC021" w14:textId="77777777" w:rsidR="00A457E6" w:rsidRPr="00DB5CEB" w:rsidRDefault="00A457E6" w:rsidP="003313C9">
            <w:pPr>
              <w:pStyle w:val="Tabletext"/>
              <w:rPr>
                <w:b/>
              </w:rPr>
            </w:pPr>
          </w:p>
        </w:tc>
        <w:tc>
          <w:tcPr>
            <w:tcW w:w="851" w:type="dxa"/>
          </w:tcPr>
          <w:p w14:paraId="2B6970C8" w14:textId="77777777" w:rsidR="00A457E6" w:rsidRPr="00DB5CEB" w:rsidRDefault="00A457E6" w:rsidP="003313C9">
            <w:pPr>
              <w:pStyle w:val="Tabletext"/>
              <w:rPr>
                <w:b/>
              </w:rPr>
            </w:pPr>
            <w:r w:rsidRPr="00DB5CEB">
              <w:rPr>
                <w:b/>
              </w:rPr>
              <w:t>3b.1</w:t>
            </w:r>
          </w:p>
        </w:tc>
        <w:tc>
          <w:tcPr>
            <w:tcW w:w="992" w:type="dxa"/>
            <w:vMerge/>
            <w:shd w:val="clear" w:color="auto" w:fill="94D9D5"/>
          </w:tcPr>
          <w:p w14:paraId="07186461" w14:textId="77777777" w:rsidR="00A457E6" w:rsidRPr="00DB5CEB" w:rsidRDefault="00A457E6" w:rsidP="003313C9">
            <w:pPr>
              <w:pStyle w:val="Tabletext"/>
              <w:rPr>
                <w:b/>
              </w:rPr>
            </w:pPr>
          </w:p>
        </w:tc>
        <w:tc>
          <w:tcPr>
            <w:tcW w:w="4961" w:type="dxa"/>
          </w:tcPr>
          <w:p w14:paraId="4DCF87CC" w14:textId="77777777" w:rsidR="00A457E6" w:rsidRPr="00DB5CEB" w:rsidRDefault="00A457E6" w:rsidP="003313C9">
            <w:pPr>
              <w:pStyle w:val="Tabletext"/>
              <w:rPr>
                <w:b/>
              </w:rPr>
            </w:pPr>
            <w:r w:rsidRPr="00DB5CEB">
              <w:rPr>
                <w:b/>
              </w:rPr>
              <w:t>Maintenance</w:t>
            </w:r>
          </w:p>
        </w:tc>
        <w:tc>
          <w:tcPr>
            <w:tcW w:w="6521" w:type="dxa"/>
            <w:gridSpan w:val="4"/>
            <w:vMerge/>
            <w:shd w:val="clear" w:color="auto" w:fill="94D9D5"/>
          </w:tcPr>
          <w:p w14:paraId="2D997D8B" w14:textId="77777777" w:rsidR="00A457E6" w:rsidRPr="00DB5CEB" w:rsidRDefault="00A457E6" w:rsidP="003313C9">
            <w:pPr>
              <w:pStyle w:val="Tabletext"/>
              <w:rPr>
                <w:b/>
              </w:rPr>
            </w:pPr>
          </w:p>
        </w:tc>
      </w:tr>
      <w:tr w:rsidR="00FE6AA1" w:rsidRPr="00DB5CEB" w14:paraId="67FBDA5E" w14:textId="77777777" w:rsidTr="003313C9">
        <w:trPr>
          <w:jc w:val="center"/>
        </w:trPr>
        <w:tc>
          <w:tcPr>
            <w:tcW w:w="704" w:type="dxa"/>
          </w:tcPr>
          <w:p w14:paraId="56A5BF0B" w14:textId="77777777" w:rsidR="00FE6AA1" w:rsidRPr="00DB5CEB" w:rsidRDefault="00FE6AA1" w:rsidP="003313C9">
            <w:pPr>
              <w:pStyle w:val="Tabletext"/>
            </w:pPr>
          </w:p>
        </w:tc>
        <w:tc>
          <w:tcPr>
            <w:tcW w:w="851" w:type="dxa"/>
          </w:tcPr>
          <w:p w14:paraId="2F9EF844" w14:textId="77777777" w:rsidR="00FE6AA1" w:rsidRPr="00DB5CEB" w:rsidRDefault="00FE6AA1" w:rsidP="003313C9">
            <w:pPr>
              <w:pStyle w:val="Tabletext"/>
            </w:pPr>
          </w:p>
        </w:tc>
        <w:tc>
          <w:tcPr>
            <w:tcW w:w="992" w:type="dxa"/>
          </w:tcPr>
          <w:p w14:paraId="00A7186E" w14:textId="77777777" w:rsidR="00FE6AA1" w:rsidRPr="00DB5CEB" w:rsidRDefault="00FE6AA1" w:rsidP="003313C9">
            <w:pPr>
              <w:pStyle w:val="Tabletext"/>
            </w:pPr>
            <w:r w:rsidRPr="00DB5CEB">
              <w:t>3b.1.1</w:t>
            </w:r>
          </w:p>
        </w:tc>
        <w:tc>
          <w:tcPr>
            <w:tcW w:w="4961" w:type="dxa"/>
          </w:tcPr>
          <w:p w14:paraId="2560F1A1" w14:textId="77777777" w:rsidR="00FE6AA1" w:rsidRPr="00DB5CEB" w:rsidRDefault="00FE6AA1" w:rsidP="003313C9">
            <w:pPr>
              <w:pStyle w:val="Tabletext"/>
              <w:jc w:val="right"/>
            </w:pPr>
            <w:r w:rsidRPr="00DB5CEB">
              <w:t>Principles of maintenance</w:t>
            </w:r>
          </w:p>
        </w:tc>
        <w:tc>
          <w:tcPr>
            <w:tcW w:w="709" w:type="dxa"/>
            <w:vAlign w:val="center"/>
          </w:tcPr>
          <w:p w14:paraId="132273C6" w14:textId="77777777" w:rsidR="00FE6AA1" w:rsidRPr="00DB5CEB" w:rsidRDefault="00FE6AA1" w:rsidP="003313C9">
            <w:pPr>
              <w:pStyle w:val="Tabletext"/>
            </w:pPr>
            <w:r w:rsidRPr="00DB5CEB">
              <w:t>2</w:t>
            </w:r>
          </w:p>
        </w:tc>
        <w:tc>
          <w:tcPr>
            <w:tcW w:w="2693" w:type="dxa"/>
            <w:vMerge w:val="restart"/>
            <w:vAlign w:val="center"/>
          </w:tcPr>
          <w:p w14:paraId="2BC04072" w14:textId="77777777" w:rsidR="00FE6AA1" w:rsidRPr="00DB5CEB" w:rsidRDefault="00FE6AA1" w:rsidP="003313C9">
            <w:pPr>
              <w:pStyle w:val="Tabletext"/>
            </w:pPr>
            <w:r w:rsidRPr="00DB5CEB">
              <w:t>Examples of Standard Operating Procedures and checklists</w:t>
            </w:r>
          </w:p>
        </w:tc>
        <w:tc>
          <w:tcPr>
            <w:tcW w:w="2406" w:type="dxa"/>
            <w:vMerge w:val="restart"/>
            <w:vAlign w:val="center"/>
          </w:tcPr>
          <w:p w14:paraId="09751884" w14:textId="77777777" w:rsidR="00FE6AA1" w:rsidRPr="00DB5CEB" w:rsidRDefault="00FE6AA1" w:rsidP="003313C9">
            <w:pPr>
              <w:pStyle w:val="Tabletext"/>
            </w:pPr>
            <w:r w:rsidRPr="00DB5CEB">
              <w:t>NAVGUIDE 8.8</w:t>
            </w:r>
          </w:p>
          <w:p w14:paraId="6C3A3988" w14:textId="77777777" w:rsidR="00FE6AA1" w:rsidRPr="00DB5CEB" w:rsidRDefault="00FE6AA1" w:rsidP="003313C9">
            <w:pPr>
              <w:pStyle w:val="Tabletext"/>
            </w:pPr>
            <w:r w:rsidRPr="00DB5CEB">
              <w:t>IALA GL 1076 and 1077</w:t>
            </w:r>
          </w:p>
        </w:tc>
        <w:tc>
          <w:tcPr>
            <w:tcW w:w="713" w:type="dxa"/>
            <w:vAlign w:val="center"/>
          </w:tcPr>
          <w:p w14:paraId="10BE1A19" w14:textId="77777777" w:rsidR="00FE6AA1" w:rsidRPr="00DB5CEB" w:rsidRDefault="00FE6AA1" w:rsidP="003313C9">
            <w:pPr>
              <w:pStyle w:val="Tabletext"/>
            </w:pPr>
            <w:r w:rsidRPr="00DB5CEB">
              <w:t>22</w:t>
            </w:r>
          </w:p>
        </w:tc>
      </w:tr>
      <w:tr w:rsidR="00FE6AA1" w:rsidRPr="00DB5CEB" w14:paraId="12130D37" w14:textId="77777777" w:rsidTr="003313C9">
        <w:trPr>
          <w:trHeight w:val="115"/>
          <w:jc w:val="center"/>
        </w:trPr>
        <w:tc>
          <w:tcPr>
            <w:tcW w:w="704" w:type="dxa"/>
          </w:tcPr>
          <w:p w14:paraId="43F52536" w14:textId="77777777" w:rsidR="00FE6AA1" w:rsidRPr="00DB5CEB" w:rsidRDefault="00FE6AA1" w:rsidP="003313C9">
            <w:pPr>
              <w:pStyle w:val="Tabletext"/>
            </w:pPr>
          </w:p>
        </w:tc>
        <w:tc>
          <w:tcPr>
            <w:tcW w:w="851" w:type="dxa"/>
          </w:tcPr>
          <w:p w14:paraId="2EA15306" w14:textId="77777777" w:rsidR="00FE6AA1" w:rsidRPr="00DB5CEB" w:rsidRDefault="00FE6AA1" w:rsidP="003313C9">
            <w:pPr>
              <w:pStyle w:val="Tabletext"/>
            </w:pPr>
          </w:p>
        </w:tc>
        <w:tc>
          <w:tcPr>
            <w:tcW w:w="992" w:type="dxa"/>
          </w:tcPr>
          <w:p w14:paraId="7DFACED0" w14:textId="77777777" w:rsidR="00FE6AA1" w:rsidRPr="00DB5CEB" w:rsidRDefault="00FE6AA1" w:rsidP="003313C9">
            <w:pPr>
              <w:pStyle w:val="Tabletext"/>
            </w:pPr>
            <w:r w:rsidRPr="00DB5CEB">
              <w:t>3b.1.2</w:t>
            </w:r>
          </w:p>
        </w:tc>
        <w:tc>
          <w:tcPr>
            <w:tcW w:w="4961" w:type="dxa"/>
          </w:tcPr>
          <w:p w14:paraId="19DD0643" w14:textId="77777777" w:rsidR="00FE6AA1" w:rsidRPr="00DB5CEB" w:rsidRDefault="00FE6AA1" w:rsidP="003313C9">
            <w:pPr>
              <w:pStyle w:val="Tabletext"/>
              <w:jc w:val="right"/>
            </w:pPr>
            <w:r w:rsidRPr="00DB5CEB">
              <w:t>Service intervals</w:t>
            </w:r>
          </w:p>
        </w:tc>
        <w:tc>
          <w:tcPr>
            <w:tcW w:w="709" w:type="dxa"/>
            <w:vAlign w:val="center"/>
          </w:tcPr>
          <w:p w14:paraId="4F460631" w14:textId="77777777" w:rsidR="00FE6AA1" w:rsidRPr="00DB5CEB" w:rsidRDefault="00FE6AA1" w:rsidP="003313C9">
            <w:pPr>
              <w:pStyle w:val="Tabletext"/>
            </w:pPr>
            <w:r>
              <w:t>2</w:t>
            </w:r>
          </w:p>
        </w:tc>
        <w:tc>
          <w:tcPr>
            <w:tcW w:w="2693" w:type="dxa"/>
            <w:vMerge/>
            <w:vAlign w:val="center"/>
          </w:tcPr>
          <w:p w14:paraId="4C685513" w14:textId="77777777" w:rsidR="00FE6AA1" w:rsidRPr="00DB5CEB" w:rsidRDefault="00FE6AA1" w:rsidP="003313C9">
            <w:pPr>
              <w:pStyle w:val="Tabletext"/>
            </w:pPr>
          </w:p>
        </w:tc>
        <w:tc>
          <w:tcPr>
            <w:tcW w:w="2406" w:type="dxa"/>
            <w:vMerge/>
            <w:vAlign w:val="center"/>
          </w:tcPr>
          <w:p w14:paraId="59949A7C" w14:textId="77777777" w:rsidR="00FE6AA1" w:rsidRPr="00DB5CEB" w:rsidRDefault="00FE6AA1" w:rsidP="003313C9">
            <w:pPr>
              <w:pStyle w:val="Tabletext"/>
            </w:pPr>
          </w:p>
        </w:tc>
        <w:tc>
          <w:tcPr>
            <w:tcW w:w="713" w:type="dxa"/>
          </w:tcPr>
          <w:p w14:paraId="34F7660F" w14:textId="77777777" w:rsidR="00FE6AA1" w:rsidRPr="00DB5CEB" w:rsidRDefault="00FE6AA1" w:rsidP="003313C9">
            <w:pPr>
              <w:pStyle w:val="Tabletext"/>
            </w:pPr>
            <w:r>
              <w:t>22</w:t>
            </w:r>
          </w:p>
        </w:tc>
      </w:tr>
      <w:tr w:rsidR="00FE6AA1" w:rsidRPr="00DB5CEB" w14:paraId="3EC53E85" w14:textId="77777777" w:rsidTr="00FE6AA1">
        <w:trPr>
          <w:jc w:val="center"/>
        </w:trPr>
        <w:tc>
          <w:tcPr>
            <w:tcW w:w="704" w:type="dxa"/>
          </w:tcPr>
          <w:p w14:paraId="7FEEC08E" w14:textId="77777777" w:rsidR="00FE6AA1" w:rsidRPr="00DB5CEB" w:rsidRDefault="00FE6AA1" w:rsidP="003313C9">
            <w:pPr>
              <w:pStyle w:val="Tabletext"/>
            </w:pPr>
          </w:p>
        </w:tc>
        <w:tc>
          <w:tcPr>
            <w:tcW w:w="851" w:type="dxa"/>
          </w:tcPr>
          <w:p w14:paraId="055E1607" w14:textId="77777777" w:rsidR="00FE6AA1" w:rsidRPr="00DB5CEB" w:rsidRDefault="00FE6AA1" w:rsidP="003313C9">
            <w:pPr>
              <w:pStyle w:val="Tabletext"/>
            </w:pPr>
          </w:p>
        </w:tc>
        <w:tc>
          <w:tcPr>
            <w:tcW w:w="992" w:type="dxa"/>
            <w:shd w:val="clear" w:color="auto" w:fill="auto"/>
          </w:tcPr>
          <w:p w14:paraId="057FC990" w14:textId="77777777" w:rsidR="00FE6AA1" w:rsidRPr="00DB5CEB" w:rsidRDefault="00FE6AA1" w:rsidP="003313C9">
            <w:pPr>
              <w:pStyle w:val="Tabletext"/>
            </w:pPr>
            <w:r w:rsidRPr="00DB5CEB">
              <w:t>3b.1.3</w:t>
            </w:r>
          </w:p>
        </w:tc>
        <w:tc>
          <w:tcPr>
            <w:tcW w:w="4961" w:type="dxa"/>
          </w:tcPr>
          <w:p w14:paraId="12644393" w14:textId="77777777" w:rsidR="00FE6AA1" w:rsidRPr="00DB5CEB" w:rsidRDefault="00FE6AA1" w:rsidP="003313C9">
            <w:pPr>
              <w:pStyle w:val="Tabletext"/>
              <w:jc w:val="right"/>
            </w:pPr>
            <w:r w:rsidRPr="00DB5CEB">
              <w:t xml:space="preserve">Preventative maintenance </w:t>
            </w:r>
          </w:p>
        </w:tc>
        <w:tc>
          <w:tcPr>
            <w:tcW w:w="709" w:type="dxa"/>
            <w:vAlign w:val="center"/>
          </w:tcPr>
          <w:p w14:paraId="2B8122F7" w14:textId="77777777" w:rsidR="00FE6AA1" w:rsidRPr="00DB5CEB" w:rsidRDefault="00FE6AA1" w:rsidP="003313C9">
            <w:pPr>
              <w:pStyle w:val="Tabletext"/>
            </w:pPr>
            <w:r>
              <w:t>2</w:t>
            </w:r>
          </w:p>
        </w:tc>
        <w:tc>
          <w:tcPr>
            <w:tcW w:w="2693" w:type="dxa"/>
            <w:vMerge/>
            <w:vAlign w:val="center"/>
          </w:tcPr>
          <w:p w14:paraId="142718ED" w14:textId="77777777" w:rsidR="00FE6AA1" w:rsidRPr="00DB5CEB" w:rsidRDefault="00FE6AA1" w:rsidP="003313C9">
            <w:pPr>
              <w:pStyle w:val="Tabletext"/>
            </w:pPr>
          </w:p>
        </w:tc>
        <w:tc>
          <w:tcPr>
            <w:tcW w:w="2406" w:type="dxa"/>
            <w:vMerge/>
            <w:vAlign w:val="center"/>
          </w:tcPr>
          <w:p w14:paraId="3AF4029B" w14:textId="77777777" w:rsidR="00FE6AA1" w:rsidRPr="00DB5CEB" w:rsidRDefault="00FE6AA1" w:rsidP="003313C9">
            <w:pPr>
              <w:pStyle w:val="Tabletext"/>
            </w:pPr>
          </w:p>
        </w:tc>
        <w:tc>
          <w:tcPr>
            <w:tcW w:w="713" w:type="dxa"/>
          </w:tcPr>
          <w:p w14:paraId="3E14CB3A" w14:textId="77777777" w:rsidR="00FE6AA1" w:rsidRPr="00DB5CEB" w:rsidRDefault="00FE6AA1" w:rsidP="003313C9">
            <w:pPr>
              <w:pStyle w:val="Tabletext"/>
            </w:pPr>
            <w:r>
              <w:t>22</w:t>
            </w:r>
          </w:p>
        </w:tc>
      </w:tr>
      <w:tr w:rsidR="00FE6AA1" w:rsidRPr="00DB5CEB" w14:paraId="2A975B2F" w14:textId="77777777" w:rsidTr="003313C9">
        <w:trPr>
          <w:jc w:val="center"/>
        </w:trPr>
        <w:tc>
          <w:tcPr>
            <w:tcW w:w="704" w:type="dxa"/>
          </w:tcPr>
          <w:p w14:paraId="2FFC54FA" w14:textId="77777777" w:rsidR="00FE6AA1" w:rsidRPr="00DB5CEB" w:rsidRDefault="00FE6AA1" w:rsidP="003313C9">
            <w:pPr>
              <w:pStyle w:val="Tabletext"/>
            </w:pPr>
          </w:p>
        </w:tc>
        <w:tc>
          <w:tcPr>
            <w:tcW w:w="851" w:type="dxa"/>
          </w:tcPr>
          <w:p w14:paraId="7E54BA6E" w14:textId="77777777" w:rsidR="00FE6AA1" w:rsidRPr="00DB5CEB" w:rsidRDefault="00FE6AA1" w:rsidP="003313C9">
            <w:pPr>
              <w:pStyle w:val="Tabletext"/>
            </w:pPr>
          </w:p>
        </w:tc>
        <w:tc>
          <w:tcPr>
            <w:tcW w:w="992" w:type="dxa"/>
          </w:tcPr>
          <w:p w14:paraId="13811655" w14:textId="77777777" w:rsidR="00FE6AA1" w:rsidRPr="00DB5CEB" w:rsidRDefault="00FE6AA1" w:rsidP="003313C9">
            <w:pPr>
              <w:pStyle w:val="Tabletext"/>
            </w:pPr>
            <w:r w:rsidRPr="00DB5CEB">
              <w:t>3b.1.4</w:t>
            </w:r>
          </w:p>
        </w:tc>
        <w:tc>
          <w:tcPr>
            <w:tcW w:w="4961" w:type="dxa"/>
          </w:tcPr>
          <w:p w14:paraId="5A4284D5" w14:textId="77777777" w:rsidR="00FE6AA1" w:rsidRPr="00DB5CEB" w:rsidRDefault="00FE6AA1" w:rsidP="003313C9">
            <w:pPr>
              <w:pStyle w:val="Tabletext"/>
              <w:jc w:val="right"/>
            </w:pPr>
            <w:r w:rsidRPr="00DB5CEB">
              <w:t>Corrective maintenance</w:t>
            </w:r>
          </w:p>
        </w:tc>
        <w:tc>
          <w:tcPr>
            <w:tcW w:w="709" w:type="dxa"/>
            <w:vAlign w:val="center"/>
          </w:tcPr>
          <w:p w14:paraId="44EEC3EF" w14:textId="77777777" w:rsidR="00FE6AA1" w:rsidRPr="00DB5CEB" w:rsidRDefault="00FE6AA1" w:rsidP="003313C9">
            <w:pPr>
              <w:pStyle w:val="Tabletext"/>
            </w:pPr>
            <w:r>
              <w:t>2</w:t>
            </w:r>
          </w:p>
        </w:tc>
        <w:tc>
          <w:tcPr>
            <w:tcW w:w="2693" w:type="dxa"/>
            <w:vMerge/>
            <w:vAlign w:val="center"/>
          </w:tcPr>
          <w:p w14:paraId="16DF7886" w14:textId="77777777" w:rsidR="00FE6AA1" w:rsidRPr="00DB5CEB" w:rsidRDefault="00FE6AA1" w:rsidP="003313C9">
            <w:pPr>
              <w:pStyle w:val="Tabletext"/>
            </w:pPr>
          </w:p>
        </w:tc>
        <w:tc>
          <w:tcPr>
            <w:tcW w:w="2406" w:type="dxa"/>
            <w:vMerge/>
            <w:vAlign w:val="center"/>
          </w:tcPr>
          <w:p w14:paraId="161F7836" w14:textId="77777777" w:rsidR="00FE6AA1" w:rsidRPr="00DB5CEB" w:rsidRDefault="00FE6AA1" w:rsidP="003313C9">
            <w:pPr>
              <w:pStyle w:val="Tabletext"/>
            </w:pPr>
          </w:p>
        </w:tc>
        <w:tc>
          <w:tcPr>
            <w:tcW w:w="713" w:type="dxa"/>
          </w:tcPr>
          <w:p w14:paraId="505366B0" w14:textId="77777777" w:rsidR="00FE6AA1" w:rsidRPr="00DB5CEB" w:rsidRDefault="00FE6AA1" w:rsidP="003313C9">
            <w:pPr>
              <w:pStyle w:val="Tabletext"/>
            </w:pPr>
            <w:r>
              <w:t>22</w:t>
            </w:r>
          </w:p>
        </w:tc>
      </w:tr>
      <w:tr w:rsidR="00FE6AA1" w:rsidRPr="00DB5CEB" w14:paraId="0B0CB52E" w14:textId="77777777" w:rsidTr="003313C9">
        <w:trPr>
          <w:jc w:val="center"/>
        </w:trPr>
        <w:tc>
          <w:tcPr>
            <w:tcW w:w="704" w:type="dxa"/>
          </w:tcPr>
          <w:p w14:paraId="0B91ED79" w14:textId="77777777" w:rsidR="00FE6AA1" w:rsidRPr="00DB5CEB" w:rsidRDefault="00FE6AA1" w:rsidP="003313C9">
            <w:pPr>
              <w:pStyle w:val="Tabletext"/>
            </w:pPr>
          </w:p>
        </w:tc>
        <w:tc>
          <w:tcPr>
            <w:tcW w:w="851" w:type="dxa"/>
          </w:tcPr>
          <w:p w14:paraId="784FF4CC" w14:textId="77777777" w:rsidR="00FE6AA1" w:rsidRPr="00DB5CEB" w:rsidRDefault="00FE6AA1" w:rsidP="003313C9">
            <w:pPr>
              <w:pStyle w:val="Tabletext"/>
            </w:pPr>
          </w:p>
        </w:tc>
        <w:tc>
          <w:tcPr>
            <w:tcW w:w="992" w:type="dxa"/>
          </w:tcPr>
          <w:p w14:paraId="2E6F3F01" w14:textId="77777777" w:rsidR="00FE6AA1" w:rsidRPr="00DB5CEB" w:rsidRDefault="00FE6AA1" w:rsidP="003313C9">
            <w:pPr>
              <w:pStyle w:val="Tabletext"/>
            </w:pPr>
            <w:r w:rsidRPr="00DB5CEB">
              <w:t>3b.1.5</w:t>
            </w:r>
          </w:p>
        </w:tc>
        <w:tc>
          <w:tcPr>
            <w:tcW w:w="4961" w:type="dxa"/>
          </w:tcPr>
          <w:p w14:paraId="7CD0DDCE" w14:textId="77777777" w:rsidR="00FE6AA1" w:rsidRPr="00DB5CEB" w:rsidRDefault="00FE6AA1" w:rsidP="003313C9">
            <w:pPr>
              <w:pStyle w:val="Tabletext"/>
              <w:jc w:val="right"/>
            </w:pPr>
            <w:r w:rsidRPr="00DB5CEB">
              <w:t>Spares holdings</w:t>
            </w:r>
          </w:p>
        </w:tc>
        <w:tc>
          <w:tcPr>
            <w:tcW w:w="709" w:type="dxa"/>
            <w:vAlign w:val="center"/>
          </w:tcPr>
          <w:p w14:paraId="73DA1CDF" w14:textId="77777777" w:rsidR="00FE6AA1" w:rsidRPr="00DB5CEB" w:rsidRDefault="00FE6AA1" w:rsidP="003313C9">
            <w:pPr>
              <w:pStyle w:val="Tabletext"/>
            </w:pPr>
            <w:r>
              <w:t>2</w:t>
            </w:r>
          </w:p>
        </w:tc>
        <w:tc>
          <w:tcPr>
            <w:tcW w:w="2693" w:type="dxa"/>
            <w:vMerge/>
            <w:vAlign w:val="center"/>
          </w:tcPr>
          <w:p w14:paraId="11928CBA" w14:textId="77777777" w:rsidR="00FE6AA1" w:rsidRPr="00DB5CEB" w:rsidRDefault="00FE6AA1" w:rsidP="003313C9">
            <w:pPr>
              <w:pStyle w:val="Tabletext"/>
            </w:pPr>
          </w:p>
        </w:tc>
        <w:tc>
          <w:tcPr>
            <w:tcW w:w="2406" w:type="dxa"/>
            <w:vMerge/>
            <w:vAlign w:val="center"/>
          </w:tcPr>
          <w:p w14:paraId="3E2D7CD5" w14:textId="77777777" w:rsidR="00FE6AA1" w:rsidRPr="00DB5CEB" w:rsidRDefault="00FE6AA1" w:rsidP="003313C9">
            <w:pPr>
              <w:pStyle w:val="Tabletext"/>
            </w:pPr>
          </w:p>
        </w:tc>
        <w:tc>
          <w:tcPr>
            <w:tcW w:w="713" w:type="dxa"/>
          </w:tcPr>
          <w:p w14:paraId="721AD93C" w14:textId="77777777" w:rsidR="00FE6AA1" w:rsidRPr="00DB5CEB" w:rsidRDefault="00FE6AA1" w:rsidP="003313C9">
            <w:pPr>
              <w:pStyle w:val="Tabletext"/>
            </w:pPr>
            <w:r>
              <w:t>22</w:t>
            </w:r>
          </w:p>
        </w:tc>
      </w:tr>
      <w:tr w:rsidR="00FE6AA1" w:rsidRPr="00DB5CEB" w14:paraId="303E9E93" w14:textId="77777777" w:rsidTr="003313C9">
        <w:trPr>
          <w:jc w:val="center"/>
        </w:trPr>
        <w:tc>
          <w:tcPr>
            <w:tcW w:w="704" w:type="dxa"/>
          </w:tcPr>
          <w:p w14:paraId="018F6C39" w14:textId="77777777" w:rsidR="00FE6AA1" w:rsidRPr="00DB5CEB" w:rsidRDefault="00FE6AA1" w:rsidP="003313C9">
            <w:pPr>
              <w:pStyle w:val="Tabletext"/>
            </w:pPr>
          </w:p>
        </w:tc>
        <w:tc>
          <w:tcPr>
            <w:tcW w:w="851" w:type="dxa"/>
          </w:tcPr>
          <w:p w14:paraId="76377742" w14:textId="77777777" w:rsidR="00FE6AA1" w:rsidRPr="00DB5CEB" w:rsidRDefault="00FE6AA1" w:rsidP="003313C9">
            <w:pPr>
              <w:pStyle w:val="Tabletext"/>
            </w:pPr>
          </w:p>
        </w:tc>
        <w:tc>
          <w:tcPr>
            <w:tcW w:w="992" w:type="dxa"/>
          </w:tcPr>
          <w:p w14:paraId="48E713CA" w14:textId="77777777" w:rsidR="00FE6AA1" w:rsidRPr="00DB5CEB" w:rsidRDefault="00FE6AA1" w:rsidP="003313C9">
            <w:pPr>
              <w:pStyle w:val="Tabletext"/>
            </w:pPr>
            <w:r w:rsidRPr="00DB5CEB">
              <w:t>3b.1.6</w:t>
            </w:r>
          </w:p>
        </w:tc>
        <w:tc>
          <w:tcPr>
            <w:tcW w:w="4961" w:type="dxa"/>
          </w:tcPr>
          <w:p w14:paraId="63EF18A7" w14:textId="77777777" w:rsidR="00FE6AA1" w:rsidRPr="00DB5CEB" w:rsidRDefault="00FE6AA1" w:rsidP="003313C9">
            <w:pPr>
              <w:pStyle w:val="Tabletext"/>
              <w:jc w:val="right"/>
            </w:pPr>
            <w:r w:rsidRPr="00DB5CEB">
              <w:t>Use of time-motion studies</w:t>
            </w:r>
          </w:p>
        </w:tc>
        <w:tc>
          <w:tcPr>
            <w:tcW w:w="709" w:type="dxa"/>
            <w:vAlign w:val="center"/>
          </w:tcPr>
          <w:p w14:paraId="6691AA90" w14:textId="77777777" w:rsidR="00FE6AA1" w:rsidRPr="00DB5CEB" w:rsidRDefault="00FE6AA1" w:rsidP="003313C9">
            <w:pPr>
              <w:pStyle w:val="Tabletext"/>
            </w:pPr>
            <w:r w:rsidRPr="00DB5CEB">
              <w:t>1</w:t>
            </w:r>
          </w:p>
        </w:tc>
        <w:tc>
          <w:tcPr>
            <w:tcW w:w="2693" w:type="dxa"/>
            <w:vMerge/>
            <w:vAlign w:val="center"/>
          </w:tcPr>
          <w:p w14:paraId="7D4945BA" w14:textId="77777777" w:rsidR="00FE6AA1" w:rsidRPr="00DB5CEB" w:rsidRDefault="00FE6AA1" w:rsidP="003313C9">
            <w:pPr>
              <w:pStyle w:val="Tabletext"/>
            </w:pPr>
          </w:p>
        </w:tc>
        <w:tc>
          <w:tcPr>
            <w:tcW w:w="2406" w:type="dxa"/>
            <w:vMerge/>
            <w:vAlign w:val="center"/>
          </w:tcPr>
          <w:p w14:paraId="7F04F497" w14:textId="77777777" w:rsidR="00FE6AA1" w:rsidRPr="00DB5CEB" w:rsidRDefault="00FE6AA1" w:rsidP="003313C9">
            <w:pPr>
              <w:pStyle w:val="Tabletext"/>
            </w:pPr>
          </w:p>
        </w:tc>
        <w:tc>
          <w:tcPr>
            <w:tcW w:w="713" w:type="dxa"/>
          </w:tcPr>
          <w:p w14:paraId="7C284727" w14:textId="77777777" w:rsidR="00FE6AA1" w:rsidRPr="00DB5CEB" w:rsidRDefault="00FE6AA1" w:rsidP="003313C9">
            <w:pPr>
              <w:pStyle w:val="Tabletext"/>
            </w:pPr>
            <w:r>
              <w:t>22</w:t>
            </w:r>
          </w:p>
        </w:tc>
      </w:tr>
      <w:tr w:rsidR="00FE6AA1" w:rsidRPr="00DB5CEB" w14:paraId="226B4C44" w14:textId="77777777" w:rsidTr="003313C9">
        <w:trPr>
          <w:jc w:val="center"/>
        </w:trPr>
        <w:tc>
          <w:tcPr>
            <w:tcW w:w="704" w:type="dxa"/>
          </w:tcPr>
          <w:p w14:paraId="6D564D88" w14:textId="77777777" w:rsidR="00FE6AA1" w:rsidRPr="00DB5CEB" w:rsidRDefault="00FE6AA1" w:rsidP="003313C9">
            <w:pPr>
              <w:pStyle w:val="Tabletext"/>
            </w:pPr>
          </w:p>
        </w:tc>
        <w:tc>
          <w:tcPr>
            <w:tcW w:w="851" w:type="dxa"/>
          </w:tcPr>
          <w:p w14:paraId="22E95C56" w14:textId="77777777" w:rsidR="00FE6AA1" w:rsidRPr="00DB5CEB" w:rsidRDefault="00FE6AA1" w:rsidP="003313C9">
            <w:pPr>
              <w:pStyle w:val="Tabletext"/>
            </w:pPr>
          </w:p>
        </w:tc>
        <w:tc>
          <w:tcPr>
            <w:tcW w:w="992" w:type="dxa"/>
          </w:tcPr>
          <w:p w14:paraId="6D880184" w14:textId="77777777" w:rsidR="00FE6AA1" w:rsidRPr="00DB5CEB" w:rsidRDefault="00FE6AA1" w:rsidP="003313C9">
            <w:pPr>
              <w:pStyle w:val="Tabletext"/>
            </w:pPr>
            <w:r w:rsidRPr="00DB5CEB">
              <w:t>3b.1.7</w:t>
            </w:r>
          </w:p>
        </w:tc>
        <w:tc>
          <w:tcPr>
            <w:tcW w:w="4961" w:type="dxa"/>
          </w:tcPr>
          <w:p w14:paraId="15AF2096" w14:textId="77777777" w:rsidR="00FE6AA1" w:rsidRPr="00DB5CEB" w:rsidRDefault="00FE6AA1" w:rsidP="003313C9">
            <w:pPr>
              <w:pStyle w:val="Tabletext"/>
              <w:jc w:val="right"/>
            </w:pPr>
            <w:r w:rsidRPr="00DB5CEB">
              <w:t>Efficiency principles: power; fixed versus floating; materials</w:t>
            </w:r>
          </w:p>
        </w:tc>
        <w:tc>
          <w:tcPr>
            <w:tcW w:w="709" w:type="dxa"/>
          </w:tcPr>
          <w:p w14:paraId="7A81E93D" w14:textId="77777777" w:rsidR="00FE6AA1" w:rsidRPr="00DB5CEB" w:rsidRDefault="00FE6AA1" w:rsidP="003313C9">
            <w:pPr>
              <w:pStyle w:val="Tabletext"/>
            </w:pPr>
            <w:r>
              <w:t>1</w:t>
            </w:r>
          </w:p>
        </w:tc>
        <w:tc>
          <w:tcPr>
            <w:tcW w:w="2693" w:type="dxa"/>
            <w:vMerge/>
            <w:vAlign w:val="center"/>
          </w:tcPr>
          <w:p w14:paraId="64DDC5B0" w14:textId="77777777" w:rsidR="00FE6AA1" w:rsidRPr="00DB5CEB" w:rsidRDefault="00FE6AA1" w:rsidP="003313C9">
            <w:pPr>
              <w:pStyle w:val="Tabletext"/>
            </w:pPr>
          </w:p>
        </w:tc>
        <w:tc>
          <w:tcPr>
            <w:tcW w:w="2406" w:type="dxa"/>
            <w:vMerge/>
            <w:vAlign w:val="center"/>
          </w:tcPr>
          <w:p w14:paraId="2AF5ECF2" w14:textId="77777777" w:rsidR="00FE6AA1" w:rsidRPr="00DB5CEB" w:rsidRDefault="00FE6AA1" w:rsidP="003313C9">
            <w:pPr>
              <w:pStyle w:val="Tabletext"/>
            </w:pPr>
          </w:p>
        </w:tc>
        <w:tc>
          <w:tcPr>
            <w:tcW w:w="713" w:type="dxa"/>
          </w:tcPr>
          <w:p w14:paraId="378FCAFE" w14:textId="77777777" w:rsidR="00FE6AA1" w:rsidRPr="00DB5CEB" w:rsidRDefault="00FE6AA1" w:rsidP="003313C9">
            <w:pPr>
              <w:pStyle w:val="Tabletext"/>
            </w:pPr>
            <w:r>
              <w:t>22</w:t>
            </w:r>
          </w:p>
        </w:tc>
      </w:tr>
      <w:tr w:rsidR="00A457E6" w:rsidRPr="00DB5CEB" w14:paraId="53626742" w14:textId="77777777" w:rsidTr="003313C9">
        <w:trPr>
          <w:jc w:val="center"/>
        </w:trPr>
        <w:tc>
          <w:tcPr>
            <w:tcW w:w="704" w:type="dxa"/>
          </w:tcPr>
          <w:p w14:paraId="095985F4" w14:textId="77777777" w:rsidR="00A457E6" w:rsidRPr="00DB5CEB" w:rsidRDefault="00A457E6" w:rsidP="003313C9">
            <w:pPr>
              <w:pStyle w:val="Tabletext"/>
              <w:rPr>
                <w:b/>
              </w:rPr>
            </w:pPr>
          </w:p>
        </w:tc>
        <w:tc>
          <w:tcPr>
            <w:tcW w:w="851" w:type="dxa"/>
          </w:tcPr>
          <w:p w14:paraId="4A748C6D" w14:textId="77777777" w:rsidR="00A457E6" w:rsidRPr="00DB5CEB" w:rsidRDefault="00A457E6" w:rsidP="003313C9">
            <w:pPr>
              <w:pStyle w:val="Tabletext"/>
              <w:rPr>
                <w:b/>
              </w:rPr>
            </w:pPr>
            <w:r w:rsidRPr="00DB5CEB">
              <w:rPr>
                <w:b/>
              </w:rPr>
              <w:t>3b.2</w:t>
            </w:r>
          </w:p>
        </w:tc>
        <w:tc>
          <w:tcPr>
            <w:tcW w:w="992" w:type="dxa"/>
            <w:shd w:val="clear" w:color="auto" w:fill="94D9D5"/>
          </w:tcPr>
          <w:p w14:paraId="743C0092" w14:textId="77777777" w:rsidR="00A457E6" w:rsidRPr="00DB5CEB" w:rsidRDefault="00A457E6" w:rsidP="003313C9">
            <w:pPr>
              <w:pStyle w:val="Tabletext"/>
              <w:rPr>
                <w:b/>
              </w:rPr>
            </w:pPr>
          </w:p>
        </w:tc>
        <w:tc>
          <w:tcPr>
            <w:tcW w:w="4961" w:type="dxa"/>
          </w:tcPr>
          <w:p w14:paraId="3CEECC1D" w14:textId="77777777" w:rsidR="00A457E6" w:rsidRPr="00DB5CEB" w:rsidRDefault="00A457E6" w:rsidP="003313C9">
            <w:pPr>
              <w:pStyle w:val="Tabletext"/>
              <w:rPr>
                <w:b/>
              </w:rPr>
            </w:pPr>
            <w:r w:rsidRPr="00DB5CEB">
              <w:rPr>
                <w:b/>
              </w:rPr>
              <w:t>Contracts</w:t>
            </w:r>
          </w:p>
        </w:tc>
        <w:tc>
          <w:tcPr>
            <w:tcW w:w="6521" w:type="dxa"/>
            <w:gridSpan w:val="4"/>
            <w:shd w:val="clear" w:color="auto" w:fill="94D9D5"/>
            <w:vAlign w:val="center"/>
          </w:tcPr>
          <w:p w14:paraId="30193DBE" w14:textId="77777777" w:rsidR="00A457E6" w:rsidRPr="00DB5CEB" w:rsidRDefault="00A457E6" w:rsidP="003313C9">
            <w:pPr>
              <w:pStyle w:val="Tabletext"/>
              <w:rPr>
                <w:b/>
              </w:rPr>
            </w:pPr>
          </w:p>
        </w:tc>
      </w:tr>
      <w:tr w:rsidR="00FE6AA1" w:rsidRPr="00DB5CEB" w14:paraId="7A49A74B" w14:textId="77777777" w:rsidTr="003313C9">
        <w:trPr>
          <w:jc w:val="center"/>
        </w:trPr>
        <w:tc>
          <w:tcPr>
            <w:tcW w:w="704" w:type="dxa"/>
          </w:tcPr>
          <w:p w14:paraId="01202287" w14:textId="77777777" w:rsidR="00FE6AA1" w:rsidRPr="00DB5CEB" w:rsidRDefault="00FE6AA1" w:rsidP="003313C9">
            <w:pPr>
              <w:pStyle w:val="Tabletext"/>
            </w:pPr>
          </w:p>
        </w:tc>
        <w:tc>
          <w:tcPr>
            <w:tcW w:w="851" w:type="dxa"/>
          </w:tcPr>
          <w:p w14:paraId="48D93676" w14:textId="77777777" w:rsidR="00FE6AA1" w:rsidRPr="00DB5CEB" w:rsidRDefault="00FE6AA1" w:rsidP="003313C9">
            <w:pPr>
              <w:pStyle w:val="Tabletext"/>
            </w:pPr>
          </w:p>
        </w:tc>
        <w:tc>
          <w:tcPr>
            <w:tcW w:w="992" w:type="dxa"/>
          </w:tcPr>
          <w:p w14:paraId="500B2728" w14:textId="77777777" w:rsidR="00FE6AA1" w:rsidRPr="00DB5CEB" w:rsidRDefault="00FE6AA1" w:rsidP="003313C9">
            <w:pPr>
              <w:pStyle w:val="Tabletext"/>
            </w:pPr>
            <w:r w:rsidRPr="00DB5CEB">
              <w:t>3b.2.1</w:t>
            </w:r>
          </w:p>
        </w:tc>
        <w:tc>
          <w:tcPr>
            <w:tcW w:w="4961" w:type="dxa"/>
          </w:tcPr>
          <w:p w14:paraId="56EA0A1D" w14:textId="77777777" w:rsidR="00FE6AA1" w:rsidRPr="00DB5CEB" w:rsidRDefault="00FE6AA1" w:rsidP="003313C9">
            <w:pPr>
              <w:pStyle w:val="Tabletext"/>
              <w:jc w:val="right"/>
            </w:pPr>
            <w:r w:rsidRPr="00DB5CEB">
              <w:t>Introduction to technical specifications</w:t>
            </w:r>
          </w:p>
        </w:tc>
        <w:tc>
          <w:tcPr>
            <w:tcW w:w="709" w:type="dxa"/>
            <w:vMerge w:val="restart"/>
            <w:vAlign w:val="center"/>
          </w:tcPr>
          <w:p w14:paraId="6B92D98B" w14:textId="77777777" w:rsidR="00FE6AA1" w:rsidRPr="00DB5CEB" w:rsidRDefault="00FE6AA1" w:rsidP="003313C9">
            <w:pPr>
              <w:pStyle w:val="Tabletext"/>
            </w:pPr>
            <w:r w:rsidRPr="00DB5CEB">
              <w:t>1</w:t>
            </w:r>
          </w:p>
        </w:tc>
        <w:tc>
          <w:tcPr>
            <w:tcW w:w="2693" w:type="dxa"/>
            <w:vMerge w:val="restart"/>
            <w:vAlign w:val="center"/>
          </w:tcPr>
          <w:p w14:paraId="7BB08F9F" w14:textId="77777777" w:rsidR="00FE6AA1" w:rsidRPr="00DB5CEB" w:rsidRDefault="00FE6AA1" w:rsidP="003313C9">
            <w:pPr>
              <w:pStyle w:val="Tabletext"/>
            </w:pPr>
            <w:r w:rsidRPr="00DB5CEB">
              <w:t>Examples of contract formats</w:t>
            </w:r>
          </w:p>
        </w:tc>
        <w:tc>
          <w:tcPr>
            <w:tcW w:w="2406" w:type="dxa"/>
            <w:vMerge w:val="restart"/>
            <w:vAlign w:val="center"/>
          </w:tcPr>
          <w:p w14:paraId="3F82B6C8" w14:textId="77777777" w:rsidR="00FE6AA1" w:rsidRPr="00DB5CEB" w:rsidRDefault="00FE6AA1" w:rsidP="003313C9">
            <w:pPr>
              <w:pStyle w:val="Tabletext"/>
            </w:pPr>
            <w:r w:rsidRPr="00DB5CEB">
              <w:t>IALA GL 1034</w:t>
            </w:r>
          </w:p>
        </w:tc>
        <w:tc>
          <w:tcPr>
            <w:tcW w:w="713" w:type="dxa"/>
            <w:vAlign w:val="center"/>
          </w:tcPr>
          <w:p w14:paraId="14AADF6A" w14:textId="77777777" w:rsidR="00FE6AA1" w:rsidRPr="00DB5CEB" w:rsidRDefault="00FE6AA1" w:rsidP="003313C9">
            <w:pPr>
              <w:pStyle w:val="Tabletext"/>
            </w:pPr>
            <w:r w:rsidRPr="00DB5CEB">
              <w:t>23</w:t>
            </w:r>
          </w:p>
        </w:tc>
      </w:tr>
      <w:tr w:rsidR="00FE6AA1" w:rsidRPr="00DB5CEB" w14:paraId="09D9A39B" w14:textId="77777777" w:rsidTr="003313C9">
        <w:trPr>
          <w:jc w:val="center"/>
        </w:trPr>
        <w:tc>
          <w:tcPr>
            <w:tcW w:w="704" w:type="dxa"/>
          </w:tcPr>
          <w:p w14:paraId="76A3D484" w14:textId="77777777" w:rsidR="00FE6AA1" w:rsidRPr="00DB5CEB" w:rsidRDefault="00FE6AA1" w:rsidP="003313C9">
            <w:pPr>
              <w:pStyle w:val="Tabletext"/>
            </w:pPr>
          </w:p>
        </w:tc>
        <w:tc>
          <w:tcPr>
            <w:tcW w:w="851" w:type="dxa"/>
          </w:tcPr>
          <w:p w14:paraId="061CB7EE" w14:textId="77777777" w:rsidR="00FE6AA1" w:rsidRPr="00DB5CEB" w:rsidRDefault="00FE6AA1" w:rsidP="003313C9">
            <w:pPr>
              <w:pStyle w:val="Tabletext"/>
            </w:pPr>
          </w:p>
        </w:tc>
        <w:tc>
          <w:tcPr>
            <w:tcW w:w="992" w:type="dxa"/>
          </w:tcPr>
          <w:p w14:paraId="16C8CF33" w14:textId="77777777" w:rsidR="00FE6AA1" w:rsidRPr="00DB5CEB" w:rsidRDefault="00FE6AA1" w:rsidP="003313C9">
            <w:pPr>
              <w:pStyle w:val="Tabletext"/>
            </w:pPr>
            <w:r w:rsidRPr="00DB5CEB">
              <w:t>3b.2.2</w:t>
            </w:r>
          </w:p>
        </w:tc>
        <w:tc>
          <w:tcPr>
            <w:tcW w:w="4961" w:type="dxa"/>
          </w:tcPr>
          <w:p w14:paraId="30C191AC" w14:textId="77777777" w:rsidR="00FE6AA1" w:rsidRPr="00DB5CEB" w:rsidRDefault="00FE6AA1" w:rsidP="003313C9">
            <w:pPr>
              <w:pStyle w:val="Tabletext"/>
              <w:jc w:val="right"/>
            </w:pPr>
            <w:r w:rsidRPr="00DB5CEB">
              <w:t>Principles of tender evaluation and preparation</w:t>
            </w:r>
          </w:p>
        </w:tc>
        <w:tc>
          <w:tcPr>
            <w:tcW w:w="709" w:type="dxa"/>
            <w:vMerge/>
          </w:tcPr>
          <w:p w14:paraId="0CFE4B87" w14:textId="77777777" w:rsidR="00FE6AA1" w:rsidRPr="00DB5CEB" w:rsidRDefault="00FE6AA1" w:rsidP="003313C9">
            <w:pPr>
              <w:pStyle w:val="Tabletext"/>
            </w:pPr>
          </w:p>
        </w:tc>
        <w:tc>
          <w:tcPr>
            <w:tcW w:w="2693" w:type="dxa"/>
            <w:vMerge/>
            <w:vAlign w:val="center"/>
          </w:tcPr>
          <w:p w14:paraId="12A43DEE" w14:textId="77777777" w:rsidR="00FE6AA1" w:rsidRPr="00DB5CEB" w:rsidRDefault="00FE6AA1" w:rsidP="003313C9">
            <w:pPr>
              <w:pStyle w:val="Tabletext"/>
            </w:pPr>
          </w:p>
        </w:tc>
        <w:tc>
          <w:tcPr>
            <w:tcW w:w="2406" w:type="dxa"/>
            <w:vMerge/>
            <w:vAlign w:val="center"/>
          </w:tcPr>
          <w:p w14:paraId="41E89CAB" w14:textId="77777777" w:rsidR="00FE6AA1" w:rsidRPr="00DB5CEB" w:rsidRDefault="00FE6AA1" w:rsidP="003313C9">
            <w:pPr>
              <w:pStyle w:val="Tabletext"/>
            </w:pPr>
          </w:p>
        </w:tc>
        <w:tc>
          <w:tcPr>
            <w:tcW w:w="713" w:type="dxa"/>
          </w:tcPr>
          <w:p w14:paraId="13CF115C" w14:textId="77777777" w:rsidR="00FE6AA1" w:rsidRPr="00DB5CEB" w:rsidRDefault="00FE6AA1" w:rsidP="003313C9">
            <w:pPr>
              <w:pStyle w:val="Tabletext"/>
            </w:pPr>
            <w:r w:rsidRPr="005176B3">
              <w:t>23</w:t>
            </w:r>
          </w:p>
        </w:tc>
      </w:tr>
      <w:tr w:rsidR="00FE6AA1" w:rsidRPr="00DB5CEB" w14:paraId="609E8233" w14:textId="77777777" w:rsidTr="003313C9">
        <w:trPr>
          <w:jc w:val="center"/>
        </w:trPr>
        <w:tc>
          <w:tcPr>
            <w:tcW w:w="704" w:type="dxa"/>
          </w:tcPr>
          <w:p w14:paraId="7D663916" w14:textId="77777777" w:rsidR="00FE6AA1" w:rsidRPr="00DB5CEB" w:rsidRDefault="00FE6AA1" w:rsidP="003313C9">
            <w:pPr>
              <w:pStyle w:val="Tabletext"/>
            </w:pPr>
          </w:p>
        </w:tc>
        <w:tc>
          <w:tcPr>
            <w:tcW w:w="851" w:type="dxa"/>
          </w:tcPr>
          <w:p w14:paraId="55A901A5" w14:textId="77777777" w:rsidR="00FE6AA1" w:rsidRPr="00DB5CEB" w:rsidRDefault="00FE6AA1" w:rsidP="003313C9">
            <w:pPr>
              <w:pStyle w:val="Tabletext"/>
            </w:pPr>
          </w:p>
        </w:tc>
        <w:tc>
          <w:tcPr>
            <w:tcW w:w="992" w:type="dxa"/>
          </w:tcPr>
          <w:p w14:paraId="4FB0EC22" w14:textId="77777777" w:rsidR="00FE6AA1" w:rsidRPr="00DB5CEB" w:rsidRDefault="00FE6AA1" w:rsidP="003313C9">
            <w:pPr>
              <w:pStyle w:val="Tabletext"/>
            </w:pPr>
            <w:r w:rsidRPr="00DB5CEB">
              <w:t>3b.2.3</w:t>
            </w:r>
          </w:p>
        </w:tc>
        <w:tc>
          <w:tcPr>
            <w:tcW w:w="4961" w:type="dxa"/>
          </w:tcPr>
          <w:p w14:paraId="515FC258" w14:textId="77777777" w:rsidR="00FE6AA1" w:rsidRPr="00DB5CEB" w:rsidRDefault="00FE6AA1" w:rsidP="003313C9">
            <w:pPr>
              <w:pStyle w:val="Tabletext"/>
              <w:jc w:val="right"/>
            </w:pPr>
            <w:r w:rsidRPr="00DB5CEB">
              <w:t>Cost elements and margins</w:t>
            </w:r>
          </w:p>
        </w:tc>
        <w:tc>
          <w:tcPr>
            <w:tcW w:w="709" w:type="dxa"/>
            <w:vMerge/>
          </w:tcPr>
          <w:p w14:paraId="61AF9CAF" w14:textId="77777777" w:rsidR="00FE6AA1" w:rsidRPr="00DB5CEB" w:rsidRDefault="00FE6AA1" w:rsidP="003313C9">
            <w:pPr>
              <w:pStyle w:val="Tabletext"/>
            </w:pPr>
          </w:p>
        </w:tc>
        <w:tc>
          <w:tcPr>
            <w:tcW w:w="2693" w:type="dxa"/>
            <w:vMerge/>
            <w:vAlign w:val="center"/>
          </w:tcPr>
          <w:p w14:paraId="291AC2F0" w14:textId="77777777" w:rsidR="00FE6AA1" w:rsidRPr="00DB5CEB" w:rsidRDefault="00FE6AA1" w:rsidP="003313C9">
            <w:pPr>
              <w:pStyle w:val="Tabletext"/>
            </w:pPr>
          </w:p>
        </w:tc>
        <w:tc>
          <w:tcPr>
            <w:tcW w:w="2406" w:type="dxa"/>
            <w:vMerge/>
            <w:vAlign w:val="center"/>
          </w:tcPr>
          <w:p w14:paraId="02B5311B" w14:textId="77777777" w:rsidR="00FE6AA1" w:rsidRPr="00DB5CEB" w:rsidRDefault="00FE6AA1" w:rsidP="003313C9">
            <w:pPr>
              <w:pStyle w:val="Tabletext"/>
            </w:pPr>
          </w:p>
        </w:tc>
        <w:tc>
          <w:tcPr>
            <w:tcW w:w="713" w:type="dxa"/>
          </w:tcPr>
          <w:p w14:paraId="7C2989F5" w14:textId="77777777" w:rsidR="00FE6AA1" w:rsidRPr="00DB5CEB" w:rsidRDefault="00FE6AA1" w:rsidP="003313C9">
            <w:pPr>
              <w:pStyle w:val="Tabletext"/>
            </w:pPr>
            <w:r w:rsidRPr="005176B3">
              <w:t>23</w:t>
            </w:r>
          </w:p>
        </w:tc>
      </w:tr>
      <w:tr w:rsidR="00FE6AA1" w:rsidRPr="00DB5CEB" w14:paraId="2C61CC65" w14:textId="77777777" w:rsidTr="003313C9">
        <w:trPr>
          <w:jc w:val="center"/>
        </w:trPr>
        <w:tc>
          <w:tcPr>
            <w:tcW w:w="704" w:type="dxa"/>
          </w:tcPr>
          <w:p w14:paraId="3BF5DB95" w14:textId="77777777" w:rsidR="00FE6AA1" w:rsidRPr="00DB5CEB" w:rsidRDefault="00FE6AA1" w:rsidP="003313C9">
            <w:pPr>
              <w:pStyle w:val="Tabletext"/>
            </w:pPr>
          </w:p>
        </w:tc>
        <w:tc>
          <w:tcPr>
            <w:tcW w:w="851" w:type="dxa"/>
          </w:tcPr>
          <w:p w14:paraId="61F5C309" w14:textId="77777777" w:rsidR="00FE6AA1" w:rsidRPr="00DB5CEB" w:rsidRDefault="00FE6AA1" w:rsidP="003313C9">
            <w:pPr>
              <w:pStyle w:val="Tabletext"/>
            </w:pPr>
          </w:p>
        </w:tc>
        <w:tc>
          <w:tcPr>
            <w:tcW w:w="992" w:type="dxa"/>
          </w:tcPr>
          <w:p w14:paraId="2C481D4B" w14:textId="77777777" w:rsidR="00FE6AA1" w:rsidRPr="00DB5CEB" w:rsidRDefault="00FE6AA1" w:rsidP="003313C9">
            <w:pPr>
              <w:pStyle w:val="Tabletext"/>
            </w:pPr>
            <w:r w:rsidRPr="00DB5CEB">
              <w:t>3b.2.4</w:t>
            </w:r>
          </w:p>
        </w:tc>
        <w:tc>
          <w:tcPr>
            <w:tcW w:w="4961" w:type="dxa"/>
          </w:tcPr>
          <w:p w14:paraId="659884BC" w14:textId="77777777" w:rsidR="00FE6AA1" w:rsidRPr="00DB5CEB" w:rsidRDefault="00FE6AA1" w:rsidP="003313C9">
            <w:pPr>
              <w:pStyle w:val="Tabletext"/>
              <w:jc w:val="right"/>
            </w:pPr>
            <w:r w:rsidRPr="00DB5CEB">
              <w:t>Insurance issues</w:t>
            </w:r>
          </w:p>
        </w:tc>
        <w:tc>
          <w:tcPr>
            <w:tcW w:w="709" w:type="dxa"/>
            <w:vMerge/>
          </w:tcPr>
          <w:p w14:paraId="27290CDF" w14:textId="77777777" w:rsidR="00FE6AA1" w:rsidRPr="00DB5CEB" w:rsidRDefault="00FE6AA1" w:rsidP="003313C9">
            <w:pPr>
              <w:pStyle w:val="Tabletext"/>
            </w:pPr>
          </w:p>
        </w:tc>
        <w:tc>
          <w:tcPr>
            <w:tcW w:w="2693" w:type="dxa"/>
            <w:vMerge/>
            <w:vAlign w:val="center"/>
          </w:tcPr>
          <w:p w14:paraId="6CDF820E" w14:textId="77777777" w:rsidR="00FE6AA1" w:rsidRPr="00DB5CEB" w:rsidRDefault="00FE6AA1" w:rsidP="003313C9">
            <w:pPr>
              <w:pStyle w:val="Tabletext"/>
            </w:pPr>
          </w:p>
        </w:tc>
        <w:tc>
          <w:tcPr>
            <w:tcW w:w="2406" w:type="dxa"/>
            <w:vMerge/>
            <w:vAlign w:val="center"/>
          </w:tcPr>
          <w:p w14:paraId="558D3205" w14:textId="77777777" w:rsidR="00FE6AA1" w:rsidRPr="00DB5CEB" w:rsidRDefault="00FE6AA1" w:rsidP="003313C9">
            <w:pPr>
              <w:pStyle w:val="Tabletext"/>
            </w:pPr>
          </w:p>
        </w:tc>
        <w:tc>
          <w:tcPr>
            <w:tcW w:w="713" w:type="dxa"/>
          </w:tcPr>
          <w:p w14:paraId="24C4C90D" w14:textId="77777777" w:rsidR="00FE6AA1" w:rsidRPr="00DB5CEB" w:rsidRDefault="00FE6AA1" w:rsidP="003313C9">
            <w:pPr>
              <w:pStyle w:val="Tabletext"/>
            </w:pPr>
            <w:r w:rsidRPr="005176B3">
              <w:t>23</w:t>
            </w:r>
          </w:p>
        </w:tc>
      </w:tr>
      <w:tr w:rsidR="00FE6AA1" w:rsidRPr="00DB5CEB" w14:paraId="0143EB0F" w14:textId="77777777" w:rsidTr="003313C9">
        <w:trPr>
          <w:jc w:val="center"/>
        </w:trPr>
        <w:tc>
          <w:tcPr>
            <w:tcW w:w="704" w:type="dxa"/>
          </w:tcPr>
          <w:p w14:paraId="3EEAFBE9" w14:textId="77777777" w:rsidR="00FE6AA1" w:rsidRPr="00DB5CEB" w:rsidRDefault="00FE6AA1" w:rsidP="003313C9">
            <w:pPr>
              <w:pStyle w:val="Tabletext"/>
            </w:pPr>
          </w:p>
        </w:tc>
        <w:tc>
          <w:tcPr>
            <w:tcW w:w="851" w:type="dxa"/>
          </w:tcPr>
          <w:p w14:paraId="57CEDC7B" w14:textId="77777777" w:rsidR="00FE6AA1" w:rsidRPr="00DB5CEB" w:rsidRDefault="00FE6AA1" w:rsidP="003313C9">
            <w:pPr>
              <w:pStyle w:val="Tabletext"/>
            </w:pPr>
          </w:p>
        </w:tc>
        <w:tc>
          <w:tcPr>
            <w:tcW w:w="992" w:type="dxa"/>
          </w:tcPr>
          <w:p w14:paraId="35ED356C" w14:textId="77777777" w:rsidR="00FE6AA1" w:rsidRPr="00DB5CEB" w:rsidRDefault="00FE6AA1" w:rsidP="003313C9">
            <w:pPr>
              <w:pStyle w:val="Tabletext"/>
            </w:pPr>
            <w:r w:rsidRPr="00DB5CEB">
              <w:t>3b.2.5</w:t>
            </w:r>
          </w:p>
        </w:tc>
        <w:tc>
          <w:tcPr>
            <w:tcW w:w="4961" w:type="dxa"/>
          </w:tcPr>
          <w:p w14:paraId="682748CC" w14:textId="77777777" w:rsidR="00FE6AA1" w:rsidRPr="00DB5CEB" w:rsidRDefault="00FE6AA1" w:rsidP="003313C9">
            <w:pPr>
              <w:pStyle w:val="Tabletext"/>
              <w:jc w:val="right"/>
            </w:pPr>
            <w:r w:rsidRPr="00DB5CEB">
              <w:t>Contract negotiation procedures</w:t>
            </w:r>
          </w:p>
        </w:tc>
        <w:tc>
          <w:tcPr>
            <w:tcW w:w="709" w:type="dxa"/>
            <w:vMerge/>
          </w:tcPr>
          <w:p w14:paraId="4620AEC6" w14:textId="77777777" w:rsidR="00FE6AA1" w:rsidRPr="00DB5CEB" w:rsidRDefault="00FE6AA1" w:rsidP="003313C9">
            <w:pPr>
              <w:pStyle w:val="Tabletext"/>
            </w:pPr>
          </w:p>
        </w:tc>
        <w:tc>
          <w:tcPr>
            <w:tcW w:w="2693" w:type="dxa"/>
            <w:vMerge/>
            <w:vAlign w:val="center"/>
          </w:tcPr>
          <w:p w14:paraId="6EDDB4A6" w14:textId="77777777" w:rsidR="00FE6AA1" w:rsidRPr="00DB5CEB" w:rsidRDefault="00FE6AA1" w:rsidP="003313C9">
            <w:pPr>
              <w:pStyle w:val="Tabletext"/>
            </w:pPr>
          </w:p>
        </w:tc>
        <w:tc>
          <w:tcPr>
            <w:tcW w:w="2406" w:type="dxa"/>
            <w:vMerge/>
            <w:vAlign w:val="center"/>
          </w:tcPr>
          <w:p w14:paraId="4A683286" w14:textId="77777777" w:rsidR="00FE6AA1" w:rsidRPr="00DB5CEB" w:rsidRDefault="00FE6AA1" w:rsidP="003313C9">
            <w:pPr>
              <w:pStyle w:val="Tabletext"/>
            </w:pPr>
          </w:p>
        </w:tc>
        <w:tc>
          <w:tcPr>
            <w:tcW w:w="713" w:type="dxa"/>
          </w:tcPr>
          <w:p w14:paraId="1A672004" w14:textId="77777777" w:rsidR="00FE6AA1" w:rsidRPr="00DB5CEB" w:rsidRDefault="00FE6AA1" w:rsidP="003313C9">
            <w:pPr>
              <w:pStyle w:val="Tabletext"/>
            </w:pPr>
            <w:r w:rsidRPr="005176B3">
              <w:t>23</w:t>
            </w:r>
          </w:p>
        </w:tc>
      </w:tr>
      <w:tr w:rsidR="00FE6AA1" w:rsidRPr="00DB5CEB" w14:paraId="0DD39CB0" w14:textId="77777777" w:rsidTr="003313C9">
        <w:trPr>
          <w:jc w:val="center"/>
        </w:trPr>
        <w:tc>
          <w:tcPr>
            <w:tcW w:w="704" w:type="dxa"/>
          </w:tcPr>
          <w:p w14:paraId="259D5B5E" w14:textId="77777777" w:rsidR="00FE6AA1" w:rsidRPr="00DB5CEB" w:rsidRDefault="00FE6AA1" w:rsidP="003313C9">
            <w:pPr>
              <w:pStyle w:val="Tabletext"/>
            </w:pPr>
          </w:p>
        </w:tc>
        <w:tc>
          <w:tcPr>
            <w:tcW w:w="851" w:type="dxa"/>
          </w:tcPr>
          <w:p w14:paraId="20C6F27A" w14:textId="77777777" w:rsidR="00FE6AA1" w:rsidRPr="00DB5CEB" w:rsidRDefault="00FE6AA1" w:rsidP="003313C9">
            <w:pPr>
              <w:pStyle w:val="Tabletext"/>
            </w:pPr>
          </w:p>
        </w:tc>
        <w:tc>
          <w:tcPr>
            <w:tcW w:w="992" w:type="dxa"/>
          </w:tcPr>
          <w:p w14:paraId="0B5102AF" w14:textId="77777777" w:rsidR="00FE6AA1" w:rsidRPr="00DB5CEB" w:rsidRDefault="00FE6AA1" w:rsidP="003313C9">
            <w:pPr>
              <w:pStyle w:val="Tabletext"/>
            </w:pPr>
            <w:r w:rsidRPr="00DB5CEB">
              <w:t>3b.2.6</w:t>
            </w:r>
          </w:p>
        </w:tc>
        <w:tc>
          <w:tcPr>
            <w:tcW w:w="4961" w:type="dxa"/>
          </w:tcPr>
          <w:p w14:paraId="3DE0B2ED" w14:textId="77777777" w:rsidR="00FE6AA1" w:rsidRPr="00DB5CEB" w:rsidRDefault="00FE6AA1" w:rsidP="003313C9">
            <w:pPr>
              <w:pStyle w:val="Tabletext"/>
              <w:jc w:val="right"/>
            </w:pPr>
            <w:r w:rsidRPr="00DB5CEB">
              <w:t>Tender approval and award procedures</w:t>
            </w:r>
          </w:p>
        </w:tc>
        <w:tc>
          <w:tcPr>
            <w:tcW w:w="709" w:type="dxa"/>
            <w:vMerge/>
          </w:tcPr>
          <w:p w14:paraId="703D0AE5" w14:textId="77777777" w:rsidR="00FE6AA1" w:rsidRPr="00DB5CEB" w:rsidRDefault="00FE6AA1" w:rsidP="003313C9">
            <w:pPr>
              <w:pStyle w:val="Tabletext"/>
            </w:pPr>
          </w:p>
        </w:tc>
        <w:tc>
          <w:tcPr>
            <w:tcW w:w="2693" w:type="dxa"/>
            <w:vMerge/>
            <w:vAlign w:val="center"/>
          </w:tcPr>
          <w:p w14:paraId="70D7DEC9" w14:textId="77777777" w:rsidR="00FE6AA1" w:rsidRPr="00DB5CEB" w:rsidRDefault="00FE6AA1" w:rsidP="003313C9">
            <w:pPr>
              <w:pStyle w:val="Tabletext"/>
            </w:pPr>
          </w:p>
        </w:tc>
        <w:tc>
          <w:tcPr>
            <w:tcW w:w="2406" w:type="dxa"/>
            <w:vMerge/>
            <w:vAlign w:val="center"/>
          </w:tcPr>
          <w:p w14:paraId="248ABEEE" w14:textId="77777777" w:rsidR="00FE6AA1" w:rsidRPr="00DB5CEB" w:rsidRDefault="00FE6AA1" w:rsidP="003313C9">
            <w:pPr>
              <w:pStyle w:val="Tabletext"/>
            </w:pPr>
          </w:p>
        </w:tc>
        <w:tc>
          <w:tcPr>
            <w:tcW w:w="713" w:type="dxa"/>
          </w:tcPr>
          <w:p w14:paraId="79CB7850" w14:textId="77777777" w:rsidR="00FE6AA1" w:rsidRPr="00DB5CEB" w:rsidRDefault="00FE6AA1" w:rsidP="003313C9">
            <w:pPr>
              <w:pStyle w:val="Tabletext"/>
            </w:pPr>
            <w:r w:rsidRPr="005176B3">
              <w:t>23</w:t>
            </w:r>
          </w:p>
        </w:tc>
      </w:tr>
      <w:tr w:rsidR="00A457E6" w:rsidRPr="00DB5CEB" w14:paraId="54EAB0FD" w14:textId="77777777" w:rsidTr="003313C9">
        <w:trPr>
          <w:trHeight w:val="70"/>
          <w:jc w:val="center"/>
        </w:trPr>
        <w:tc>
          <w:tcPr>
            <w:tcW w:w="704" w:type="dxa"/>
          </w:tcPr>
          <w:p w14:paraId="0A2EB6BA" w14:textId="77777777" w:rsidR="00A457E6" w:rsidRPr="00DB5CEB" w:rsidRDefault="00A457E6" w:rsidP="003313C9">
            <w:pPr>
              <w:pStyle w:val="Tabletext"/>
              <w:rPr>
                <w:b/>
              </w:rPr>
            </w:pPr>
          </w:p>
        </w:tc>
        <w:tc>
          <w:tcPr>
            <w:tcW w:w="851" w:type="dxa"/>
          </w:tcPr>
          <w:p w14:paraId="3D24A62F" w14:textId="77777777" w:rsidR="00A457E6" w:rsidRPr="00DB5CEB" w:rsidRDefault="00A457E6" w:rsidP="003313C9">
            <w:pPr>
              <w:pStyle w:val="Tabletext"/>
              <w:rPr>
                <w:b/>
              </w:rPr>
            </w:pPr>
            <w:r w:rsidRPr="00DB5CEB">
              <w:rPr>
                <w:b/>
              </w:rPr>
              <w:t>3b.3</w:t>
            </w:r>
          </w:p>
        </w:tc>
        <w:tc>
          <w:tcPr>
            <w:tcW w:w="992" w:type="dxa"/>
            <w:shd w:val="clear" w:color="auto" w:fill="94D9D5"/>
          </w:tcPr>
          <w:p w14:paraId="42081DC9" w14:textId="77777777" w:rsidR="00A457E6" w:rsidRPr="00DB5CEB" w:rsidRDefault="00A457E6" w:rsidP="003313C9">
            <w:pPr>
              <w:pStyle w:val="Tabletext"/>
              <w:rPr>
                <w:b/>
              </w:rPr>
            </w:pPr>
          </w:p>
        </w:tc>
        <w:tc>
          <w:tcPr>
            <w:tcW w:w="4961" w:type="dxa"/>
          </w:tcPr>
          <w:p w14:paraId="4C6B7126" w14:textId="77777777" w:rsidR="00A457E6" w:rsidRPr="00DB5CEB" w:rsidRDefault="00A457E6" w:rsidP="003313C9">
            <w:pPr>
              <w:pStyle w:val="Tabletext"/>
              <w:rPr>
                <w:b/>
              </w:rPr>
            </w:pPr>
            <w:r w:rsidRPr="00DB5CEB">
              <w:rPr>
                <w:b/>
              </w:rPr>
              <w:t>Protection of the Marine Environment</w:t>
            </w:r>
          </w:p>
        </w:tc>
        <w:tc>
          <w:tcPr>
            <w:tcW w:w="6521" w:type="dxa"/>
            <w:gridSpan w:val="4"/>
            <w:shd w:val="clear" w:color="auto" w:fill="94D9D5"/>
            <w:vAlign w:val="center"/>
          </w:tcPr>
          <w:p w14:paraId="50E0A36F" w14:textId="77777777" w:rsidR="00A457E6" w:rsidRPr="00DB5CEB" w:rsidRDefault="00A457E6" w:rsidP="003313C9">
            <w:pPr>
              <w:pStyle w:val="Tabletext"/>
              <w:rPr>
                <w:b/>
              </w:rPr>
            </w:pPr>
          </w:p>
        </w:tc>
      </w:tr>
      <w:tr w:rsidR="00FE6AA1" w:rsidRPr="00DB5CEB" w14:paraId="4F9DA017" w14:textId="77777777" w:rsidTr="003313C9">
        <w:trPr>
          <w:jc w:val="center"/>
        </w:trPr>
        <w:tc>
          <w:tcPr>
            <w:tcW w:w="704" w:type="dxa"/>
          </w:tcPr>
          <w:p w14:paraId="4A94C7AE" w14:textId="77777777" w:rsidR="00FE6AA1" w:rsidRPr="00DB5CEB" w:rsidRDefault="00FE6AA1" w:rsidP="003313C9">
            <w:pPr>
              <w:pStyle w:val="Tabletext"/>
            </w:pPr>
          </w:p>
        </w:tc>
        <w:tc>
          <w:tcPr>
            <w:tcW w:w="851" w:type="dxa"/>
          </w:tcPr>
          <w:p w14:paraId="48BD3C05" w14:textId="77777777" w:rsidR="00FE6AA1" w:rsidRPr="00DB5CEB" w:rsidRDefault="00FE6AA1" w:rsidP="003313C9">
            <w:pPr>
              <w:pStyle w:val="Tabletext"/>
            </w:pPr>
          </w:p>
        </w:tc>
        <w:tc>
          <w:tcPr>
            <w:tcW w:w="992" w:type="dxa"/>
          </w:tcPr>
          <w:p w14:paraId="1EB4758B" w14:textId="77777777" w:rsidR="00FE6AA1" w:rsidRPr="00DB5CEB" w:rsidRDefault="00FE6AA1" w:rsidP="003313C9">
            <w:pPr>
              <w:pStyle w:val="Tabletext"/>
            </w:pPr>
            <w:r w:rsidRPr="00DB5CEB">
              <w:t>3b.3.1</w:t>
            </w:r>
          </w:p>
        </w:tc>
        <w:tc>
          <w:tcPr>
            <w:tcW w:w="4961" w:type="dxa"/>
          </w:tcPr>
          <w:p w14:paraId="0C0E144A" w14:textId="77777777" w:rsidR="00FE6AA1" w:rsidRPr="00DB5CEB" w:rsidRDefault="00FE6AA1" w:rsidP="003313C9">
            <w:pPr>
              <w:pStyle w:val="Tabletext"/>
              <w:jc w:val="right"/>
            </w:pPr>
            <w:r w:rsidRPr="00DB5CEB">
              <w:t>International regulations: MARPOL; London Convention</w:t>
            </w:r>
          </w:p>
        </w:tc>
        <w:tc>
          <w:tcPr>
            <w:tcW w:w="709" w:type="dxa"/>
            <w:vMerge w:val="restart"/>
            <w:vAlign w:val="center"/>
          </w:tcPr>
          <w:p w14:paraId="132D169B" w14:textId="77777777" w:rsidR="00FE6AA1" w:rsidRPr="00DB5CEB" w:rsidRDefault="00FE6AA1" w:rsidP="003313C9">
            <w:pPr>
              <w:pStyle w:val="Tabletext"/>
            </w:pPr>
            <w:r w:rsidRPr="00DB5CEB">
              <w:t>2</w:t>
            </w:r>
          </w:p>
        </w:tc>
        <w:tc>
          <w:tcPr>
            <w:tcW w:w="2693" w:type="dxa"/>
            <w:vMerge w:val="restart"/>
            <w:vAlign w:val="center"/>
          </w:tcPr>
          <w:p w14:paraId="43C8E2DE" w14:textId="77777777" w:rsidR="00FE6AA1" w:rsidRPr="00DB5CEB" w:rsidRDefault="00FE6AA1" w:rsidP="003313C9">
            <w:pPr>
              <w:pStyle w:val="Tabletext"/>
            </w:pPr>
            <w:r w:rsidRPr="00DB5CEB">
              <w:t>Visit by regional environment agency representative</w:t>
            </w:r>
          </w:p>
        </w:tc>
        <w:tc>
          <w:tcPr>
            <w:tcW w:w="2406" w:type="dxa"/>
            <w:vMerge w:val="restart"/>
            <w:vAlign w:val="center"/>
          </w:tcPr>
          <w:p w14:paraId="0CB43F16" w14:textId="77777777" w:rsidR="00FE6AA1" w:rsidRPr="00DB5CEB" w:rsidRDefault="00FE6AA1" w:rsidP="003313C9">
            <w:pPr>
              <w:pStyle w:val="Tabletext"/>
            </w:pPr>
            <w:r w:rsidRPr="00DB5CEB">
              <w:t>NAVGUIDE 8.10</w:t>
            </w:r>
          </w:p>
          <w:p w14:paraId="79E4D9B3" w14:textId="77777777" w:rsidR="00FE6AA1" w:rsidRPr="00DB5CEB" w:rsidRDefault="00FE6AA1" w:rsidP="003313C9">
            <w:pPr>
              <w:pStyle w:val="Tabletext"/>
            </w:pPr>
            <w:r w:rsidRPr="00DB5CEB">
              <w:t>IMO Publications</w:t>
            </w:r>
          </w:p>
          <w:p w14:paraId="5B809665" w14:textId="77777777" w:rsidR="00FE6AA1" w:rsidRPr="00DB5CEB" w:rsidRDefault="00FE6AA1" w:rsidP="003313C9">
            <w:pPr>
              <w:pStyle w:val="Tabletext"/>
            </w:pPr>
            <w:r w:rsidRPr="00DB5CEB">
              <w:t>IALA GL 1036</w:t>
            </w:r>
          </w:p>
        </w:tc>
        <w:tc>
          <w:tcPr>
            <w:tcW w:w="713" w:type="dxa"/>
          </w:tcPr>
          <w:p w14:paraId="6F168FF5" w14:textId="77777777" w:rsidR="00FE6AA1" w:rsidRPr="00DB5CEB" w:rsidRDefault="00FE6AA1" w:rsidP="003313C9">
            <w:pPr>
              <w:pStyle w:val="Tabletext"/>
            </w:pPr>
            <w:r w:rsidRPr="00DB5CEB">
              <w:t>24</w:t>
            </w:r>
          </w:p>
        </w:tc>
      </w:tr>
      <w:tr w:rsidR="00FE6AA1" w:rsidRPr="00DB5CEB" w14:paraId="7D7194AE" w14:textId="77777777" w:rsidTr="003313C9">
        <w:trPr>
          <w:jc w:val="center"/>
        </w:trPr>
        <w:tc>
          <w:tcPr>
            <w:tcW w:w="704" w:type="dxa"/>
          </w:tcPr>
          <w:p w14:paraId="6D137662" w14:textId="77777777" w:rsidR="00FE6AA1" w:rsidRPr="00DB5CEB" w:rsidRDefault="00FE6AA1" w:rsidP="003313C9">
            <w:pPr>
              <w:pStyle w:val="Tabletext"/>
            </w:pPr>
          </w:p>
        </w:tc>
        <w:tc>
          <w:tcPr>
            <w:tcW w:w="851" w:type="dxa"/>
          </w:tcPr>
          <w:p w14:paraId="1EB17A40" w14:textId="77777777" w:rsidR="00FE6AA1" w:rsidRPr="00DB5CEB" w:rsidRDefault="00FE6AA1" w:rsidP="003313C9">
            <w:pPr>
              <w:pStyle w:val="Tabletext"/>
            </w:pPr>
          </w:p>
        </w:tc>
        <w:tc>
          <w:tcPr>
            <w:tcW w:w="992" w:type="dxa"/>
          </w:tcPr>
          <w:p w14:paraId="19ABAB6A" w14:textId="77777777" w:rsidR="00FE6AA1" w:rsidRPr="00DB5CEB" w:rsidRDefault="00FE6AA1" w:rsidP="003313C9">
            <w:pPr>
              <w:pStyle w:val="Tabletext"/>
            </w:pPr>
            <w:r w:rsidRPr="00DB5CEB">
              <w:t>3b.3.2</w:t>
            </w:r>
          </w:p>
        </w:tc>
        <w:tc>
          <w:tcPr>
            <w:tcW w:w="4961" w:type="dxa"/>
          </w:tcPr>
          <w:p w14:paraId="69DBC3E4" w14:textId="77777777" w:rsidR="00FE6AA1" w:rsidRPr="00DB5CEB" w:rsidRDefault="00FE6AA1" w:rsidP="003313C9">
            <w:pPr>
              <w:pStyle w:val="Tabletext"/>
              <w:jc w:val="right"/>
            </w:pPr>
            <w:r w:rsidRPr="00DB5CEB">
              <w:t>National and regional legislation</w:t>
            </w:r>
          </w:p>
        </w:tc>
        <w:tc>
          <w:tcPr>
            <w:tcW w:w="709" w:type="dxa"/>
            <w:vMerge/>
          </w:tcPr>
          <w:p w14:paraId="2EF6FF7C" w14:textId="77777777" w:rsidR="00FE6AA1" w:rsidRPr="00DB5CEB" w:rsidRDefault="00FE6AA1" w:rsidP="003313C9">
            <w:pPr>
              <w:pStyle w:val="Tabletext"/>
            </w:pPr>
          </w:p>
        </w:tc>
        <w:tc>
          <w:tcPr>
            <w:tcW w:w="2693" w:type="dxa"/>
            <w:vMerge/>
            <w:vAlign w:val="center"/>
          </w:tcPr>
          <w:p w14:paraId="54B402F9" w14:textId="77777777" w:rsidR="00FE6AA1" w:rsidRPr="00DB5CEB" w:rsidRDefault="00FE6AA1" w:rsidP="003313C9">
            <w:pPr>
              <w:pStyle w:val="Tabletext"/>
            </w:pPr>
          </w:p>
        </w:tc>
        <w:tc>
          <w:tcPr>
            <w:tcW w:w="2406" w:type="dxa"/>
            <w:vMerge/>
            <w:vAlign w:val="center"/>
          </w:tcPr>
          <w:p w14:paraId="18E2FCE0" w14:textId="77777777" w:rsidR="00FE6AA1" w:rsidRPr="00DB5CEB" w:rsidRDefault="00FE6AA1" w:rsidP="003313C9">
            <w:pPr>
              <w:pStyle w:val="Tabletext"/>
            </w:pPr>
          </w:p>
        </w:tc>
        <w:tc>
          <w:tcPr>
            <w:tcW w:w="713" w:type="dxa"/>
          </w:tcPr>
          <w:p w14:paraId="570BDEDC" w14:textId="77777777" w:rsidR="00FE6AA1" w:rsidRPr="00DB5CEB" w:rsidRDefault="00FE6AA1" w:rsidP="003313C9">
            <w:pPr>
              <w:pStyle w:val="Tabletext"/>
            </w:pPr>
            <w:r>
              <w:t>24</w:t>
            </w:r>
          </w:p>
        </w:tc>
      </w:tr>
      <w:tr w:rsidR="00FE6AA1" w:rsidRPr="00DB5CEB" w14:paraId="41ACE679" w14:textId="77777777" w:rsidTr="003313C9">
        <w:trPr>
          <w:jc w:val="center"/>
        </w:trPr>
        <w:tc>
          <w:tcPr>
            <w:tcW w:w="704" w:type="dxa"/>
          </w:tcPr>
          <w:p w14:paraId="0961D398" w14:textId="77777777" w:rsidR="00FE6AA1" w:rsidRPr="00DB5CEB" w:rsidRDefault="00FE6AA1" w:rsidP="003313C9">
            <w:pPr>
              <w:pStyle w:val="Tabletext"/>
            </w:pPr>
          </w:p>
        </w:tc>
        <w:tc>
          <w:tcPr>
            <w:tcW w:w="851" w:type="dxa"/>
          </w:tcPr>
          <w:p w14:paraId="08FF35C7" w14:textId="77777777" w:rsidR="00FE6AA1" w:rsidRPr="00DB5CEB" w:rsidRDefault="00FE6AA1" w:rsidP="003313C9">
            <w:pPr>
              <w:pStyle w:val="Tabletext"/>
            </w:pPr>
          </w:p>
        </w:tc>
        <w:tc>
          <w:tcPr>
            <w:tcW w:w="992" w:type="dxa"/>
          </w:tcPr>
          <w:p w14:paraId="41BED8AD" w14:textId="77777777" w:rsidR="00FE6AA1" w:rsidRPr="00DB5CEB" w:rsidRDefault="00FE6AA1" w:rsidP="003313C9">
            <w:pPr>
              <w:pStyle w:val="Tabletext"/>
            </w:pPr>
            <w:r w:rsidRPr="00DB5CEB">
              <w:t>3b.3.3</w:t>
            </w:r>
          </w:p>
        </w:tc>
        <w:tc>
          <w:tcPr>
            <w:tcW w:w="4961" w:type="dxa"/>
          </w:tcPr>
          <w:p w14:paraId="518B4654" w14:textId="77777777" w:rsidR="00FE6AA1" w:rsidRPr="00DB5CEB" w:rsidRDefault="00FE6AA1" w:rsidP="003313C9">
            <w:pPr>
              <w:pStyle w:val="Tabletext"/>
              <w:jc w:val="right"/>
            </w:pPr>
            <w:r w:rsidRPr="00DB5CEB">
              <w:t>Hazardous materials</w:t>
            </w:r>
          </w:p>
        </w:tc>
        <w:tc>
          <w:tcPr>
            <w:tcW w:w="709" w:type="dxa"/>
            <w:vMerge/>
          </w:tcPr>
          <w:p w14:paraId="6715EA6B" w14:textId="77777777" w:rsidR="00FE6AA1" w:rsidRPr="00DB5CEB" w:rsidRDefault="00FE6AA1" w:rsidP="003313C9">
            <w:pPr>
              <w:pStyle w:val="Tabletext"/>
            </w:pPr>
          </w:p>
        </w:tc>
        <w:tc>
          <w:tcPr>
            <w:tcW w:w="2693" w:type="dxa"/>
            <w:vMerge/>
            <w:vAlign w:val="center"/>
          </w:tcPr>
          <w:p w14:paraId="4ECEE5E9" w14:textId="77777777" w:rsidR="00FE6AA1" w:rsidRPr="00DB5CEB" w:rsidRDefault="00FE6AA1" w:rsidP="003313C9">
            <w:pPr>
              <w:pStyle w:val="Tabletext"/>
            </w:pPr>
          </w:p>
        </w:tc>
        <w:tc>
          <w:tcPr>
            <w:tcW w:w="2406" w:type="dxa"/>
            <w:vMerge/>
            <w:vAlign w:val="center"/>
          </w:tcPr>
          <w:p w14:paraId="7256E9B8" w14:textId="77777777" w:rsidR="00FE6AA1" w:rsidRPr="00DB5CEB" w:rsidRDefault="00FE6AA1" w:rsidP="003313C9">
            <w:pPr>
              <w:pStyle w:val="Tabletext"/>
            </w:pPr>
          </w:p>
        </w:tc>
        <w:tc>
          <w:tcPr>
            <w:tcW w:w="713" w:type="dxa"/>
          </w:tcPr>
          <w:p w14:paraId="0B511C07" w14:textId="77777777" w:rsidR="00FE6AA1" w:rsidRPr="00DB5CEB" w:rsidRDefault="00FE6AA1" w:rsidP="003313C9">
            <w:pPr>
              <w:pStyle w:val="Tabletext"/>
            </w:pPr>
            <w:r>
              <w:t>24</w:t>
            </w:r>
          </w:p>
        </w:tc>
      </w:tr>
      <w:tr w:rsidR="00A457E6" w:rsidRPr="00DB5CEB" w14:paraId="1C13994E" w14:textId="77777777" w:rsidTr="003313C9">
        <w:trPr>
          <w:jc w:val="center"/>
        </w:trPr>
        <w:tc>
          <w:tcPr>
            <w:tcW w:w="704" w:type="dxa"/>
          </w:tcPr>
          <w:p w14:paraId="21129710" w14:textId="77777777" w:rsidR="00A457E6" w:rsidRPr="00DB5CEB" w:rsidRDefault="00A457E6" w:rsidP="003313C9">
            <w:pPr>
              <w:pStyle w:val="Tabletext"/>
              <w:rPr>
                <w:b/>
              </w:rPr>
            </w:pPr>
          </w:p>
        </w:tc>
        <w:tc>
          <w:tcPr>
            <w:tcW w:w="851" w:type="dxa"/>
          </w:tcPr>
          <w:p w14:paraId="6139F1E4" w14:textId="77777777" w:rsidR="00A457E6" w:rsidRPr="00DB5CEB" w:rsidRDefault="00A457E6" w:rsidP="003313C9">
            <w:pPr>
              <w:pStyle w:val="Tabletext"/>
              <w:rPr>
                <w:b/>
              </w:rPr>
            </w:pPr>
            <w:r w:rsidRPr="00DB5CEB">
              <w:rPr>
                <w:b/>
              </w:rPr>
              <w:t>3b.4</w:t>
            </w:r>
          </w:p>
        </w:tc>
        <w:tc>
          <w:tcPr>
            <w:tcW w:w="992" w:type="dxa"/>
            <w:shd w:val="clear" w:color="auto" w:fill="94D9D5"/>
          </w:tcPr>
          <w:p w14:paraId="070190B2" w14:textId="77777777" w:rsidR="00A457E6" w:rsidRPr="00DB5CEB" w:rsidRDefault="00A457E6" w:rsidP="003313C9">
            <w:pPr>
              <w:pStyle w:val="Tabletext"/>
              <w:rPr>
                <w:b/>
              </w:rPr>
            </w:pPr>
          </w:p>
        </w:tc>
        <w:tc>
          <w:tcPr>
            <w:tcW w:w="4961" w:type="dxa"/>
          </w:tcPr>
          <w:p w14:paraId="6218C079" w14:textId="77777777" w:rsidR="00A457E6" w:rsidRPr="00DB5CEB" w:rsidRDefault="00A457E6" w:rsidP="003313C9">
            <w:pPr>
              <w:pStyle w:val="Tabletext"/>
              <w:rPr>
                <w:b/>
              </w:rPr>
            </w:pPr>
            <w:r w:rsidRPr="00DB5CEB">
              <w:rPr>
                <w:b/>
              </w:rPr>
              <w:t>Historic Lighthouses</w:t>
            </w:r>
          </w:p>
        </w:tc>
        <w:tc>
          <w:tcPr>
            <w:tcW w:w="6521" w:type="dxa"/>
            <w:gridSpan w:val="4"/>
            <w:shd w:val="clear" w:color="auto" w:fill="94D9D5"/>
            <w:vAlign w:val="center"/>
          </w:tcPr>
          <w:p w14:paraId="6A9CCA8E" w14:textId="77777777" w:rsidR="00A457E6" w:rsidRPr="00DB5CEB" w:rsidRDefault="00A457E6" w:rsidP="003313C9">
            <w:pPr>
              <w:pStyle w:val="Tabletext"/>
              <w:rPr>
                <w:b/>
              </w:rPr>
            </w:pPr>
          </w:p>
        </w:tc>
      </w:tr>
      <w:tr w:rsidR="00FE6AA1" w:rsidRPr="00DB5CEB" w14:paraId="5688A1A0" w14:textId="77777777" w:rsidTr="003313C9">
        <w:trPr>
          <w:jc w:val="center"/>
        </w:trPr>
        <w:tc>
          <w:tcPr>
            <w:tcW w:w="704" w:type="dxa"/>
          </w:tcPr>
          <w:p w14:paraId="36ED1882" w14:textId="77777777" w:rsidR="00FE6AA1" w:rsidRPr="00DB5CEB" w:rsidRDefault="00FE6AA1" w:rsidP="003313C9">
            <w:pPr>
              <w:pStyle w:val="Tabletext"/>
            </w:pPr>
          </w:p>
        </w:tc>
        <w:tc>
          <w:tcPr>
            <w:tcW w:w="851" w:type="dxa"/>
          </w:tcPr>
          <w:p w14:paraId="40D1FE88" w14:textId="77777777" w:rsidR="00FE6AA1" w:rsidRPr="00DB5CEB" w:rsidRDefault="00FE6AA1" w:rsidP="003313C9">
            <w:pPr>
              <w:pStyle w:val="Tabletext"/>
            </w:pPr>
          </w:p>
        </w:tc>
        <w:tc>
          <w:tcPr>
            <w:tcW w:w="992" w:type="dxa"/>
          </w:tcPr>
          <w:p w14:paraId="531E6FF0" w14:textId="77777777" w:rsidR="00FE6AA1" w:rsidRPr="00DB5CEB" w:rsidRDefault="00FE6AA1" w:rsidP="003313C9">
            <w:pPr>
              <w:pStyle w:val="Tabletext"/>
            </w:pPr>
            <w:r w:rsidRPr="00DB5CEB">
              <w:t>3b.4.1</w:t>
            </w:r>
          </w:p>
        </w:tc>
        <w:tc>
          <w:tcPr>
            <w:tcW w:w="4961" w:type="dxa"/>
          </w:tcPr>
          <w:p w14:paraId="51B91D6F" w14:textId="77777777" w:rsidR="00FE6AA1" w:rsidRPr="00DB5CEB" w:rsidRDefault="00FE6AA1" w:rsidP="003313C9">
            <w:pPr>
              <w:pStyle w:val="Tabletext"/>
              <w:jc w:val="right"/>
            </w:pPr>
            <w:r w:rsidRPr="00DB5CEB">
              <w:t>Heritage responsibilities</w:t>
            </w:r>
          </w:p>
        </w:tc>
        <w:tc>
          <w:tcPr>
            <w:tcW w:w="709" w:type="dxa"/>
            <w:vMerge w:val="restart"/>
            <w:vAlign w:val="center"/>
          </w:tcPr>
          <w:p w14:paraId="45AAFD98" w14:textId="77777777" w:rsidR="00FE6AA1" w:rsidRPr="00DB5CEB" w:rsidRDefault="00FE6AA1" w:rsidP="003313C9">
            <w:pPr>
              <w:pStyle w:val="Tabletext"/>
              <w:ind w:left="0"/>
              <w:jc w:val="center"/>
            </w:pPr>
            <w:r w:rsidRPr="00DB5CEB">
              <w:t>2</w:t>
            </w:r>
          </w:p>
        </w:tc>
        <w:tc>
          <w:tcPr>
            <w:tcW w:w="2693" w:type="dxa"/>
            <w:vMerge w:val="restart"/>
            <w:vAlign w:val="center"/>
          </w:tcPr>
          <w:p w14:paraId="4BCF9AFE" w14:textId="77777777" w:rsidR="00FE6AA1" w:rsidRPr="00DB5CEB" w:rsidRDefault="00FE6AA1" w:rsidP="003313C9">
            <w:pPr>
              <w:pStyle w:val="Tabletext"/>
            </w:pPr>
            <w:r w:rsidRPr="00DB5CEB">
              <w:t>Visit historic lighthouse</w:t>
            </w:r>
          </w:p>
          <w:p w14:paraId="7679D5E4" w14:textId="77777777" w:rsidR="00FE6AA1" w:rsidRPr="00DB5CEB" w:rsidRDefault="00FE6AA1" w:rsidP="003313C9">
            <w:pPr>
              <w:pStyle w:val="Tabletext"/>
            </w:pPr>
            <w:r w:rsidRPr="00DB5CEB">
              <w:lastRenderedPageBreak/>
              <w:t>Historic lighthouse exercise</w:t>
            </w:r>
          </w:p>
          <w:p w14:paraId="3B0F80F1" w14:textId="77777777" w:rsidR="00FE6AA1" w:rsidRPr="00DB5CEB" w:rsidRDefault="00FE6AA1" w:rsidP="003313C9">
            <w:pPr>
              <w:pStyle w:val="Tabletext"/>
            </w:pPr>
            <w:r w:rsidRPr="00DB5CEB">
              <w:t>[Note: consider including Lecture 46-structures and materials in this Module]</w:t>
            </w:r>
          </w:p>
        </w:tc>
        <w:tc>
          <w:tcPr>
            <w:tcW w:w="2406" w:type="dxa"/>
            <w:vMerge w:val="restart"/>
            <w:vAlign w:val="center"/>
          </w:tcPr>
          <w:p w14:paraId="5CD273CB" w14:textId="77777777" w:rsidR="00FE6AA1" w:rsidRPr="00DB5CEB" w:rsidRDefault="00FE6AA1" w:rsidP="003313C9">
            <w:pPr>
              <w:pStyle w:val="Tabletext"/>
            </w:pPr>
            <w:r w:rsidRPr="00DB5CEB">
              <w:lastRenderedPageBreak/>
              <w:t>Lighthouse Conservation Manual</w:t>
            </w:r>
          </w:p>
          <w:p w14:paraId="10B10F36" w14:textId="77777777" w:rsidR="00FE6AA1" w:rsidRPr="00DB5CEB" w:rsidRDefault="00FE6AA1" w:rsidP="003313C9">
            <w:pPr>
              <w:pStyle w:val="Tabletext"/>
            </w:pPr>
            <w:r w:rsidRPr="00DB5CEB">
              <w:t>IALA GL 1074 and 1075</w:t>
            </w:r>
          </w:p>
          <w:p w14:paraId="73A143A3" w14:textId="77777777" w:rsidR="00FE6AA1" w:rsidRPr="00DB5CEB" w:rsidRDefault="00FE6AA1" w:rsidP="003313C9">
            <w:pPr>
              <w:pStyle w:val="Tabletext"/>
            </w:pPr>
            <w:r w:rsidRPr="00DB5CEB">
              <w:t>NAVGUIDE 8.11</w:t>
            </w:r>
          </w:p>
        </w:tc>
        <w:tc>
          <w:tcPr>
            <w:tcW w:w="713" w:type="dxa"/>
            <w:vAlign w:val="center"/>
          </w:tcPr>
          <w:p w14:paraId="0CACA6D3" w14:textId="77777777" w:rsidR="00FE6AA1" w:rsidRPr="00DB5CEB" w:rsidRDefault="00FE6AA1" w:rsidP="003313C9">
            <w:pPr>
              <w:pStyle w:val="Tabletext"/>
            </w:pPr>
            <w:r w:rsidRPr="00DB5CEB">
              <w:t>25</w:t>
            </w:r>
          </w:p>
        </w:tc>
      </w:tr>
      <w:tr w:rsidR="00FE6AA1" w:rsidRPr="00DB5CEB" w14:paraId="34D7B6B4" w14:textId="77777777" w:rsidTr="003313C9">
        <w:trPr>
          <w:jc w:val="center"/>
        </w:trPr>
        <w:tc>
          <w:tcPr>
            <w:tcW w:w="704" w:type="dxa"/>
          </w:tcPr>
          <w:p w14:paraId="52AD6113" w14:textId="77777777" w:rsidR="00FE6AA1" w:rsidRPr="00DB5CEB" w:rsidRDefault="00FE6AA1" w:rsidP="003313C9">
            <w:pPr>
              <w:pStyle w:val="Tabletext"/>
            </w:pPr>
          </w:p>
        </w:tc>
        <w:tc>
          <w:tcPr>
            <w:tcW w:w="851" w:type="dxa"/>
          </w:tcPr>
          <w:p w14:paraId="6071E998" w14:textId="77777777" w:rsidR="00FE6AA1" w:rsidRPr="00DB5CEB" w:rsidRDefault="00FE6AA1" w:rsidP="003313C9">
            <w:pPr>
              <w:pStyle w:val="Tabletext"/>
            </w:pPr>
          </w:p>
        </w:tc>
        <w:tc>
          <w:tcPr>
            <w:tcW w:w="992" w:type="dxa"/>
          </w:tcPr>
          <w:p w14:paraId="0D1B684E" w14:textId="77777777" w:rsidR="00FE6AA1" w:rsidRPr="00DB5CEB" w:rsidRDefault="00FE6AA1" w:rsidP="003313C9">
            <w:pPr>
              <w:pStyle w:val="Tabletext"/>
            </w:pPr>
            <w:r w:rsidRPr="00DB5CEB">
              <w:t>3b.4.2</w:t>
            </w:r>
          </w:p>
        </w:tc>
        <w:tc>
          <w:tcPr>
            <w:tcW w:w="4961" w:type="dxa"/>
          </w:tcPr>
          <w:p w14:paraId="6F7D2404" w14:textId="77777777" w:rsidR="00FE6AA1" w:rsidRPr="00DB5CEB" w:rsidRDefault="00FE6AA1" w:rsidP="003313C9">
            <w:pPr>
              <w:pStyle w:val="Tabletext"/>
              <w:jc w:val="right"/>
            </w:pPr>
            <w:r w:rsidRPr="00DB5CEB">
              <w:t>Alternative use and third party access</w:t>
            </w:r>
          </w:p>
        </w:tc>
        <w:tc>
          <w:tcPr>
            <w:tcW w:w="709" w:type="dxa"/>
            <w:vMerge/>
          </w:tcPr>
          <w:p w14:paraId="2EDBA9B0" w14:textId="77777777" w:rsidR="00FE6AA1" w:rsidRPr="00DB5CEB" w:rsidRDefault="00FE6AA1" w:rsidP="003313C9">
            <w:pPr>
              <w:pStyle w:val="Tabletext"/>
            </w:pPr>
          </w:p>
        </w:tc>
        <w:tc>
          <w:tcPr>
            <w:tcW w:w="2693" w:type="dxa"/>
            <w:vMerge/>
            <w:vAlign w:val="center"/>
          </w:tcPr>
          <w:p w14:paraId="3C097EB5" w14:textId="77777777" w:rsidR="00FE6AA1" w:rsidRPr="00DB5CEB" w:rsidRDefault="00FE6AA1" w:rsidP="003313C9">
            <w:pPr>
              <w:pStyle w:val="Tabletext"/>
            </w:pPr>
          </w:p>
        </w:tc>
        <w:tc>
          <w:tcPr>
            <w:tcW w:w="2406" w:type="dxa"/>
            <w:vMerge/>
            <w:vAlign w:val="center"/>
          </w:tcPr>
          <w:p w14:paraId="534EC151" w14:textId="77777777" w:rsidR="00FE6AA1" w:rsidRPr="00DB5CEB" w:rsidRDefault="00FE6AA1" w:rsidP="003313C9">
            <w:pPr>
              <w:pStyle w:val="Tabletext"/>
            </w:pPr>
          </w:p>
        </w:tc>
        <w:tc>
          <w:tcPr>
            <w:tcW w:w="713" w:type="dxa"/>
          </w:tcPr>
          <w:p w14:paraId="0F5B18EB" w14:textId="77777777" w:rsidR="00FE6AA1" w:rsidRPr="00DB5CEB" w:rsidRDefault="00FE6AA1" w:rsidP="003313C9">
            <w:pPr>
              <w:pStyle w:val="Tabletext"/>
            </w:pPr>
            <w:r w:rsidRPr="008C07AC">
              <w:t>25</w:t>
            </w:r>
          </w:p>
        </w:tc>
      </w:tr>
      <w:tr w:rsidR="00FE6AA1" w:rsidRPr="00DB5CEB" w14:paraId="5424570D" w14:textId="77777777" w:rsidTr="003313C9">
        <w:trPr>
          <w:jc w:val="center"/>
        </w:trPr>
        <w:tc>
          <w:tcPr>
            <w:tcW w:w="704" w:type="dxa"/>
          </w:tcPr>
          <w:p w14:paraId="5288EE3B" w14:textId="77777777" w:rsidR="00FE6AA1" w:rsidRPr="00DB5CEB" w:rsidRDefault="00FE6AA1" w:rsidP="003313C9">
            <w:pPr>
              <w:pStyle w:val="Tabletext"/>
            </w:pPr>
          </w:p>
        </w:tc>
        <w:tc>
          <w:tcPr>
            <w:tcW w:w="851" w:type="dxa"/>
          </w:tcPr>
          <w:p w14:paraId="6A283B47" w14:textId="77777777" w:rsidR="00FE6AA1" w:rsidRPr="00DB5CEB" w:rsidRDefault="00FE6AA1" w:rsidP="003313C9">
            <w:pPr>
              <w:pStyle w:val="Tabletext"/>
            </w:pPr>
          </w:p>
        </w:tc>
        <w:tc>
          <w:tcPr>
            <w:tcW w:w="992" w:type="dxa"/>
          </w:tcPr>
          <w:p w14:paraId="2476F793" w14:textId="77777777" w:rsidR="00FE6AA1" w:rsidRPr="00DB5CEB" w:rsidRDefault="00FE6AA1" w:rsidP="003313C9">
            <w:pPr>
              <w:pStyle w:val="Tabletext"/>
            </w:pPr>
            <w:r w:rsidRPr="00DB5CEB">
              <w:t>3b.4.3</w:t>
            </w:r>
          </w:p>
        </w:tc>
        <w:tc>
          <w:tcPr>
            <w:tcW w:w="4961" w:type="dxa"/>
          </w:tcPr>
          <w:p w14:paraId="030481A5" w14:textId="77777777" w:rsidR="00FE6AA1" w:rsidRPr="00DB5CEB" w:rsidRDefault="00FE6AA1" w:rsidP="003313C9">
            <w:pPr>
              <w:pStyle w:val="Tabletext"/>
              <w:jc w:val="right"/>
            </w:pPr>
            <w:r w:rsidRPr="00DB5CEB">
              <w:t>Old lenses: size and terminology</w:t>
            </w:r>
          </w:p>
        </w:tc>
        <w:tc>
          <w:tcPr>
            <w:tcW w:w="709" w:type="dxa"/>
            <w:vMerge/>
          </w:tcPr>
          <w:p w14:paraId="5EEE561B" w14:textId="77777777" w:rsidR="00FE6AA1" w:rsidRPr="00DB5CEB" w:rsidRDefault="00FE6AA1" w:rsidP="003313C9">
            <w:pPr>
              <w:pStyle w:val="Tabletext"/>
            </w:pPr>
          </w:p>
        </w:tc>
        <w:tc>
          <w:tcPr>
            <w:tcW w:w="2693" w:type="dxa"/>
            <w:vMerge/>
            <w:vAlign w:val="center"/>
          </w:tcPr>
          <w:p w14:paraId="786A285E" w14:textId="77777777" w:rsidR="00FE6AA1" w:rsidRPr="00DB5CEB" w:rsidRDefault="00FE6AA1" w:rsidP="003313C9">
            <w:pPr>
              <w:pStyle w:val="Tabletext"/>
            </w:pPr>
          </w:p>
        </w:tc>
        <w:tc>
          <w:tcPr>
            <w:tcW w:w="2406" w:type="dxa"/>
            <w:vMerge/>
            <w:vAlign w:val="center"/>
          </w:tcPr>
          <w:p w14:paraId="1B9B97D6" w14:textId="77777777" w:rsidR="00FE6AA1" w:rsidRPr="00DB5CEB" w:rsidRDefault="00FE6AA1" w:rsidP="003313C9">
            <w:pPr>
              <w:pStyle w:val="Tabletext"/>
            </w:pPr>
          </w:p>
        </w:tc>
        <w:tc>
          <w:tcPr>
            <w:tcW w:w="713" w:type="dxa"/>
          </w:tcPr>
          <w:p w14:paraId="3B1C9F9E" w14:textId="77777777" w:rsidR="00FE6AA1" w:rsidRPr="00DB5CEB" w:rsidRDefault="00FE6AA1" w:rsidP="003313C9">
            <w:pPr>
              <w:pStyle w:val="Tabletext"/>
            </w:pPr>
            <w:r w:rsidRPr="008C07AC">
              <w:t>25</w:t>
            </w:r>
          </w:p>
        </w:tc>
      </w:tr>
      <w:tr w:rsidR="00FE6AA1" w:rsidRPr="00DB5CEB" w14:paraId="061A4526" w14:textId="77777777" w:rsidTr="003313C9">
        <w:trPr>
          <w:jc w:val="center"/>
        </w:trPr>
        <w:tc>
          <w:tcPr>
            <w:tcW w:w="704" w:type="dxa"/>
          </w:tcPr>
          <w:p w14:paraId="112C61B8" w14:textId="77777777" w:rsidR="00FE6AA1" w:rsidRPr="00DB5CEB" w:rsidRDefault="00FE6AA1" w:rsidP="003313C9">
            <w:pPr>
              <w:pStyle w:val="Tabletext"/>
            </w:pPr>
          </w:p>
        </w:tc>
        <w:tc>
          <w:tcPr>
            <w:tcW w:w="851" w:type="dxa"/>
          </w:tcPr>
          <w:p w14:paraId="6EAD9B12" w14:textId="77777777" w:rsidR="00FE6AA1" w:rsidRPr="00DB5CEB" w:rsidRDefault="00FE6AA1" w:rsidP="003313C9">
            <w:pPr>
              <w:pStyle w:val="Tabletext"/>
            </w:pPr>
          </w:p>
        </w:tc>
        <w:tc>
          <w:tcPr>
            <w:tcW w:w="992" w:type="dxa"/>
          </w:tcPr>
          <w:p w14:paraId="1522E978" w14:textId="77777777" w:rsidR="00FE6AA1" w:rsidRPr="00DB5CEB" w:rsidRDefault="00FE6AA1" w:rsidP="003313C9">
            <w:pPr>
              <w:pStyle w:val="Tabletext"/>
            </w:pPr>
            <w:r w:rsidRPr="00DB5CEB">
              <w:t>3b.4.4</w:t>
            </w:r>
          </w:p>
        </w:tc>
        <w:tc>
          <w:tcPr>
            <w:tcW w:w="4961" w:type="dxa"/>
          </w:tcPr>
          <w:p w14:paraId="776351AB" w14:textId="77777777" w:rsidR="00FE6AA1" w:rsidRPr="00DB5CEB" w:rsidRDefault="00FE6AA1" w:rsidP="003313C9">
            <w:pPr>
              <w:pStyle w:val="Tabletext"/>
              <w:jc w:val="right"/>
            </w:pPr>
            <w:r w:rsidRPr="00DB5CEB">
              <w:t>Case study (regional)</w:t>
            </w:r>
          </w:p>
        </w:tc>
        <w:tc>
          <w:tcPr>
            <w:tcW w:w="709" w:type="dxa"/>
            <w:vMerge/>
          </w:tcPr>
          <w:p w14:paraId="38410C5A" w14:textId="77777777" w:rsidR="00FE6AA1" w:rsidRPr="00DB5CEB" w:rsidRDefault="00FE6AA1" w:rsidP="003313C9">
            <w:pPr>
              <w:pStyle w:val="Tabletext"/>
            </w:pPr>
          </w:p>
        </w:tc>
        <w:tc>
          <w:tcPr>
            <w:tcW w:w="2693" w:type="dxa"/>
            <w:vMerge/>
            <w:vAlign w:val="center"/>
          </w:tcPr>
          <w:p w14:paraId="32839CA8" w14:textId="77777777" w:rsidR="00FE6AA1" w:rsidRPr="00DB5CEB" w:rsidRDefault="00FE6AA1" w:rsidP="003313C9">
            <w:pPr>
              <w:pStyle w:val="Tabletext"/>
            </w:pPr>
          </w:p>
        </w:tc>
        <w:tc>
          <w:tcPr>
            <w:tcW w:w="2406" w:type="dxa"/>
            <w:vMerge/>
            <w:vAlign w:val="center"/>
          </w:tcPr>
          <w:p w14:paraId="7E1DA933" w14:textId="77777777" w:rsidR="00FE6AA1" w:rsidRPr="00DB5CEB" w:rsidRDefault="00FE6AA1" w:rsidP="003313C9">
            <w:pPr>
              <w:pStyle w:val="Tabletext"/>
            </w:pPr>
          </w:p>
        </w:tc>
        <w:tc>
          <w:tcPr>
            <w:tcW w:w="713" w:type="dxa"/>
          </w:tcPr>
          <w:p w14:paraId="52F1175E" w14:textId="77777777" w:rsidR="00FE6AA1" w:rsidRPr="00DB5CEB" w:rsidRDefault="00FE6AA1" w:rsidP="003313C9">
            <w:pPr>
              <w:pStyle w:val="Tabletext"/>
            </w:pPr>
            <w:r w:rsidRPr="008C07AC">
              <w:t>25</w:t>
            </w:r>
          </w:p>
        </w:tc>
      </w:tr>
      <w:tr w:rsidR="00A457E6" w:rsidRPr="00DB5CEB" w14:paraId="32705EE8" w14:textId="77777777" w:rsidTr="003313C9">
        <w:trPr>
          <w:jc w:val="center"/>
        </w:trPr>
        <w:tc>
          <w:tcPr>
            <w:tcW w:w="704" w:type="dxa"/>
          </w:tcPr>
          <w:p w14:paraId="38DB67AC" w14:textId="77777777" w:rsidR="00A457E6" w:rsidRPr="00DB5CEB" w:rsidRDefault="00A457E6" w:rsidP="003313C9">
            <w:pPr>
              <w:pStyle w:val="Tabletext"/>
            </w:pPr>
          </w:p>
        </w:tc>
        <w:tc>
          <w:tcPr>
            <w:tcW w:w="851" w:type="dxa"/>
          </w:tcPr>
          <w:p w14:paraId="5424F30C" w14:textId="77777777" w:rsidR="00A457E6" w:rsidRPr="00DB5CEB" w:rsidRDefault="00A457E6" w:rsidP="003313C9">
            <w:pPr>
              <w:pStyle w:val="Tabletext"/>
              <w:rPr>
                <w:b/>
              </w:rPr>
            </w:pPr>
            <w:r w:rsidRPr="00DB5CEB">
              <w:rPr>
                <w:b/>
              </w:rPr>
              <w:t>3b.5</w:t>
            </w:r>
          </w:p>
        </w:tc>
        <w:tc>
          <w:tcPr>
            <w:tcW w:w="992" w:type="dxa"/>
            <w:shd w:val="clear" w:color="auto" w:fill="94D9D5"/>
          </w:tcPr>
          <w:p w14:paraId="288CEABA" w14:textId="77777777" w:rsidR="00A457E6" w:rsidRPr="00DB5CEB" w:rsidRDefault="00A457E6" w:rsidP="003313C9">
            <w:pPr>
              <w:pStyle w:val="Tabletext"/>
            </w:pPr>
          </w:p>
        </w:tc>
        <w:tc>
          <w:tcPr>
            <w:tcW w:w="4961" w:type="dxa"/>
          </w:tcPr>
          <w:p w14:paraId="4115B378" w14:textId="77777777" w:rsidR="00A457E6" w:rsidRPr="00DB5CEB" w:rsidRDefault="00A457E6" w:rsidP="003313C9">
            <w:pPr>
              <w:pStyle w:val="Tabletext"/>
              <w:rPr>
                <w:b/>
              </w:rPr>
            </w:pPr>
            <w:r w:rsidRPr="00DB5CEB">
              <w:rPr>
                <w:b/>
              </w:rPr>
              <w:t>Human Resource Issues</w:t>
            </w:r>
          </w:p>
        </w:tc>
        <w:tc>
          <w:tcPr>
            <w:tcW w:w="6521" w:type="dxa"/>
            <w:gridSpan w:val="4"/>
            <w:shd w:val="clear" w:color="auto" w:fill="94D9D5"/>
            <w:vAlign w:val="center"/>
          </w:tcPr>
          <w:p w14:paraId="7892CA86" w14:textId="77777777" w:rsidR="00A457E6" w:rsidRPr="00DB5CEB" w:rsidRDefault="00A457E6" w:rsidP="003313C9">
            <w:pPr>
              <w:pStyle w:val="Tabletext"/>
            </w:pPr>
          </w:p>
        </w:tc>
      </w:tr>
      <w:tr w:rsidR="00FE6AA1" w:rsidRPr="00DB5CEB" w14:paraId="15791E0B" w14:textId="77777777" w:rsidTr="003313C9">
        <w:trPr>
          <w:jc w:val="center"/>
        </w:trPr>
        <w:tc>
          <w:tcPr>
            <w:tcW w:w="704" w:type="dxa"/>
          </w:tcPr>
          <w:p w14:paraId="1BF5B73C" w14:textId="77777777" w:rsidR="00FE6AA1" w:rsidRPr="00DB5CEB" w:rsidRDefault="00FE6AA1" w:rsidP="003313C9">
            <w:pPr>
              <w:pStyle w:val="Tabletext"/>
            </w:pPr>
          </w:p>
        </w:tc>
        <w:tc>
          <w:tcPr>
            <w:tcW w:w="851" w:type="dxa"/>
          </w:tcPr>
          <w:p w14:paraId="3C83412E" w14:textId="77777777" w:rsidR="00FE6AA1" w:rsidRPr="00DB5CEB" w:rsidRDefault="00FE6AA1" w:rsidP="003313C9">
            <w:pPr>
              <w:pStyle w:val="Tabletext"/>
            </w:pPr>
          </w:p>
        </w:tc>
        <w:tc>
          <w:tcPr>
            <w:tcW w:w="992" w:type="dxa"/>
          </w:tcPr>
          <w:p w14:paraId="12684706" w14:textId="77777777" w:rsidR="00FE6AA1" w:rsidRPr="00DB5CEB" w:rsidRDefault="00FE6AA1" w:rsidP="003313C9">
            <w:pPr>
              <w:pStyle w:val="Tabletext"/>
            </w:pPr>
            <w:r w:rsidRPr="00DB5CEB">
              <w:t>3b.5.1</w:t>
            </w:r>
          </w:p>
        </w:tc>
        <w:tc>
          <w:tcPr>
            <w:tcW w:w="4961" w:type="dxa"/>
          </w:tcPr>
          <w:p w14:paraId="45796554" w14:textId="77777777" w:rsidR="00FE6AA1" w:rsidRPr="00DB5CEB" w:rsidRDefault="00FE6AA1" w:rsidP="003313C9">
            <w:pPr>
              <w:pStyle w:val="Tabletext"/>
              <w:jc w:val="right"/>
            </w:pPr>
            <w:r w:rsidRPr="00DB5CEB">
              <w:t>Manpower as a resource</w:t>
            </w:r>
          </w:p>
        </w:tc>
        <w:tc>
          <w:tcPr>
            <w:tcW w:w="709" w:type="dxa"/>
            <w:vMerge w:val="restart"/>
            <w:vAlign w:val="center"/>
          </w:tcPr>
          <w:p w14:paraId="5D31318A" w14:textId="77777777" w:rsidR="00FE6AA1" w:rsidRPr="00DB5CEB" w:rsidRDefault="00FE6AA1" w:rsidP="003313C9">
            <w:pPr>
              <w:pStyle w:val="Tabletext"/>
            </w:pPr>
            <w:r w:rsidRPr="00DB5CEB">
              <w:t>3</w:t>
            </w:r>
          </w:p>
        </w:tc>
        <w:tc>
          <w:tcPr>
            <w:tcW w:w="2693" w:type="dxa"/>
            <w:vMerge w:val="restart"/>
            <w:vAlign w:val="center"/>
          </w:tcPr>
          <w:p w14:paraId="434655CC" w14:textId="77777777" w:rsidR="00FE6AA1" w:rsidRPr="00DB5CEB" w:rsidRDefault="00FE6AA1" w:rsidP="003313C9">
            <w:pPr>
              <w:pStyle w:val="Tabletext"/>
            </w:pPr>
            <w:r w:rsidRPr="00DB5CEB">
              <w:t>ISO 9001 or equivalent documentation</w:t>
            </w:r>
          </w:p>
        </w:tc>
        <w:tc>
          <w:tcPr>
            <w:tcW w:w="2406" w:type="dxa"/>
            <w:vMerge w:val="restart"/>
            <w:vAlign w:val="center"/>
          </w:tcPr>
          <w:p w14:paraId="7C5644B4" w14:textId="77777777" w:rsidR="00FE6AA1" w:rsidRPr="00DB5CEB" w:rsidRDefault="00FE6AA1" w:rsidP="003313C9">
            <w:pPr>
              <w:pStyle w:val="Tabletext"/>
            </w:pPr>
            <w:r w:rsidRPr="00DB5CEB">
              <w:t>NAVGUIDE 8.12</w:t>
            </w:r>
          </w:p>
          <w:p w14:paraId="1496A62E" w14:textId="77777777" w:rsidR="00FE6AA1" w:rsidRPr="00DB5CEB" w:rsidRDefault="00FE6AA1" w:rsidP="00541600">
            <w:pPr>
              <w:pStyle w:val="Tabletext"/>
            </w:pPr>
            <w:r w:rsidRPr="00DB5CEB">
              <w:t>IALA Rec E-141</w:t>
            </w:r>
          </w:p>
        </w:tc>
        <w:tc>
          <w:tcPr>
            <w:tcW w:w="713" w:type="dxa"/>
            <w:vAlign w:val="center"/>
          </w:tcPr>
          <w:p w14:paraId="7271DEB1" w14:textId="77777777" w:rsidR="00FE6AA1" w:rsidRPr="00DB5CEB" w:rsidRDefault="00FE6AA1" w:rsidP="003313C9">
            <w:pPr>
              <w:pStyle w:val="Tabletext"/>
            </w:pPr>
            <w:r w:rsidRPr="00DB5CEB">
              <w:t>26</w:t>
            </w:r>
          </w:p>
        </w:tc>
      </w:tr>
      <w:tr w:rsidR="00FE6AA1" w:rsidRPr="00DB5CEB" w14:paraId="48054B81" w14:textId="77777777" w:rsidTr="003313C9">
        <w:trPr>
          <w:jc w:val="center"/>
        </w:trPr>
        <w:tc>
          <w:tcPr>
            <w:tcW w:w="704" w:type="dxa"/>
          </w:tcPr>
          <w:p w14:paraId="62825BA5" w14:textId="77777777" w:rsidR="00FE6AA1" w:rsidRPr="00DB5CEB" w:rsidRDefault="00FE6AA1" w:rsidP="003313C9">
            <w:pPr>
              <w:pStyle w:val="Tabletext"/>
            </w:pPr>
          </w:p>
        </w:tc>
        <w:tc>
          <w:tcPr>
            <w:tcW w:w="851" w:type="dxa"/>
          </w:tcPr>
          <w:p w14:paraId="3E02A601" w14:textId="77777777" w:rsidR="00FE6AA1" w:rsidRPr="00DB5CEB" w:rsidRDefault="00FE6AA1" w:rsidP="003313C9">
            <w:pPr>
              <w:pStyle w:val="Tabletext"/>
            </w:pPr>
          </w:p>
        </w:tc>
        <w:tc>
          <w:tcPr>
            <w:tcW w:w="992" w:type="dxa"/>
          </w:tcPr>
          <w:p w14:paraId="06A73EC5" w14:textId="77777777" w:rsidR="00FE6AA1" w:rsidRPr="00DB5CEB" w:rsidRDefault="00FE6AA1" w:rsidP="003313C9">
            <w:pPr>
              <w:pStyle w:val="Tabletext"/>
            </w:pPr>
            <w:r w:rsidRPr="00DB5CEB">
              <w:t>3b.5.2</w:t>
            </w:r>
          </w:p>
        </w:tc>
        <w:tc>
          <w:tcPr>
            <w:tcW w:w="4961" w:type="dxa"/>
          </w:tcPr>
          <w:p w14:paraId="591FCD34" w14:textId="77777777" w:rsidR="00FE6AA1" w:rsidRPr="00DB5CEB" w:rsidRDefault="00FE6AA1" w:rsidP="003313C9">
            <w:pPr>
              <w:pStyle w:val="Tabletext"/>
              <w:jc w:val="right"/>
            </w:pPr>
            <w:r w:rsidRPr="00DB5CEB">
              <w:t>Training and certification of AtoN personnel</w:t>
            </w:r>
          </w:p>
        </w:tc>
        <w:tc>
          <w:tcPr>
            <w:tcW w:w="709" w:type="dxa"/>
            <w:vMerge/>
          </w:tcPr>
          <w:p w14:paraId="3410223A" w14:textId="77777777" w:rsidR="00FE6AA1" w:rsidRPr="00DB5CEB" w:rsidRDefault="00FE6AA1" w:rsidP="003313C9">
            <w:pPr>
              <w:pStyle w:val="Tabletext"/>
            </w:pPr>
          </w:p>
        </w:tc>
        <w:tc>
          <w:tcPr>
            <w:tcW w:w="2693" w:type="dxa"/>
            <w:vMerge/>
            <w:vAlign w:val="center"/>
          </w:tcPr>
          <w:p w14:paraId="69FDD8D8" w14:textId="77777777" w:rsidR="00FE6AA1" w:rsidRPr="00DB5CEB" w:rsidRDefault="00FE6AA1" w:rsidP="003313C9">
            <w:pPr>
              <w:pStyle w:val="Tabletext"/>
            </w:pPr>
          </w:p>
        </w:tc>
        <w:tc>
          <w:tcPr>
            <w:tcW w:w="2406" w:type="dxa"/>
            <w:vMerge/>
            <w:vAlign w:val="center"/>
          </w:tcPr>
          <w:p w14:paraId="4A74C523" w14:textId="77777777" w:rsidR="00FE6AA1" w:rsidRPr="00DB5CEB" w:rsidRDefault="00FE6AA1" w:rsidP="003313C9">
            <w:pPr>
              <w:pStyle w:val="Tabletext"/>
            </w:pPr>
          </w:p>
        </w:tc>
        <w:tc>
          <w:tcPr>
            <w:tcW w:w="713" w:type="dxa"/>
          </w:tcPr>
          <w:p w14:paraId="7CBBB46A" w14:textId="77777777" w:rsidR="00FE6AA1" w:rsidRPr="00DB5CEB" w:rsidRDefault="00FE6AA1" w:rsidP="003313C9">
            <w:pPr>
              <w:pStyle w:val="Tabletext"/>
            </w:pPr>
            <w:r w:rsidRPr="00093C21">
              <w:t>26</w:t>
            </w:r>
          </w:p>
        </w:tc>
      </w:tr>
      <w:tr w:rsidR="00FE6AA1" w:rsidRPr="00DB5CEB" w14:paraId="259C3FF9" w14:textId="77777777" w:rsidTr="003313C9">
        <w:trPr>
          <w:jc w:val="center"/>
        </w:trPr>
        <w:tc>
          <w:tcPr>
            <w:tcW w:w="704" w:type="dxa"/>
          </w:tcPr>
          <w:p w14:paraId="0E2E7D97" w14:textId="77777777" w:rsidR="00FE6AA1" w:rsidRPr="00DB5CEB" w:rsidRDefault="00FE6AA1" w:rsidP="003313C9">
            <w:pPr>
              <w:pStyle w:val="Tabletext"/>
            </w:pPr>
          </w:p>
        </w:tc>
        <w:tc>
          <w:tcPr>
            <w:tcW w:w="851" w:type="dxa"/>
          </w:tcPr>
          <w:p w14:paraId="2894C8A6" w14:textId="77777777" w:rsidR="00FE6AA1" w:rsidRPr="00DB5CEB" w:rsidRDefault="00FE6AA1" w:rsidP="003313C9">
            <w:pPr>
              <w:pStyle w:val="Tabletext"/>
            </w:pPr>
          </w:p>
        </w:tc>
        <w:tc>
          <w:tcPr>
            <w:tcW w:w="992" w:type="dxa"/>
          </w:tcPr>
          <w:p w14:paraId="6EE24405" w14:textId="77777777" w:rsidR="00FE6AA1" w:rsidRPr="00DB5CEB" w:rsidRDefault="00FE6AA1" w:rsidP="003313C9">
            <w:pPr>
              <w:pStyle w:val="Tabletext"/>
            </w:pPr>
            <w:r w:rsidRPr="00DB5CEB">
              <w:t>3b.5.3</w:t>
            </w:r>
          </w:p>
        </w:tc>
        <w:tc>
          <w:tcPr>
            <w:tcW w:w="4961" w:type="dxa"/>
          </w:tcPr>
          <w:p w14:paraId="79586B19" w14:textId="77777777" w:rsidR="00FE6AA1" w:rsidRPr="00DB5CEB" w:rsidRDefault="00FE6AA1" w:rsidP="003313C9">
            <w:pPr>
              <w:pStyle w:val="Tabletext"/>
              <w:jc w:val="right"/>
            </w:pPr>
            <w:r w:rsidRPr="00DB5CEB">
              <w:t>Career development training</w:t>
            </w:r>
          </w:p>
        </w:tc>
        <w:tc>
          <w:tcPr>
            <w:tcW w:w="709" w:type="dxa"/>
            <w:vMerge/>
          </w:tcPr>
          <w:p w14:paraId="5011A4E1" w14:textId="77777777" w:rsidR="00FE6AA1" w:rsidRPr="00DB5CEB" w:rsidRDefault="00FE6AA1" w:rsidP="003313C9">
            <w:pPr>
              <w:pStyle w:val="Tabletext"/>
            </w:pPr>
          </w:p>
        </w:tc>
        <w:tc>
          <w:tcPr>
            <w:tcW w:w="2693" w:type="dxa"/>
            <w:vMerge/>
            <w:vAlign w:val="center"/>
          </w:tcPr>
          <w:p w14:paraId="4FEF1CE3" w14:textId="77777777" w:rsidR="00FE6AA1" w:rsidRPr="00DB5CEB" w:rsidRDefault="00FE6AA1" w:rsidP="003313C9">
            <w:pPr>
              <w:pStyle w:val="Tabletext"/>
            </w:pPr>
          </w:p>
        </w:tc>
        <w:tc>
          <w:tcPr>
            <w:tcW w:w="2406" w:type="dxa"/>
            <w:vMerge/>
            <w:vAlign w:val="center"/>
          </w:tcPr>
          <w:p w14:paraId="2333FF71" w14:textId="77777777" w:rsidR="00FE6AA1" w:rsidRPr="00DB5CEB" w:rsidRDefault="00FE6AA1" w:rsidP="003313C9">
            <w:pPr>
              <w:pStyle w:val="Tabletext"/>
            </w:pPr>
          </w:p>
        </w:tc>
        <w:tc>
          <w:tcPr>
            <w:tcW w:w="713" w:type="dxa"/>
          </w:tcPr>
          <w:p w14:paraId="1CDB56C3" w14:textId="77777777" w:rsidR="00FE6AA1" w:rsidRPr="00DB5CEB" w:rsidRDefault="00FE6AA1" w:rsidP="003313C9">
            <w:pPr>
              <w:pStyle w:val="Tabletext"/>
            </w:pPr>
            <w:r w:rsidRPr="00093C21">
              <w:t>26</w:t>
            </w:r>
          </w:p>
        </w:tc>
      </w:tr>
      <w:tr w:rsidR="00FE6AA1" w:rsidRPr="00DB5CEB" w14:paraId="5A471AAA" w14:textId="77777777" w:rsidTr="003313C9">
        <w:trPr>
          <w:jc w:val="center"/>
        </w:trPr>
        <w:tc>
          <w:tcPr>
            <w:tcW w:w="704" w:type="dxa"/>
          </w:tcPr>
          <w:p w14:paraId="764EF1B8" w14:textId="77777777" w:rsidR="00FE6AA1" w:rsidRPr="00DB5CEB" w:rsidRDefault="00FE6AA1" w:rsidP="003313C9">
            <w:pPr>
              <w:pStyle w:val="Tabletext"/>
            </w:pPr>
          </w:p>
        </w:tc>
        <w:tc>
          <w:tcPr>
            <w:tcW w:w="851" w:type="dxa"/>
          </w:tcPr>
          <w:p w14:paraId="4D9C1DDF" w14:textId="77777777" w:rsidR="00FE6AA1" w:rsidRPr="00DB5CEB" w:rsidRDefault="00FE6AA1" w:rsidP="003313C9">
            <w:pPr>
              <w:pStyle w:val="Tabletext"/>
            </w:pPr>
          </w:p>
        </w:tc>
        <w:tc>
          <w:tcPr>
            <w:tcW w:w="992" w:type="dxa"/>
          </w:tcPr>
          <w:p w14:paraId="7932E1EE" w14:textId="77777777" w:rsidR="00FE6AA1" w:rsidRPr="00DB5CEB" w:rsidRDefault="00FE6AA1" w:rsidP="003313C9">
            <w:pPr>
              <w:pStyle w:val="Tabletext"/>
            </w:pPr>
            <w:r w:rsidRPr="00DB5CEB">
              <w:t>3b.5.4</w:t>
            </w:r>
          </w:p>
        </w:tc>
        <w:tc>
          <w:tcPr>
            <w:tcW w:w="4961" w:type="dxa"/>
          </w:tcPr>
          <w:p w14:paraId="30125336" w14:textId="77777777" w:rsidR="00FE6AA1" w:rsidRPr="00DB5CEB" w:rsidRDefault="00FE6AA1" w:rsidP="003313C9">
            <w:pPr>
              <w:pStyle w:val="Tabletext"/>
              <w:jc w:val="right"/>
            </w:pPr>
            <w:r w:rsidRPr="00DB5CEB">
              <w:t>Health and Safety</w:t>
            </w:r>
          </w:p>
        </w:tc>
        <w:tc>
          <w:tcPr>
            <w:tcW w:w="709" w:type="dxa"/>
            <w:vMerge/>
          </w:tcPr>
          <w:p w14:paraId="4A0EF9E3" w14:textId="77777777" w:rsidR="00FE6AA1" w:rsidRPr="00DB5CEB" w:rsidRDefault="00FE6AA1" w:rsidP="003313C9">
            <w:pPr>
              <w:pStyle w:val="Tabletext"/>
            </w:pPr>
          </w:p>
        </w:tc>
        <w:tc>
          <w:tcPr>
            <w:tcW w:w="2693" w:type="dxa"/>
            <w:vMerge/>
            <w:vAlign w:val="center"/>
          </w:tcPr>
          <w:p w14:paraId="3B9546F1" w14:textId="77777777" w:rsidR="00FE6AA1" w:rsidRPr="00DB5CEB" w:rsidRDefault="00FE6AA1" w:rsidP="003313C9">
            <w:pPr>
              <w:pStyle w:val="Tabletext"/>
            </w:pPr>
          </w:p>
        </w:tc>
        <w:tc>
          <w:tcPr>
            <w:tcW w:w="2406" w:type="dxa"/>
            <w:vMerge/>
            <w:vAlign w:val="center"/>
          </w:tcPr>
          <w:p w14:paraId="68CF5E58" w14:textId="77777777" w:rsidR="00FE6AA1" w:rsidRPr="00DB5CEB" w:rsidRDefault="00FE6AA1" w:rsidP="003313C9">
            <w:pPr>
              <w:pStyle w:val="Tabletext"/>
            </w:pPr>
          </w:p>
        </w:tc>
        <w:tc>
          <w:tcPr>
            <w:tcW w:w="713" w:type="dxa"/>
          </w:tcPr>
          <w:p w14:paraId="76634B27" w14:textId="77777777" w:rsidR="00FE6AA1" w:rsidRPr="00DB5CEB" w:rsidRDefault="00FE6AA1" w:rsidP="003313C9">
            <w:pPr>
              <w:pStyle w:val="Tabletext"/>
            </w:pPr>
            <w:r w:rsidRPr="00093C21">
              <w:t>26</w:t>
            </w:r>
          </w:p>
        </w:tc>
      </w:tr>
      <w:tr w:rsidR="00FE6AA1" w:rsidRPr="00DB5CEB" w14:paraId="17073DC2" w14:textId="77777777" w:rsidTr="00F36531">
        <w:trPr>
          <w:jc w:val="center"/>
        </w:trPr>
        <w:tc>
          <w:tcPr>
            <w:tcW w:w="704" w:type="dxa"/>
            <w:vAlign w:val="center"/>
          </w:tcPr>
          <w:p w14:paraId="74D6E391" w14:textId="77777777" w:rsidR="00FE6AA1" w:rsidRPr="00DB5CEB" w:rsidRDefault="00FE6AA1" w:rsidP="003313C9">
            <w:pPr>
              <w:pStyle w:val="Tabletext"/>
            </w:pPr>
          </w:p>
        </w:tc>
        <w:tc>
          <w:tcPr>
            <w:tcW w:w="851" w:type="dxa"/>
            <w:vAlign w:val="center"/>
          </w:tcPr>
          <w:p w14:paraId="72E51C85" w14:textId="77777777" w:rsidR="00FE6AA1" w:rsidRPr="00DB5CEB" w:rsidRDefault="00FE6AA1" w:rsidP="003313C9">
            <w:pPr>
              <w:pStyle w:val="Tabletext"/>
            </w:pPr>
          </w:p>
        </w:tc>
        <w:tc>
          <w:tcPr>
            <w:tcW w:w="992" w:type="dxa"/>
            <w:vAlign w:val="center"/>
          </w:tcPr>
          <w:p w14:paraId="5A841B6B" w14:textId="77777777" w:rsidR="00FE6AA1" w:rsidRPr="00DB5CEB" w:rsidRDefault="00FE6AA1" w:rsidP="003313C9">
            <w:pPr>
              <w:pStyle w:val="Tabletext"/>
            </w:pPr>
            <w:r w:rsidRPr="00DB5CEB">
              <w:t>3b.5.5</w:t>
            </w:r>
          </w:p>
        </w:tc>
        <w:tc>
          <w:tcPr>
            <w:tcW w:w="4961" w:type="dxa"/>
            <w:vAlign w:val="center"/>
          </w:tcPr>
          <w:p w14:paraId="191CB084" w14:textId="77777777" w:rsidR="00FE6AA1" w:rsidRPr="00DB5CEB" w:rsidRDefault="00FE6AA1" w:rsidP="003313C9">
            <w:pPr>
              <w:pStyle w:val="Tabletext"/>
              <w:jc w:val="right"/>
            </w:pPr>
            <w:r w:rsidRPr="00DB5CEB">
              <w:t>First Aid</w:t>
            </w:r>
          </w:p>
        </w:tc>
        <w:tc>
          <w:tcPr>
            <w:tcW w:w="709" w:type="dxa"/>
            <w:vAlign w:val="center"/>
          </w:tcPr>
          <w:p w14:paraId="7CAC66DB" w14:textId="77777777" w:rsidR="00FE6AA1" w:rsidRPr="00DB5CEB" w:rsidRDefault="00FE6AA1" w:rsidP="003313C9">
            <w:pPr>
              <w:pStyle w:val="Tabletext"/>
            </w:pPr>
            <w:r w:rsidRPr="00DB5CEB">
              <w:t>4</w:t>
            </w:r>
          </w:p>
        </w:tc>
        <w:tc>
          <w:tcPr>
            <w:tcW w:w="2693" w:type="dxa"/>
            <w:vAlign w:val="center"/>
          </w:tcPr>
          <w:p w14:paraId="7CF2D485" w14:textId="77777777" w:rsidR="00FE6AA1" w:rsidRPr="00DB5CEB" w:rsidRDefault="00FE6AA1" w:rsidP="003313C9">
            <w:pPr>
              <w:pStyle w:val="Tabletext"/>
            </w:pPr>
            <w:r w:rsidRPr="00DB5CEB">
              <w:t>External lecturer</w:t>
            </w:r>
          </w:p>
        </w:tc>
        <w:tc>
          <w:tcPr>
            <w:tcW w:w="2406" w:type="dxa"/>
            <w:vAlign w:val="center"/>
          </w:tcPr>
          <w:p w14:paraId="0ACFE0FD" w14:textId="77777777" w:rsidR="00FE6AA1" w:rsidRPr="00DB5CEB" w:rsidRDefault="00FE6AA1" w:rsidP="003313C9">
            <w:pPr>
              <w:pStyle w:val="Tabletext"/>
            </w:pPr>
            <w:r w:rsidRPr="00DB5CEB">
              <w:rPr>
                <w:b/>
              </w:rPr>
              <w:t>Note</w:t>
            </w:r>
            <w:r w:rsidR="00541600">
              <w:t>: 4-</w:t>
            </w:r>
            <w:r w:rsidRPr="00DB5CEB">
              <w:t>hour practical instruction</w:t>
            </w:r>
          </w:p>
        </w:tc>
        <w:tc>
          <w:tcPr>
            <w:tcW w:w="713" w:type="dxa"/>
          </w:tcPr>
          <w:p w14:paraId="63F70853" w14:textId="77777777" w:rsidR="00FE6AA1" w:rsidRPr="00DB5CEB" w:rsidRDefault="00FE6AA1" w:rsidP="003313C9">
            <w:pPr>
              <w:pStyle w:val="Tabletext"/>
              <w:rPr>
                <w:b/>
              </w:rPr>
            </w:pPr>
            <w:r w:rsidRPr="00093C21">
              <w:t>26</w:t>
            </w:r>
          </w:p>
        </w:tc>
      </w:tr>
      <w:tr w:rsidR="00FE6AA1" w:rsidRPr="00DB5CEB" w14:paraId="65D3448A" w14:textId="77777777" w:rsidTr="003313C9">
        <w:trPr>
          <w:jc w:val="center"/>
        </w:trPr>
        <w:tc>
          <w:tcPr>
            <w:tcW w:w="704" w:type="dxa"/>
          </w:tcPr>
          <w:p w14:paraId="0BD8FAA5" w14:textId="77777777" w:rsidR="00FE6AA1" w:rsidRPr="00DB5CEB" w:rsidRDefault="00FE6AA1" w:rsidP="003313C9">
            <w:pPr>
              <w:pStyle w:val="Tabletext"/>
            </w:pPr>
          </w:p>
        </w:tc>
        <w:tc>
          <w:tcPr>
            <w:tcW w:w="851" w:type="dxa"/>
          </w:tcPr>
          <w:p w14:paraId="1E144424" w14:textId="77777777" w:rsidR="00FE6AA1" w:rsidRPr="00DB5CEB" w:rsidRDefault="00FE6AA1" w:rsidP="003313C9">
            <w:pPr>
              <w:pStyle w:val="Tabletext"/>
            </w:pPr>
          </w:p>
        </w:tc>
        <w:tc>
          <w:tcPr>
            <w:tcW w:w="992" w:type="dxa"/>
          </w:tcPr>
          <w:p w14:paraId="0A86D566" w14:textId="77777777" w:rsidR="00FE6AA1" w:rsidRPr="00DB5CEB" w:rsidRDefault="00FE6AA1" w:rsidP="003313C9">
            <w:pPr>
              <w:pStyle w:val="Tabletext"/>
            </w:pPr>
            <w:r w:rsidRPr="00DB5CEB">
              <w:t>3b.5.6</w:t>
            </w:r>
          </w:p>
        </w:tc>
        <w:tc>
          <w:tcPr>
            <w:tcW w:w="4961" w:type="dxa"/>
          </w:tcPr>
          <w:p w14:paraId="71B565FF" w14:textId="77777777" w:rsidR="00FE6AA1" w:rsidRPr="00DB5CEB" w:rsidRDefault="00FE6AA1" w:rsidP="003313C9">
            <w:pPr>
              <w:pStyle w:val="Tabletext"/>
              <w:jc w:val="right"/>
            </w:pPr>
            <w:r w:rsidRPr="00DB5CEB">
              <w:t>Leadership and team building</w:t>
            </w:r>
          </w:p>
        </w:tc>
        <w:tc>
          <w:tcPr>
            <w:tcW w:w="709" w:type="dxa"/>
            <w:vAlign w:val="center"/>
          </w:tcPr>
          <w:p w14:paraId="5716CD77" w14:textId="77777777" w:rsidR="00FE6AA1" w:rsidRPr="00DB5CEB" w:rsidRDefault="00FE6AA1" w:rsidP="003313C9">
            <w:pPr>
              <w:pStyle w:val="Tabletext"/>
            </w:pPr>
            <w:r w:rsidRPr="00DB5CEB">
              <w:t>3</w:t>
            </w:r>
          </w:p>
        </w:tc>
        <w:tc>
          <w:tcPr>
            <w:tcW w:w="2693" w:type="dxa"/>
          </w:tcPr>
          <w:p w14:paraId="20D52261" w14:textId="77777777" w:rsidR="00FE6AA1" w:rsidRPr="00DB5CEB" w:rsidRDefault="00FE6AA1" w:rsidP="003313C9">
            <w:pPr>
              <w:pStyle w:val="Tabletext"/>
            </w:pPr>
            <w:r w:rsidRPr="00DB5CEB">
              <w:t>External organisation</w:t>
            </w:r>
          </w:p>
        </w:tc>
        <w:tc>
          <w:tcPr>
            <w:tcW w:w="2406" w:type="dxa"/>
          </w:tcPr>
          <w:p w14:paraId="2B94960B" w14:textId="77777777" w:rsidR="00FE6AA1" w:rsidRPr="00DB5CEB" w:rsidRDefault="00FE6AA1" w:rsidP="003313C9">
            <w:pPr>
              <w:pStyle w:val="Tabletext"/>
            </w:pPr>
            <w:r w:rsidRPr="00DB5CEB">
              <w:rPr>
                <w:b/>
              </w:rPr>
              <w:t>Note</w:t>
            </w:r>
            <w:r w:rsidRPr="00DB5CEB">
              <w:t>: One day session</w:t>
            </w:r>
          </w:p>
        </w:tc>
        <w:tc>
          <w:tcPr>
            <w:tcW w:w="713" w:type="dxa"/>
          </w:tcPr>
          <w:p w14:paraId="7E4CDD50" w14:textId="77777777" w:rsidR="00FE6AA1" w:rsidRPr="00DB5CEB" w:rsidRDefault="00FE6AA1" w:rsidP="003313C9">
            <w:pPr>
              <w:pStyle w:val="Tabletext"/>
              <w:rPr>
                <w:b/>
              </w:rPr>
            </w:pPr>
            <w:r w:rsidRPr="00093C21">
              <w:t>26</w:t>
            </w:r>
          </w:p>
        </w:tc>
      </w:tr>
    </w:tbl>
    <w:p w14:paraId="74F95359" w14:textId="77777777" w:rsidR="00A457E6" w:rsidRPr="00DB5CEB" w:rsidRDefault="00A457E6" w:rsidP="00A457E6">
      <w:pPr>
        <w:pStyle w:val="BodyText"/>
      </w:pPr>
    </w:p>
    <w:p w14:paraId="1BFF68C8" w14:textId="77777777" w:rsidR="00A457E6" w:rsidRPr="00DB5CEB" w:rsidRDefault="00A457E6" w:rsidP="00A457E6">
      <w:pPr>
        <w:pStyle w:val="BodyText"/>
      </w:pPr>
    </w:p>
    <w:p w14:paraId="3063866A" w14:textId="77777777" w:rsidR="00A457E6" w:rsidRPr="00DB5CEB" w:rsidRDefault="00A457E6" w:rsidP="00A457E6">
      <w:pPr>
        <w:pStyle w:val="BodyText"/>
        <w:sectPr w:rsidR="00A457E6" w:rsidRPr="00DB5CEB" w:rsidSect="00DB7AD1">
          <w:headerReference w:type="default" r:id="rId35"/>
          <w:footerReference w:type="default" r:id="rId36"/>
          <w:pgSz w:w="16838" w:h="11906" w:orient="landscape" w:code="9"/>
          <w:pgMar w:top="1134" w:right="567" w:bottom="1134" w:left="567" w:header="851" w:footer="737" w:gutter="0"/>
          <w:cols w:space="708"/>
          <w:docGrid w:linePitch="360"/>
        </w:sectPr>
      </w:pPr>
    </w:p>
    <w:p w14:paraId="75286E77" w14:textId="77777777" w:rsidR="00A457E6" w:rsidRPr="00DB5CEB" w:rsidRDefault="00A457E6" w:rsidP="00A457E6">
      <w:pPr>
        <w:pStyle w:val="Module"/>
      </w:pPr>
      <w:bookmarkStart w:id="172" w:name="_Toc419881227"/>
      <w:bookmarkStart w:id="173" w:name="_Toc442608056"/>
      <w:bookmarkStart w:id="174" w:name="_Toc471895774"/>
      <w:r w:rsidRPr="00DB5CEB">
        <w:lastRenderedPageBreak/>
        <w:t>MODULE 4A</w:t>
      </w:r>
      <w:r w:rsidRPr="00DB5CEB">
        <w:tab/>
        <w:t>TECHNICAL FUNCTIONS – VISUAL AtoN</w:t>
      </w:r>
      <w:bookmarkEnd w:id="172"/>
      <w:bookmarkEnd w:id="173"/>
      <w:bookmarkEnd w:id="174"/>
    </w:p>
    <w:p w14:paraId="2B22C2E4" w14:textId="77777777" w:rsidR="00A457E6" w:rsidRPr="00DB5CEB" w:rsidRDefault="00A457E6" w:rsidP="00A457E6">
      <w:pPr>
        <w:pStyle w:val="Module"/>
      </w:pPr>
      <w:bookmarkStart w:id="175" w:name="_Toc419881228"/>
      <w:bookmarkStart w:id="176" w:name="_Toc442608057"/>
      <w:bookmarkStart w:id="177" w:name="_Toc471895775"/>
      <w:r w:rsidRPr="00DB5CEB">
        <w:t>MODULE 4B</w:t>
      </w:r>
      <w:r w:rsidRPr="00DB5CEB">
        <w:tab/>
        <w:t>TECHNICAL FUNCTIONS – RADIO AtoN</w:t>
      </w:r>
      <w:bookmarkEnd w:id="175"/>
      <w:bookmarkEnd w:id="176"/>
      <w:bookmarkEnd w:id="177"/>
    </w:p>
    <w:p w14:paraId="6F9B81D0" w14:textId="77777777" w:rsidR="00A457E6" w:rsidRPr="00DB5CEB" w:rsidRDefault="00A457E6" w:rsidP="00A457E6">
      <w:pPr>
        <w:pStyle w:val="Module"/>
      </w:pPr>
      <w:bookmarkStart w:id="178" w:name="_Toc419881229"/>
      <w:bookmarkStart w:id="179" w:name="_Toc442608058"/>
      <w:bookmarkStart w:id="180" w:name="_Toc471895776"/>
      <w:r w:rsidRPr="00DB5CEB">
        <w:t>MODULE 4C</w:t>
      </w:r>
      <w:r w:rsidRPr="00DB5CEB">
        <w:tab/>
        <w:t>VTS and ROUTEING MEASURES</w:t>
      </w:r>
      <w:bookmarkEnd w:id="178"/>
      <w:bookmarkEnd w:id="179"/>
      <w:bookmarkEnd w:id="180"/>
    </w:p>
    <w:p w14:paraId="3BCFF25D" w14:textId="77777777" w:rsidR="00A457E6" w:rsidRPr="00DB5CEB" w:rsidRDefault="00A457E6" w:rsidP="00A457E6">
      <w:pPr>
        <w:pStyle w:val="Module"/>
        <w:rPr>
          <w:sz w:val="22"/>
        </w:rPr>
      </w:pPr>
      <w:bookmarkStart w:id="181" w:name="_Toc419881230"/>
      <w:bookmarkStart w:id="182" w:name="_Toc442608059"/>
      <w:bookmarkStart w:id="183" w:name="_Toc471895777"/>
      <w:r w:rsidRPr="00DB5CEB">
        <w:t>MODULE 4C</w:t>
      </w:r>
      <w:r w:rsidRPr="00DB5CEB">
        <w:tab/>
        <w:t>SOUND SIGNALS; COMMUNICATIONS; e-NAVIGATION; TIDE GAUGES; STRUCTURES; REMOTE MONITORING AND CONTROL</w:t>
      </w:r>
      <w:bookmarkEnd w:id="181"/>
      <w:bookmarkEnd w:id="182"/>
      <w:bookmarkEnd w:id="183"/>
    </w:p>
    <w:p w14:paraId="33919F8B" w14:textId="77777777" w:rsidR="00A457E6" w:rsidRPr="00DB5CEB" w:rsidRDefault="00A457E6" w:rsidP="00DB7AD1">
      <w:pPr>
        <w:pStyle w:val="Heading1"/>
        <w:numPr>
          <w:ilvl w:val="0"/>
          <w:numId w:val="46"/>
        </w:numPr>
      </w:pPr>
      <w:bookmarkStart w:id="184" w:name="_Toc442608060"/>
      <w:bookmarkStart w:id="185" w:name="_Toc471895778"/>
      <w:r w:rsidRPr="00DB5CEB">
        <w:t>INTRODUCTION</w:t>
      </w:r>
      <w:bookmarkEnd w:id="184"/>
      <w:bookmarkEnd w:id="185"/>
    </w:p>
    <w:p w14:paraId="74A27574" w14:textId="77777777" w:rsidR="00A457E6" w:rsidRPr="00DB5CEB" w:rsidRDefault="00A457E6" w:rsidP="00A457E6">
      <w:pPr>
        <w:pStyle w:val="Heading1separatationline"/>
      </w:pPr>
    </w:p>
    <w:p w14:paraId="1780DACE" w14:textId="77777777" w:rsidR="00A457E6" w:rsidRPr="00DB5CEB" w:rsidRDefault="00A457E6" w:rsidP="00A457E6">
      <w:pPr>
        <w:pStyle w:val="BodyText"/>
      </w:pPr>
      <w:r w:rsidRPr="00DB5CEB">
        <w:t>Module 4 is divided into four sections.  This division permits participants with proven competency in particular disciples to be exempt from instruction in that field.</w:t>
      </w:r>
    </w:p>
    <w:p w14:paraId="4556C775" w14:textId="77777777" w:rsidR="00A457E6" w:rsidRPr="00DB5CEB" w:rsidRDefault="00A457E6" w:rsidP="00A457E6">
      <w:pPr>
        <w:pStyle w:val="BodyText"/>
      </w:pPr>
      <w:r w:rsidRPr="00DB5CEB">
        <w:t>Module 4A deals with technical aspects and functions of visual AtoN whilst Module 4B covers technical aspects and functions of satellite and land based radio aids to navigation including Automatic Identification Systems (AIS).</w:t>
      </w:r>
    </w:p>
    <w:p w14:paraId="2D2EBD4E" w14:textId="77777777" w:rsidR="00A457E6" w:rsidRPr="00DB5CEB" w:rsidRDefault="00A457E6" w:rsidP="00A457E6">
      <w:pPr>
        <w:pStyle w:val="BodyText"/>
      </w:pPr>
      <w:r w:rsidRPr="00DB5CEB">
        <w:t>Module 4C is intended as a basic introduction to the principles of Vessel Traffic Services and traffic routeing measures.  Participants intending to progress their competency in VTS should refer to the requirements set out in IALA Recommendation V-103.</w:t>
      </w:r>
    </w:p>
    <w:p w14:paraId="75211F17" w14:textId="77777777" w:rsidR="00A457E6" w:rsidRPr="00DB5CEB" w:rsidRDefault="00A457E6" w:rsidP="00A457E6">
      <w:pPr>
        <w:pStyle w:val="BodyText"/>
      </w:pPr>
      <w:r w:rsidRPr="00DB5CEB">
        <w:t>Module 4D covers 6 subject areas in which potential AtoN managers must gain an appropriate level of competency depending on the regional requirement.  A basic competency in e-Navigation is considered to be particularly important.</w:t>
      </w:r>
    </w:p>
    <w:p w14:paraId="12B2B9AF" w14:textId="77777777" w:rsidR="00A457E6" w:rsidRPr="00DB5CEB" w:rsidRDefault="00A457E6" w:rsidP="00A457E6">
      <w:pPr>
        <w:pStyle w:val="BodyText"/>
      </w:pPr>
      <w:r w:rsidRPr="00DB5CEB">
        <w:t>Instructors for Module 4A; B and D should competent in all aspects of AtoN management and hold appropriate qualifications recognised by the Accredited Training Organisation.  Instructors for Module 4C should hold an appropriate IALA recognised VTS qualification.  See Part C 4.1 for further guidance.</w:t>
      </w:r>
    </w:p>
    <w:p w14:paraId="6D8A19A8" w14:textId="77777777" w:rsidR="00A457E6" w:rsidRPr="00DB5CEB" w:rsidRDefault="00A457E6" w:rsidP="00DB7AD1">
      <w:pPr>
        <w:pStyle w:val="Heading1"/>
      </w:pPr>
      <w:bookmarkStart w:id="186" w:name="_Toc442608061"/>
      <w:bookmarkStart w:id="187" w:name="_Toc471895779"/>
      <w:r w:rsidRPr="00DB5CEB">
        <w:t>SUBJECT FRAMEWORK</w:t>
      </w:r>
      <w:bookmarkEnd w:id="186"/>
      <w:bookmarkEnd w:id="187"/>
    </w:p>
    <w:p w14:paraId="66072CE1" w14:textId="77777777" w:rsidR="00A457E6" w:rsidRPr="00DB5CEB" w:rsidRDefault="00A457E6" w:rsidP="00A457E6">
      <w:pPr>
        <w:pStyle w:val="Heading1separatationline"/>
      </w:pPr>
    </w:p>
    <w:p w14:paraId="3C518E7A" w14:textId="77777777" w:rsidR="00A457E6" w:rsidRPr="00DB5CEB" w:rsidRDefault="00A457E6" w:rsidP="00DB7AD1">
      <w:pPr>
        <w:pStyle w:val="Heading2"/>
        <w:rPr>
          <w:rFonts w:asciiTheme="minorHAnsi" w:hAnsiTheme="minorHAnsi"/>
          <w:szCs w:val="22"/>
        </w:rPr>
      </w:pPr>
      <w:bookmarkStart w:id="188" w:name="_Toc442608062"/>
      <w:bookmarkStart w:id="189" w:name="_Toc471895780"/>
      <w:r w:rsidRPr="00DB5CEB">
        <w:t>Sco</w:t>
      </w:r>
      <w:r w:rsidRPr="00DB5CEB">
        <w:rPr>
          <w:rFonts w:asciiTheme="minorHAnsi" w:hAnsiTheme="minorHAnsi"/>
          <w:szCs w:val="22"/>
        </w:rPr>
        <w:t>pe</w:t>
      </w:r>
      <w:bookmarkEnd w:id="188"/>
      <w:bookmarkEnd w:id="189"/>
    </w:p>
    <w:p w14:paraId="1FD3B6E3" w14:textId="77777777" w:rsidR="00A457E6" w:rsidRPr="00DB5CEB" w:rsidRDefault="00A457E6" w:rsidP="00A457E6">
      <w:pPr>
        <w:pStyle w:val="Heading2separationline"/>
      </w:pPr>
    </w:p>
    <w:p w14:paraId="181BF0C5" w14:textId="77777777" w:rsidR="00A457E6" w:rsidRPr="00DB5CEB" w:rsidRDefault="00A457E6" w:rsidP="00A457E6">
      <w:pPr>
        <w:pStyle w:val="BodyText"/>
      </w:pPr>
      <w:r w:rsidRPr="00DB5CEB">
        <w:t xml:space="preserve">The syllabus for Module 4A requires participants to gain the appropriate level of competence in theoretical and practical factors affecting the effective operation of traditional short-range visual AtoN.  The syllabus for Module 4B requires participants to gain a similar level of competence in the effective operation or use of radio AtoN. </w:t>
      </w:r>
      <w:r w:rsidR="001A7AE2">
        <w:t xml:space="preserve"> </w:t>
      </w:r>
      <w:r w:rsidRPr="00DB5CEB">
        <w:t xml:space="preserve">The syllabus for Module 4C requires participants to acquire a basic understanding of the function of VTS in the provision of an AtoN service, particularly in areas where the routeing of vessels is subject to positive control. </w:t>
      </w:r>
      <w:r w:rsidR="001A7AE2">
        <w:t xml:space="preserve"> </w:t>
      </w:r>
      <w:r w:rsidRPr="00DB5CEB">
        <w:t>The syllabus for Module 4D requires participants to gain the appropriate level of competency in three unrelated but important subject areas: the use of sound signals; the value of real-time tide gauges and how structures are affected by external elements.  Module 4D then focuses on the concepts behind e-Navigation and how AIS and real-time monitoring of AtoN form vital elements of this over-arching concept.</w:t>
      </w:r>
    </w:p>
    <w:p w14:paraId="02F061EE" w14:textId="77777777" w:rsidR="00A457E6" w:rsidRPr="00DB5CEB" w:rsidRDefault="00A457E6" w:rsidP="00DB7AD1">
      <w:pPr>
        <w:pStyle w:val="Heading2"/>
      </w:pPr>
      <w:bookmarkStart w:id="190" w:name="_Toc442608063"/>
      <w:bookmarkStart w:id="191" w:name="_Toc471895781"/>
      <w:r w:rsidRPr="00DB5CEB">
        <w:t>Aims</w:t>
      </w:r>
      <w:bookmarkEnd w:id="190"/>
      <w:bookmarkEnd w:id="191"/>
    </w:p>
    <w:p w14:paraId="5AE988F4" w14:textId="77777777" w:rsidR="00A457E6" w:rsidRPr="00DB5CEB" w:rsidRDefault="00A457E6" w:rsidP="00A457E6">
      <w:pPr>
        <w:pStyle w:val="Heading2separationline"/>
      </w:pPr>
    </w:p>
    <w:p w14:paraId="4C37D9E6" w14:textId="77777777" w:rsidR="00A457E6" w:rsidRPr="00DB5CEB" w:rsidRDefault="00A457E6" w:rsidP="00A457E6">
      <w:pPr>
        <w:pStyle w:val="BodyText"/>
      </w:pPr>
      <w:r w:rsidRPr="00DB5CEB">
        <w:t>On successful completion of Module 4A and 4B, participants will demonstrate the ability to apply both theoretical and practical principles effecting the safe and efficient operation of both visual and radio aids to navigation to the effective management of AtoN service provision.</w:t>
      </w:r>
    </w:p>
    <w:p w14:paraId="15AF348F" w14:textId="77777777" w:rsidR="00A457E6" w:rsidRPr="00DB5CEB" w:rsidRDefault="00A457E6" w:rsidP="00A457E6">
      <w:pPr>
        <w:pStyle w:val="BodyText"/>
      </w:pPr>
      <w:r w:rsidRPr="00DB5CEB">
        <w:lastRenderedPageBreak/>
        <w:t>On successful completion of Module 4C, participants will be able to demonstrate a basic understanding of the function of VTS as a vital service to safe navigation, commercial efficiency and the protection of the marine and coastal environment.</w:t>
      </w:r>
    </w:p>
    <w:p w14:paraId="7D8009EB" w14:textId="77777777" w:rsidR="00A457E6" w:rsidRPr="00DB5CEB" w:rsidRDefault="00A457E6" w:rsidP="00A457E6">
      <w:pPr>
        <w:pStyle w:val="BodyText"/>
      </w:pPr>
      <w:r w:rsidRPr="00DB5CEB">
        <w:t>On successful completion of Module 4D, participants will demonstrate a satisfactory understanding of the e-Navigation concept and the operation of AIS and remote monitoring as key elements of e-Navigation.  Participants will also demonstrate how the use of sound signals; real time tide and the protection and preservation of structures could assist in the effective delivery of AtoN service provision.</w:t>
      </w:r>
    </w:p>
    <w:p w14:paraId="34097083" w14:textId="77777777" w:rsidR="00A457E6" w:rsidRPr="00DB5CEB" w:rsidRDefault="00A457E6" w:rsidP="00A457E6">
      <w:pPr>
        <w:pStyle w:val="BodyText"/>
      </w:pPr>
    </w:p>
    <w:p w14:paraId="692E1A0B" w14:textId="77777777" w:rsidR="00A457E6" w:rsidRPr="00DB5CEB" w:rsidRDefault="00A457E6" w:rsidP="00A457E6">
      <w:pPr>
        <w:pStyle w:val="BodyText"/>
        <w:sectPr w:rsidR="00A457E6" w:rsidRPr="00DB5CEB" w:rsidSect="003313C9">
          <w:headerReference w:type="even" r:id="rId37"/>
          <w:headerReference w:type="default" r:id="rId38"/>
          <w:footerReference w:type="default" r:id="rId39"/>
          <w:headerReference w:type="first" r:id="rId40"/>
          <w:pgSz w:w="11906" w:h="16838" w:code="9"/>
          <w:pgMar w:top="1134" w:right="1134" w:bottom="1134" w:left="1134" w:header="850" w:footer="850" w:gutter="0"/>
          <w:cols w:space="708"/>
          <w:docGrid w:linePitch="360"/>
        </w:sectPr>
      </w:pPr>
    </w:p>
    <w:p w14:paraId="28AA0AA3" w14:textId="77777777" w:rsidR="00A457E6" w:rsidRPr="00DB5CEB" w:rsidRDefault="00A457E6" w:rsidP="00DB7AD1">
      <w:pPr>
        <w:pStyle w:val="Heading1"/>
      </w:pPr>
      <w:bookmarkStart w:id="192" w:name="_Toc442608064"/>
      <w:bookmarkStart w:id="193" w:name="_Toc471895782"/>
      <w:r w:rsidRPr="00DB5CEB">
        <w:lastRenderedPageBreak/>
        <w:t>DETAILED TEACHING SYLLABUS FOR MODULES 4A; 4B – TECHNICAL FUNCTIONS – VISUAL and RADIO AIDS TO NAVIGATION</w:t>
      </w:r>
      <w:bookmarkEnd w:id="192"/>
      <w:bookmarkEnd w:id="193"/>
    </w:p>
    <w:p w14:paraId="1E66E59C" w14:textId="77777777" w:rsidR="00A457E6" w:rsidRPr="00DB5CEB" w:rsidRDefault="00A457E6" w:rsidP="00DB7AD1">
      <w:pPr>
        <w:pStyle w:val="Headingseparationline-landscape"/>
      </w:pPr>
    </w:p>
    <w:p w14:paraId="6C8355B4" w14:textId="77777777" w:rsidR="00A457E6" w:rsidRPr="00DB5CEB" w:rsidRDefault="00A457E6" w:rsidP="00A457E6">
      <w:pPr>
        <w:pStyle w:val="Tablecaption"/>
      </w:pPr>
      <w:bookmarkStart w:id="194" w:name="_Toc434431732"/>
      <w:bookmarkStart w:id="195" w:name="_Toc442347379"/>
      <w:bookmarkStart w:id="196" w:name="_Toc471895800"/>
      <w:r w:rsidRPr="00DB5CEB">
        <w:t>Detailed Teaching Syllabus for Module 4A</w:t>
      </w:r>
      <w:bookmarkEnd w:id="194"/>
      <w:bookmarkEnd w:id="195"/>
      <w:bookmarkEnd w:id="196"/>
    </w:p>
    <w:tbl>
      <w:tblPr>
        <w:tblStyle w:val="TableGrid"/>
        <w:tblW w:w="15163" w:type="dxa"/>
        <w:jc w:val="center"/>
        <w:tblLook w:val="04A0" w:firstRow="1" w:lastRow="0" w:firstColumn="1" w:lastColumn="0" w:noHBand="0" w:noVBand="1"/>
      </w:tblPr>
      <w:tblGrid>
        <w:gridCol w:w="665"/>
        <w:gridCol w:w="997"/>
        <w:gridCol w:w="1045"/>
        <w:gridCol w:w="5025"/>
        <w:gridCol w:w="587"/>
        <w:gridCol w:w="3110"/>
        <w:gridCol w:w="3089"/>
        <w:gridCol w:w="645"/>
      </w:tblGrid>
      <w:tr w:rsidR="00E37B47" w:rsidRPr="00DB5CEB" w14:paraId="0CB74FFB" w14:textId="77777777" w:rsidTr="00016B42">
        <w:trPr>
          <w:cantSplit/>
          <w:trHeight w:val="1330"/>
          <w:tblHeader/>
          <w:jc w:val="center"/>
        </w:trPr>
        <w:tc>
          <w:tcPr>
            <w:tcW w:w="665" w:type="dxa"/>
            <w:textDirection w:val="btLr"/>
          </w:tcPr>
          <w:p w14:paraId="057BD7E6" w14:textId="77777777" w:rsidR="00E37B47" w:rsidRPr="00DB5CEB" w:rsidRDefault="00E37B47" w:rsidP="00E37B47">
            <w:pPr>
              <w:pStyle w:val="Tableheading"/>
              <w:rPr>
                <w:lang w:val="en-GB"/>
              </w:rPr>
            </w:pPr>
            <w:r w:rsidRPr="00DB5CEB">
              <w:rPr>
                <w:lang w:val="en-GB"/>
              </w:rPr>
              <w:t>Module</w:t>
            </w:r>
          </w:p>
        </w:tc>
        <w:tc>
          <w:tcPr>
            <w:tcW w:w="997" w:type="dxa"/>
            <w:textDirection w:val="btLr"/>
          </w:tcPr>
          <w:p w14:paraId="7B164F9E" w14:textId="77777777" w:rsidR="00E37B47" w:rsidRPr="00DB5CEB" w:rsidRDefault="00E37B47" w:rsidP="00E37B47">
            <w:pPr>
              <w:pStyle w:val="Tableheading"/>
              <w:rPr>
                <w:lang w:val="en-GB"/>
              </w:rPr>
            </w:pPr>
            <w:r w:rsidRPr="00DB5CEB">
              <w:rPr>
                <w:lang w:val="en-GB"/>
              </w:rPr>
              <w:t>Element</w:t>
            </w:r>
          </w:p>
        </w:tc>
        <w:tc>
          <w:tcPr>
            <w:tcW w:w="1045" w:type="dxa"/>
            <w:textDirection w:val="btLr"/>
          </w:tcPr>
          <w:p w14:paraId="21F96207" w14:textId="77777777" w:rsidR="00E37B47" w:rsidRPr="00DB5CEB" w:rsidRDefault="00E37B47" w:rsidP="00E37B47">
            <w:pPr>
              <w:pStyle w:val="Tableheading"/>
              <w:rPr>
                <w:lang w:val="en-GB"/>
              </w:rPr>
            </w:pPr>
            <w:r w:rsidRPr="00DB5CEB">
              <w:rPr>
                <w:lang w:val="en-GB"/>
              </w:rPr>
              <w:t>Sub-element</w:t>
            </w:r>
          </w:p>
        </w:tc>
        <w:tc>
          <w:tcPr>
            <w:tcW w:w="5025" w:type="dxa"/>
          </w:tcPr>
          <w:p w14:paraId="7732634F" w14:textId="77777777" w:rsidR="00E37B47" w:rsidRPr="00DB5CEB" w:rsidRDefault="00E37B47" w:rsidP="00E37B47">
            <w:pPr>
              <w:pStyle w:val="Tableheading"/>
              <w:rPr>
                <w:lang w:val="en-GB"/>
              </w:rPr>
            </w:pPr>
            <w:r w:rsidRPr="00DB5CEB">
              <w:rPr>
                <w:lang w:val="en-GB"/>
              </w:rPr>
              <w:t>Subject</w:t>
            </w:r>
          </w:p>
        </w:tc>
        <w:tc>
          <w:tcPr>
            <w:tcW w:w="587" w:type="dxa"/>
            <w:textDirection w:val="btLr"/>
          </w:tcPr>
          <w:p w14:paraId="6318B373" w14:textId="77777777" w:rsidR="00E37B47" w:rsidRPr="00DB5CEB" w:rsidRDefault="00E37B47" w:rsidP="00E37B47">
            <w:pPr>
              <w:pStyle w:val="Tableheading"/>
              <w:rPr>
                <w:lang w:val="en-GB"/>
              </w:rPr>
            </w:pPr>
            <w:r w:rsidRPr="00DB5CEB">
              <w:rPr>
                <w:lang w:val="en-GB"/>
              </w:rPr>
              <w:t>Level of Competence</w:t>
            </w:r>
          </w:p>
        </w:tc>
        <w:tc>
          <w:tcPr>
            <w:tcW w:w="3110" w:type="dxa"/>
          </w:tcPr>
          <w:p w14:paraId="45A93664" w14:textId="77777777" w:rsidR="00E37B47" w:rsidRPr="00DB5CEB" w:rsidRDefault="00E37B47" w:rsidP="00E37B47">
            <w:pPr>
              <w:pStyle w:val="Tableheading"/>
              <w:rPr>
                <w:lang w:val="en-GB"/>
              </w:rPr>
            </w:pPr>
            <w:r w:rsidRPr="00DB5CEB">
              <w:rPr>
                <w:lang w:val="en-GB"/>
              </w:rPr>
              <w:t>Recommended training aids; exercises and external visits</w:t>
            </w:r>
          </w:p>
        </w:tc>
        <w:tc>
          <w:tcPr>
            <w:tcW w:w="3089" w:type="dxa"/>
          </w:tcPr>
          <w:p w14:paraId="07987E96" w14:textId="77777777" w:rsidR="00E37B47" w:rsidRPr="00DB5CEB" w:rsidRDefault="00E37B47" w:rsidP="00E37B47">
            <w:pPr>
              <w:pStyle w:val="Tableheading"/>
              <w:rPr>
                <w:lang w:val="en-GB"/>
              </w:rPr>
            </w:pPr>
            <w:r w:rsidRPr="00DB5CEB">
              <w:rPr>
                <w:lang w:val="en-GB"/>
              </w:rPr>
              <w:t>References</w:t>
            </w:r>
          </w:p>
          <w:p w14:paraId="003CF552" w14:textId="77777777" w:rsidR="00E37B47" w:rsidRPr="00DB5CEB" w:rsidRDefault="00E37B47" w:rsidP="00E37B47">
            <w:pPr>
              <w:pStyle w:val="Tableheading"/>
              <w:rPr>
                <w:lang w:val="en-GB"/>
              </w:rPr>
            </w:pPr>
          </w:p>
          <w:p w14:paraId="3D9C0070" w14:textId="77777777" w:rsidR="00E37B47" w:rsidRPr="00DB5CEB" w:rsidRDefault="00E37B47" w:rsidP="00E37B47">
            <w:pPr>
              <w:pStyle w:val="Tableheading"/>
              <w:rPr>
                <w:lang w:val="en-GB"/>
              </w:rPr>
            </w:pPr>
            <w:r w:rsidRPr="00DB5CEB">
              <w:rPr>
                <w:lang w:val="en-GB"/>
              </w:rPr>
              <w:t>Rec = Recommendation</w:t>
            </w:r>
          </w:p>
          <w:p w14:paraId="24C9A4A1" w14:textId="77777777" w:rsidR="00E37B47" w:rsidRPr="00DB5CEB" w:rsidRDefault="00E37B47" w:rsidP="00E37B47">
            <w:pPr>
              <w:pStyle w:val="Tableheading"/>
              <w:rPr>
                <w:lang w:val="en-GB"/>
              </w:rPr>
            </w:pPr>
            <w:r w:rsidRPr="00DB5CEB">
              <w:rPr>
                <w:lang w:val="en-GB"/>
              </w:rPr>
              <w:t>GL = Guideline</w:t>
            </w:r>
          </w:p>
        </w:tc>
        <w:tc>
          <w:tcPr>
            <w:tcW w:w="645" w:type="dxa"/>
            <w:textDirection w:val="btLr"/>
          </w:tcPr>
          <w:p w14:paraId="66BD717A" w14:textId="77777777" w:rsidR="00E37B47" w:rsidRPr="00DB5CEB" w:rsidRDefault="00E37B47" w:rsidP="00E37B47">
            <w:pPr>
              <w:pStyle w:val="Tableheading"/>
              <w:rPr>
                <w:lang w:val="en-GB"/>
              </w:rPr>
            </w:pPr>
            <w:r w:rsidRPr="00DB5CEB">
              <w:rPr>
                <w:lang w:val="en-GB"/>
              </w:rPr>
              <w:t>Lecture No.</w:t>
            </w:r>
          </w:p>
        </w:tc>
      </w:tr>
      <w:tr w:rsidR="00E37B47" w:rsidRPr="00DB5CEB" w14:paraId="0522071C" w14:textId="77777777" w:rsidTr="00016B42">
        <w:trPr>
          <w:trHeight w:val="70"/>
          <w:jc w:val="center"/>
        </w:trPr>
        <w:tc>
          <w:tcPr>
            <w:tcW w:w="665" w:type="dxa"/>
          </w:tcPr>
          <w:p w14:paraId="6F8410EB" w14:textId="77777777" w:rsidR="00E37B47" w:rsidRPr="00DB5CEB" w:rsidRDefault="00E37B47" w:rsidP="00E37B47">
            <w:pPr>
              <w:pStyle w:val="Tabletext"/>
              <w:rPr>
                <w:b/>
              </w:rPr>
            </w:pPr>
            <w:r w:rsidRPr="00DB5CEB">
              <w:rPr>
                <w:b/>
              </w:rPr>
              <w:t>4A</w:t>
            </w:r>
          </w:p>
        </w:tc>
        <w:tc>
          <w:tcPr>
            <w:tcW w:w="997" w:type="dxa"/>
            <w:shd w:val="clear" w:color="auto" w:fill="94D9D5"/>
          </w:tcPr>
          <w:p w14:paraId="388A052D" w14:textId="77777777" w:rsidR="00E37B47" w:rsidRPr="00DB5CEB" w:rsidRDefault="00E37B47" w:rsidP="00E37B47">
            <w:pPr>
              <w:pStyle w:val="Tabletext"/>
              <w:rPr>
                <w:b/>
              </w:rPr>
            </w:pPr>
          </w:p>
        </w:tc>
        <w:tc>
          <w:tcPr>
            <w:tcW w:w="1045" w:type="dxa"/>
            <w:vMerge w:val="restart"/>
            <w:shd w:val="clear" w:color="auto" w:fill="94D9D5"/>
          </w:tcPr>
          <w:p w14:paraId="21F5684A" w14:textId="77777777" w:rsidR="00E37B47" w:rsidRPr="00DB5CEB" w:rsidRDefault="00E37B47" w:rsidP="00E37B47">
            <w:pPr>
              <w:pStyle w:val="Tabletext"/>
              <w:rPr>
                <w:b/>
              </w:rPr>
            </w:pPr>
          </w:p>
        </w:tc>
        <w:tc>
          <w:tcPr>
            <w:tcW w:w="5025" w:type="dxa"/>
          </w:tcPr>
          <w:p w14:paraId="5EAEA9A9" w14:textId="77777777" w:rsidR="00E37B47" w:rsidRPr="00DB5CEB" w:rsidRDefault="00E37B47" w:rsidP="00E37B47">
            <w:pPr>
              <w:pStyle w:val="Tabletext"/>
              <w:rPr>
                <w:b/>
              </w:rPr>
            </w:pPr>
            <w:r w:rsidRPr="00DB5CEB">
              <w:rPr>
                <w:b/>
              </w:rPr>
              <w:t>TECHNICAL FUNCTIONS – VISUAL AtoN</w:t>
            </w:r>
          </w:p>
        </w:tc>
        <w:tc>
          <w:tcPr>
            <w:tcW w:w="7431" w:type="dxa"/>
            <w:gridSpan w:val="4"/>
            <w:vMerge w:val="restart"/>
            <w:shd w:val="clear" w:color="auto" w:fill="94D9D5"/>
          </w:tcPr>
          <w:p w14:paraId="6DAF9CDF" w14:textId="77777777" w:rsidR="00E37B47" w:rsidRPr="00DB5CEB" w:rsidRDefault="00E37B47" w:rsidP="00E37B47">
            <w:pPr>
              <w:pStyle w:val="Tabletext"/>
              <w:rPr>
                <w:b/>
              </w:rPr>
            </w:pPr>
          </w:p>
        </w:tc>
      </w:tr>
      <w:tr w:rsidR="00E37B47" w:rsidRPr="00DB5CEB" w14:paraId="6429B269" w14:textId="77777777" w:rsidTr="00016B42">
        <w:trPr>
          <w:jc w:val="center"/>
        </w:trPr>
        <w:tc>
          <w:tcPr>
            <w:tcW w:w="665" w:type="dxa"/>
          </w:tcPr>
          <w:p w14:paraId="05776676" w14:textId="77777777" w:rsidR="00E37B47" w:rsidRPr="00DB5CEB" w:rsidRDefault="00E37B47" w:rsidP="00E37B47">
            <w:pPr>
              <w:pStyle w:val="Tabletext"/>
              <w:rPr>
                <w:b/>
              </w:rPr>
            </w:pPr>
          </w:p>
        </w:tc>
        <w:tc>
          <w:tcPr>
            <w:tcW w:w="997" w:type="dxa"/>
          </w:tcPr>
          <w:p w14:paraId="50A27390" w14:textId="77777777" w:rsidR="00E37B47" w:rsidRPr="00DB5CEB" w:rsidRDefault="00E37B47" w:rsidP="00E37B47">
            <w:pPr>
              <w:pStyle w:val="Tabletext"/>
              <w:rPr>
                <w:b/>
              </w:rPr>
            </w:pPr>
            <w:r w:rsidRPr="00DB5CEB">
              <w:rPr>
                <w:b/>
              </w:rPr>
              <w:t>4a.1</w:t>
            </w:r>
          </w:p>
        </w:tc>
        <w:tc>
          <w:tcPr>
            <w:tcW w:w="1045" w:type="dxa"/>
            <w:vMerge/>
            <w:shd w:val="clear" w:color="auto" w:fill="94D9D5"/>
          </w:tcPr>
          <w:p w14:paraId="03384C15" w14:textId="77777777" w:rsidR="00E37B47" w:rsidRPr="00DB5CEB" w:rsidRDefault="00E37B47" w:rsidP="00E37B47">
            <w:pPr>
              <w:pStyle w:val="Tabletext"/>
              <w:rPr>
                <w:b/>
              </w:rPr>
            </w:pPr>
          </w:p>
        </w:tc>
        <w:tc>
          <w:tcPr>
            <w:tcW w:w="5025" w:type="dxa"/>
          </w:tcPr>
          <w:p w14:paraId="21CB8345" w14:textId="77777777" w:rsidR="00E37B47" w:rsidRPr="00DB5CEB" w:rsidRDefault="00E37B47" w:rsidP="00E37B47">
            <w:pPr>
              <w:pStyle w:val="Tabletext"/>
              <w:rPr>
                <w:b/>
              </w:rPr>
            </w:pPr>
            <w:r w:rsidRPr="00DB5CEB">
              <w:rPr>
                <w:b/>
              </w:rPr>
              <w:t>Visual AtoN – General Functions</w:t>
            </w:r>
          </w:p>
        </w:tc>
        <w:tc>
          <w:tcPr>
            <w:tcW w:w="7431" w:type="dxa"/>
            <w:gridSpan w:val="4"/>
            <w:vMerge/>
            <w:shd w:val="clear" w:color="auto" w:fill="94D9D5"/>
          </w:tcPr>
          <w:p w14:paraId="1777A60B" w14:textId="77777777" w:rsidR="00E37B47" w:rsidRPr="00DB5CEB" w:rsidRDefault="00E37B47" w:rsidP="00E37B47">
            <w:pPr>
              <w:pStyle w:val="Tabletext"/>
              <w:rPr>
                <w:b/>
              </w:rPr>
            </w:pPr>
          </w:p>
        </w:tc>
      </w:tr>
      <w:tr w:rsidR="00541600" w:rsidRPr="00DB5CEB" w14:paraId="19625E42" w14:textId="77777777" w:rsidTr="00016B42">
        <w:trPr>
          <w:jc w:val="center"/>
        </w:trPr>
        <w:tc>
          <w:tcPr>
            <w:tcW w:w="665" w:type="dxa"/>
          </w:tcPr>
          <w:p w14:paraId="2EAE4BC0" w14:textId="77777777" w:rsidR="00541600" w:rsidRPr="00DB5CEB" w:rsidRDefault="00541600" w:rsidP="00E37B47">
            <w:pPr>
              <w:pStyle w:val="Tabletext"/>
            </w:pPr>
          </w:p>
        </w:tc>
        <w:tc>
          <w:tcPr>
            <w:tcW w:w="997" w:type="dxa"/>
          </w:tcPr>
          <w:p w14:paraId="6F9CC3E9" w14:textId="77777777" w:rsidR="00541600" w:rsidRPr="00DB5CEB" w:rsidRDefault="00541600" w:rsidP="00E37B47">
            <w:pPr>
              <w:pStyle w:val="Tabletext"/>
            </w:pPr>
          </w:p>
        </w:tc>
        <w:tc>
          <w:tcPr>
            <w:tcW w:w="1045" w:type="dxa"/>
          </w:tcPr>
          <w:p w14:paraId="6C14C691" w14:textId="77777777" w:rsidR="00541600" w:rsidRPr="00DB5CEB" w:rsidRDefault="00541600" w:rsidP="00E37B47">
            <w:pPr>
              <w:pStyle w:val="Tabletext"/>
            </w:pPr>
            <w:r w:rsidRPr="00DB5CEB">
              <w:t>4a.1.1</w:t>
            </w:r>
          </w:p>
        </w:tc>
        <w:tc>
          <w:tcPr>
            <w:tcW w:w="5025" w:type="dxa"/>
          </w:tcPr>
          <w:p w14:paraId="74128B81" w14:textId="77777777" w:rsidR="00541600" w:rsidRPr="00DB5CEB" w:rsidRDefault="00541600" w:rsidP="00E37B47">
            <w:pPr>
              <w:pStyle w:val="Tabletext"/>
            </w:pPr>
            <w:r w:rsidRPr="00DB5CEB">
              <w:t>Descriptions, definitions and distinguishing features</w:t>
            </w:r>
          </w:p>
        </w:tc>
        <w:tc>
          <w:tcPr>
            <w:tcW w:w="587" w:type="dxa"/>
          </w:tcPr>
          <w:p w14:paraId="067EC42F" w14:textId="77777777" w:rsidR="00541600" w:rsidRPr="00DB5CEB" w:rsidRDefault="00541600" w:rsidP="00E37B47">
            <w:pPr>
              <w:pStyle w:val="Tabletext"/>
            </w:pPr>
            <w:r w:rsidRPr="00DB5CEB">
              <w:t>3</w:t>
            </w:r>
          </w:p>
        </w:tc>
        <w:tc>
          <w:tcPr>
            <w:tcW w:w="3110" w:type="dxa"/>
            <w:vMerge w:val="restart"/>
          </w:tcPr>
          <w:p w14:paraId="4838FD57" w14:textId="77777777" w:rsidR="00541600" w:rsidRPr="00DB5CEB" w:rsidRDefault="00541600" w:rsidP="00E37B47">
            <w:pPr>
              <w:pStyle w:val="Tabletext"/>
            </w:pPr>
          </w:p>
        </w:tc>
        <w:tc>
          <w:tcPr>
            <w:tcW w:w="3089" w:type="dxa"/>
            <w:vMerge w:val="restart"/>
          </w:tcPr>
          <w:p w14:paraId="4D5BCA45" w14:textId="77777777" w:rsidR="00541600" w:rsidRPr="00DB5CEB" w:rsidRDefault="00541600" w:rsidP="00E37B47">
            <w:pPr>
              <w:pStyle w:val="Tabletext"/>
            </w:pPr>
            <w:r w:rsidRPr="00DB5CEB">
              <w:t>NAVGUIDE 3.1</w:t>
            </w:r>
          </w:p>
          <w:p w14:paraId="556BA6D6" w14:textId="77777777" w:rsidR="00541600" w:rsidRPr="00DB5CEB" w:rsidRDefault="00541600" w:rsidP="00E37B47">
            <w:pPr>
              <w:pStyle w:val="Tabletext"/>
            </w:pPr>
            <w:r w:rsidRPr="00DB5CEB">
              <w:t>IALA Rec O-130; E-106; E-108</w:t>
            </w:r>
          </w:p>
          <w:p w14:paraId="1DEC3D8E" w14:textId="77777777" w:rsidR="00541600" w:rsidRPr="00DB5CEB" w:rsidRDefault="00541600" w:rsidP="00E37B47">
            <w:pPr>
              <w:pStyle w:val="Tabletext"/>
            </w:pPr>
            <w:r w:rsidRPr="00DB5CEB">
              <w:t>IALA Rec E-200-3</w:t>
            </w:r>
          </w:p>
          <w:p w14:paraId="0B0233F3" w14:textId="77777777" w:rsidR="00541600" w:rsidRPr="00DB5CEB" w:rsidRDefault="00541600" w:rsidP="00E37B47">
            <w:pPr>
              <w:pStyle w:val="Tabletext"/>
            </w:pPr>
            <w:r w:rsidRPr="00DB5CEB">
              <w:t>IALA GL 1035</w:t>
            </w:r>
          </w:p>
        </w:tc>
        <w:tc>
          <w:tcPr>
            <w:tcW w:w="645" w:type="dxa"/>
          </w:tcPr>
          <w:p w14:paraId="6E8FB011" w14:textId="77777777" w:rsidR="00541600" w:rsidRPr="00DB5CEB" w:rsidRDefault="00541600" w:rsidP="00E37B47">
            <w:pPr>
              <w:pStyle w:val="Tabletext"/>
            </w:pPr>
            <w:r w:rsidRPr="00DB5CEB">
              <w:t>27</w:t>
            </w:r>
          </w:p>
        </w:tc>
      </w:tr>
      <w:tr w:rsidR="00541600" w:rsidRPr="00DB5CEB" w14:paraId="4B46C1F7" w14:textId="77777777" w:rsidTr="00016B42">
        <w:trPr>
          <w:trHeight w:val="115"/>
          <w:jc w:val="center"/>
        </w:trPr>
        <w:tc>
          <w:tcPr>
            <w:tcW w:w="665" w:type="dxa"/>
          </w:tcPr>
          <w:p w14:paraId="6DC6DAF9" w14:textId="77777777" w:rsidR="00541600" w:rsidRPr="00DB5CEB" w:rsidRDefault="00541600" w:rsidP="00E37B47">
            <w:pPr>
              <w:pStyle w:val="Tabletext"/>
            </w:pPr>
          </w:p>
        </w:tc>
        <w:tc>
          <w:tcPr>
            <w:tcW w:w="997" w:type="dxa"/>
          </w:tcPr>
          <w:p w14:paraId="00CB69DD" w14:textId="77777777" w:rsidR="00541600" w:rsidRPr="00DB5CEB" w:rsidRDefault="00541600" w:rsidP="00E37B47">
            <w:pPr>
              <w:pStyle w:val="Tabletext"/>
            </w:pPr>
          </w:p>
        </w:tc>
        <w:tc>
          <w:tcPr>
            <w:tcW w:w="1045" w:type="dxa"/>
          </w:tcPr>
          <w:p w14:paraId="16A8E9E0" w14:textId="77777777" w:rsidR="00541600" w:rsidRPr="00DB5CEB" w:rsidRDefault="00541600" w:rsidP="00E37B47">
            <w:pPr>
              <w:pStyle w:val="Tabletext"/>
            </w:pPr>
            <w:r w:rsidRPr="00DB5CEB">
              <w:t>4a.1.2</w:t>
            </w:r>
          </w:p>
        </w:tc>
        <w:tc>
          <w:tcPr>
            <w:tcW w:w="5025" w:type="dxa"/>
          </w:tcPr>
          <w:p w14:paraId="6920FEC1" w14:textId="77777777" w:rsidR="00541600" w:rsidRPr="00DB5CEB" w:rsidRDefault="00541600" w:rsidP="00E37B47">
            <w:pPr>
              <w:pStyle w:val="Tabletext"/>
            </w:pPr>
            <w:r w:rsidRPr="00DB5CEB">
              <w:t>Signal colours</w:t>
            </w:r>
          </w:p>
        </w:tc>
        <w:tc>
          <w:tcPr>
            <w:tcW w:w="587" w:type="dxa"/>
          </w:tcPr>
          <w:p w14:paraId="31DA294A" w14:textId="77777777" w:rsidR="00541600" w:rsidRPr="00DB5CEB" w:rsidRDefault="00541600" w:rsidP="00E37B47">
            <w:pPr>
              <w:pStyle w:val="Tabletext"/>
            </w:pPr>
            <w:r w:rsidRPr="00DB5CEB">
              <w:t>2</w:t>
            </w:r>
          </w:p>
        </w:tc>
        <w:tc>
          <w:tcPr>
            <w:tcW w:w="3110" w:type="dxa"/>
            <w:vMerge/>
          </w:tcPr>
          <w:p w14:paraId="196EBEB9" w14:textId="77777777" w:rsidR="00541600" w:rsidRPr="00DB5CEB" w:rsidRDefault="00541600" w:rsidP="00E37B47">
            <w:pPr>
              <w:pStyle w:val="Tabletext"/>
            </w:pPr>
          </w:p>
        </w:tc>
        <w:tc>
          <w:tcPr>
            <w:tcW w:w="3089" w:type="dxa"/>
            <w:vMerge/>
          </w:tcPr>
          <w:p w14:paraId="48977395" w14:textId="77777777" w:rsidR="00541600" w:rsidRPr="00DB5CEB" w:rsidRDefault="00541600" w:rsidP="00E37B47">
            <w:pPr>
              <w:pStyle w:val="Tabletext"/>
            </w:pPr>
          </w:p>
        </w:tc>
        <w:tc>
          <w:tcPr>
            <w:tcW w:w="645" w:type="dxa"/>
          </w:tcPr>
          <w:p w14:paraId="7539F3B1" w14:textId="77777777" w:rsidR="00541600" w:rsidRPr="00DB5CEB" w:rsidRDefault="00541600" w:rsidP="00E37B47">
            <w:pPr>
              <w:pStyle w:val="Tabletext"/>
            </w:pPr>
            <w:r w:rsidRPr="005E129F">
              <w:t>27</w:t>
            </w:r>
          </w:p>
        </w:tc>
      </w:tr>
      <w:tr w:rsidR="00541600" w:rsidRPr="00DB5CEB" w14:paraId="17F2ABEC" w14:textId="77777777" w:rsidTr="00016B42">
        <w:trPr>
          <w:jc w:val="center"/>
        </w:trPr>
        <w:tc>
          <w:tcPr>
            <w:tcW w:w="665" w:type="dxa"/>
          </w:tcPr>
          <w:p w14:paraId="748BF386" w14:textId="77777777" w:rsidR="00541600" w:rsidRPr="00DB5CEB" w:rsidRDefault="00541600" w:rsidP="00E37B47">
            <w:pPr>
              <w:pStyle w:val="Tabletext"/>
            </w:pPr>
          </w:p>
        </w:tc>
        <w:tc>
          <w:tcPr>
            <w:tcW w:w="997" w:type="dxa"/>
          </w:tcPr>
          <w:p w14:paraId="380A50DE" w14:textId="77777777" w:rsidR="00541600" w:rsidRPr="00DB5CEB" w:rsidRDefault="00541600" w:rsidP="00E37B47">
            <w:pPr>
              <w:pStyle w:val="Tabletext"/>
            </w:pPr>
          </w:p>
        </w:tc>
        <w:tc>
          <w:tcPr>
            <w:tcW w:w="1045" w:type="dxa"/>
            <w:shd w:val="clear" w:color="auto" w:fill="auto"/>
          </w:tcPr>
          <w:p w14:paraId="7ECD31C8" w14:textId="77777777" w:rsidR="00541600" w:rsidRPr="00DB5CEB" w:rsidRDefault="00541600" w:rsidP="00E37B47">
            <w:pPr>
              <w:pStyle w:val="Tabletext"/>
            </w:pPr>
            <w:r w:rsidRPr="00DB5CEB">
              <w:t>4a.1.3</w:t>
            </w:r>
          </w:p>
        </w:tc>
        <w:tc>
          <w:tcPr>
            <w:tcW w:w="5025" w:type="dxa"/>
          </w:tcPr>
          <w:p w14:paraId="20FBBD65" w14:textId="77777777" w:rsidR="00541600" w:rsidRPr="00DB5CEB" w:rsidRDefault="00541600" w:rsidP="00E37B47">
            <w:pPr>
              <w:pStyle w:val="Tabletext"/>
            </w:pPr>
            <w:r w:rsidRPr="00DB5CEB">
              <w:t>Meteorological visibility; transmissivity, refraction</w:t>
            </w:r>
          </w:p>
        </w:tc>
        <w:tc>
          <w:tcPr>
            <w:tcW w:w="587" w:type="dxa"/>
          </w:tcPr>
          <w:p w14:paraId="749D895B" w14:textId="77777777" w:rsidR="00541600" w:rsidRPr="00DB5CEB" w:rsidRDefault="00541600" w:rsidP="00E37B47">
            <w:pPr>
              <w:pStyle w:val="Tabletext"/>
            </w:pPr>
            <w:r w:rsidRPr="00DB5CEB">
              <w:t>3</w:t>
            </w:r>
          </w:p>
        </w:tc>
        <w:tc>
          <w:tcPr>
            <w:tcW w:w="3110" w:type="dxa"/>
            <w:vMerge/>
          </w:tcPr>
          <w:p w14:paraId="5AAB54B4" w14:textId="77777777" w:rsidR="00541600" w:rsidRPr="00DB5CEB" w:rsidRDefault="00541600" w:rsidP="00E37B47">
            <w:pPr>
              <w:pStyle w:val="Tabletext"/>
            </w:pPr>
          </w:p>
        </w:tc>
        <w:tc>
          <w:tcPr>
            <w:tcW w:w="3089" w:type="dxa"/>
            <w:vMerge/>
          </w:tcPr>
          <w:p w14:paraId="79DD65EA" w14:textId="77777777" w:rsidR="00541600" w:rsidRPr="00DB5CEB" w:rsidRDefault="00541600" w:rsidP="00E37B47">
            <w:pPr>
              <w:pStyle w:val="Tabletext"/>
            </w:pPr>
          </w:p>
        </w:tc>
        <w:tc>
          <w:tcPr>
            <w:tcW w:w="645" w:type="dxa"/>
          </w:tcPr>
          <w:p w14:paraId="3D9BAAC2" w14:textId="77777777" w:rsidR="00541600" w:rsidRPr="00DB5CEB" w:rsidRDefault="00541600" w:rsidP="00E37B47">
            <w:pPr>
              <w:pStyle w:val="Tabletext"/>
            </w:pPr>
            <w:r w:rsidRPr="005E129F">
              <w:t>27</w:t>
            </w:r>
          </w:p>
        </w:tc>
      </w:tr>
      <w:tr w:rsidR="00541600" w:rsidRPr="00DB5CEB" w14:paraId="457FD262" w14:textId="77777777" w:rsidTr="00016B42">
        <w:trPr>
          <w:jc w:val="center"/>
        </w:trPr>
        <w:tc>
          <w:tcPr>
            <w:tcW w:w="665" w:type="dxa"/>
          </w:tcPr>
          <w:p w14:paraId="53BA2F3C" w14:textId="77777777" w:rsidR="00541600" w:rsidRPr="00DB5CEB" w:rsidRDefault="00541600" w:rsidP="00E37B47">
            <w:pPr>
              <w:pStyle w:val="Tabletext"/>
            </w:pPr>
          </w:p>
        </w:tc>
        <w:tc>
          <w:tcPr>
            <w:tcW w:w="997" w:type="dxa"/>
          </w:tcPr>
          <w:p w14:paraId="28B2FAF9" w14:textId="77777777" w:rsidR="00541600" w:rsidRPr="00DB5CEB" w:rsidRDefault="00541600" w:rsidP="00E37B47">
            <w:pPr>
              <w:pStyle w:val="Tabletext"/>
            </w:pPr>
          </w:p>
        </w:tc>
        <w:tc>
          <w:tcPr>
            <w:tcW w:w="1045" w:type="dxa"/>
          </w:tcPr>
          <w:p w14:paraId="7552E4B1" w14:textId="77777777" w:rsidR="00541600" w:rsidRPr="00DB5CEB" w:rsidRDefault="00541600" w:rsidP="00E37B47">
            <w:pPr>
              <w:pStyle w:val="Tabletext"/>
            </w:pPr>
            <w:r w:rsidRPr="00DB5CEB">
              <w:t>4a.1.4</w:t>
            </w:r>
          </w:p>
        </w:tc>
        <w:tc>
          <w:tcPr>
            <w:tcW w:w="5025" w:type="dxa"/>
          </w:tcPr>
          <w:p w14:paraId="081C4A06" w14:textId="77777777" w:rsidR="00541600" w:rsidRPr="00DB5CEB" w:rsidRDefault="00541600" w:rsidP="00E37B47">
            <w:pPr>
              <w:pStyle w:val="Tabletext"/>
            </w:pPr>
            <w:r w:rsidRPr="00DB5CEB">
              <w:t>Contrast and use of binoculars</w:t>
            </w:r>
          </w:p>
        </w:tc>
        <w:tc>
          <w:tcPr>
            <w:tcW w:w="587" w:type="dxa"/>
          </w:tcPr>
          <w:p w14:paraId="40507510" w14:textId="77777777" w:rsidR="00541600" w:rsidRPr="00DB5CEB" w:rsidRDefault="00541600" w:rsidP="00E37B47">
            <w:pPr>
              <w:pStyle w:val="Tabletext"/>
            </w:pPr>
            <w:r>
              <w:t>3</w:t>
            </w:r>
          </w:p>
        </w:tc>
        <w:tc>
          <w:tcPr>
            <w:tcW w:w="3110" w:type="dxa"/>
            <w:vMerge/>
          </w:tcPr>
          <w:p w14:paraId="69A7B915" w14:textId="77777777" w:rsidR="00541600" w:rsidRPr="00DB5CEB" w:rsidRDefault="00541600" w:rsidP="00E37B47">
            <w:pPr>
              <w:pStyle w:val="Tabletext"/>
            </w:pPr>
          </w:p>
        </w:tc>
        <w:tc>
          <w:tcPr>
            <w:tcW w:w="3089" w:type="dxa"/>
            <w:vMerge/>
          </w:tcPr>
          <w:p w14:paraId="62744566" w14:textId="77777777" w:rsidR="00541600" w:rsidRPr="00DB5CEB" w:rsidRDefault="00541600" w:rsidP="00E37B47">
            <w:pPr>
              <w:pStyle w:val="Tabletext"/>
            </w:pPr>
          </w:p>
        </w:tc>
        <w:tc>
          <w:tcPr>
            <w:tcW w:w="645" w:type="dxa"/>
          </w:tcPr>
          <w:p w14:paraId="2197540A" w14:textId="77777777" w:rsidR="00541600" w:rsidRPr="00DB5CEB" w:rsidRDefault="00541600" w:rsidP="00E37B47">
            <w:pPr>
              <w:pStyle w:val="Tabletext"/>
            </w:pPr>
            <w:r w:rsidRPr="005E129F">
              <w:t>27</w:t>
            </w:r>
          </w:p>
        </w:tc>
      </w:tr>
      <w:tr w:rsidR="00541600" w:rsidRPr="00DB5CEB" w14:paraId="5FA75695" w14:textId="77777777" w:rsidTr="00016B42">
        <w:trPr>
          <w:jc w:val="center"/>
        </w:trPr>
        <w:tc>
          <w:tcPr>
            <w:tcW w:w="665" w:type="dxa"/>
          </w:tcPr>
          <w:p w14:paraId="53B6CFC5" w14:textId="77777777" w:rsidR="00541600" w:rsidRPr="00DB5CEB" w:rsidRDefault="00541600" w:rsidP="00E37B47">
            <w:pPr>
              <w:pStyle w:val="Tabletext"/>
            </w:pPr>
          </w:p>
        </w:tc>
        <w:tc>
          <w:tcPr>
            <w:tcW w:w="997" w:type="dxa"/>
          </w:tcPr>
          <w:p w14:paraId="274D8E10" w14:textId="77777777" w:rsidR="00541600" w:rsidRPr="00DB5CEB" w:rsidRDefault="00541600" w:rsidP="00E37B47">
            <w:pPr>
              <w:pStyle w:val="Tabletext"/>
            </w:pPr>
          </w:p>
        </w:tc>
        <w:tc>
          <w:tcPr>
            <w:tcW w:w="1045" w:type="dxa"/>
          </w:tcPr>
          <w:p w14:paraId="654FB8F4" w14:textId="77777777" w:rsidR="00541600" w:rsidRPr="00DB5CEB" w:rsidRDefault="00541600" w:rsidP="00E37B47">
            <w:pPr>
              <w:pStyle w:val="Tabletext"/>
            </w:pPr>
            <w:r w:rsidRPr="00DB5CEB">
              <w:t>4a.1.5</w:t>
            </w:r>
          </w:p>
        </w:tc>
        <w:tc>
          <w:tcPr>
            <w:tcW w:w="5025" w:type="dxa"/>
          </w:tcPr>
          <w:p w14:paraId="3E774ADF" w14:textId="77777777" w:rsidR="00541600" w:rsidRPr="00DB5CEB" w:rsidRDefault="00541600" w:rsidP="00E37B47">
            <w:pPr>
              <w:pStyle w:val="Tabletext"/>
            </w:pPr>
            <w:r w:rsidRPr="00DB5CEB">
              <w:t>Ranges: geographical, meteorological, visual, nominal</w:t>
            </w:r>
          </w:p>
        </w:tc>
        <w:tc>
          <w:tcPr>
            <w:tcW w:w="587" w:type="dxa"/>
          </w:tcPr>
          <w:p w14:paraId="01802BE0" w14:textId="77777777" w:rsidR="00541600" w:rsidRPr="00DB5CEB" w:rsidRDefault="00541600" w:rsidP="00E37B47">
            <w:pPr>
              <w:pStyle w:val="Tabletext"/>
            </w:pPr>
            <w:r>
              <w:t>3</w:t>
            </w:r>
          </w:p>
        </w:tc>
        <w:tc>
          <w:tcPr>
            <w:tcW w:w="3110" w:type="dxa"/>
            <w:vMerge/>
          </w:tcPr>
          <w:p w14:paraId="2D1FE234" w14:textId="77777777" w:rsidR="00541600" w:rsidRPr="00DB5CEB" w:rsidRDefault="00541600" w:rsidP="00E37B47">
            <w:pPr>
              <w:pStyle w:val="Tabletext"/>
            </w:pPr>
          </w:p>
        </w:tc>
        <w:tc>
          <w:tcPr>
            <w:tcW w:w="3089" w:type="dxa"/>
            <w:vMerge/>
          </w:tcPr>
          <w:p w14:paraId="3B35B6B7" w14:textId="77777777" w:rsidR="00541600" w:rsidRPr="00DB5CEB" w:rsidRDefault="00541600" w:rsidP="00E37B47">
            <w:pPr>
              <w:pStyle w:val="Tabletext"/>
            </w:pPr>
          </w:p>
        </w:tc>
        <w:tc>
          <w:tcPr>
            <w:tcW w:w="645" w:type="dxa"/>
          </w:tcPr>
          <w:p w14:paraId="16AF56F3" w14:textId="77777777" w:rsidR="00541600" w:rsidRPr="00DB5CEB" w:rsidRDefault="00541600" w:rsidP="00E37B47">
            <w:pPr>
              <w:pStyle w:val="Tabletext"/>
            </w:pPr>
            <w:r w:rsidRPr="005E129F">
              <w:t>27</w:t>
            </w:r>
          </w:p>
        </w:tc>
      </w:tr>
      <w:tr w:rsidR="00541600" w:rsidRPr="00DB5CEB" w14:paraId="109F7C2B" w14:textId="77777777" w:rsidTr="00016B42">
        <w:trPr>
          <w:jc w:val="center"/>
        </w:trPr>
        <w:tc>
          <w:tcPr>
            <w:tcW w:w="665" w:type="dxa"/>
          </w:tcPr>
          <w:p w14:paraId="31B175B6" w14:textId="77777777" w:rsidR="00541600" w:rsidRPr="00DB5CEB" w:rsidRDefault="00541600" w:rsidP="00E37B47">
            <w:pPr>
              <w:pStyle w:val="Tabletext"/>
            </w:pPr>
          </w:p>
        </w:tc>
        <w:tc>
          <w:tcPr>
            <w:tcW w:w="997" w:type="dxa"/>
          </w:tcPr>
          <w:p w14:paraId="7FFD89F3" w14:textId="77777777" w:rsidR="00541600" w:rsidRPr="00DB5CEB" w:rsidRDefault="00541600" w:rsidP="00E37B47">
            <w:pPr>
              <w:pStyle w:val="Tabletext"/>
            </w:pPr>
          </w:p>
        </w:tc>
        <w:tc>
          <w:tcPr>
            <w:tcW w:w="1045" w:type="dxa"/>
          </w:tcPr>
          <w:p w14:paraId="3CA23061" w14:textId="77777777" w:rsidR="00541600" w:rsidRPr="00DB5CEB" w:rsidRDefault="00541600" w:rsidP="00E37B47">
            <w:pPr>
              <w:pStyle w:val="Tabletext"/>
            </w:pPr>
            <w:r w:rsidRPr="00DB5CEB">
              <w:t>4a.1.6</w:t>
            </w:r>
          </w:p>
        </w:tc>
        <w:tc>
          <w:tcPr>
            <w:tcW w:w="5025" w:type="dxa"/>
          </w:tcPr>
          <w:p w14:paraId="3526D1E1" w14:textId="77777777" w:rsidR="00541600" w:rsidRPr="00DB5CEB" w:rsidRDefault="00541600" w:rsidP="00E37B47">
            <w:pPr>
              <w:pStyle w:val="Tabletext"/>
            </w:pPr>
            <w:r w:rsidRPr="00DB5CEB">
              <w:t>AtoN lights: lens development, light sources, IPS lanterns</w:t>
            </w:r>
          </w:p>
        </w:tc>
        <w:tc>
          <w:tcPr>
            <w:tcW w:w="587" w:type="dxa"/>
          </w:tcPr>
          <w:p w14:paraId="2D4E7A02" w14:textId="77777777" w:rsidR="00541600" w:rsidRPr="00DB5CEB" w:rsidRDefault="00541600" w:rsidP="00E37B47">
            <w:pPr>
              <w:pStyle w:val="Tabletext"/>
            </w:pPr>
            <w:r w:rsidRPr="00DB5CEB">
              <w:t>2</w:t>
            </w:r>
          </w:p>
        </w:tc>
        <w:tc>
          <w:tcPr>
            <w:tcW w:w="3110" w:type="dxa"/>
            <w:vMerge w:val="restart"/>
          </w:tcPr>
          <w:p w14:paraId="36AB6D54" w14:textId="77777777" w:rsidR="00541600" w:rsidRPr="00DB5CEB" w:rsidRDefault="00541600" w:rsidP="00E37B47">
            <w:pPr>
              <w:pStyle w:val="Tabletext"/>
            </w:pPr>
            <w:r w:rsidRPr="00DB5CEB">
              <w:t>Use of light workshop if available</w:t>
            </w:r>
          </w:p>
          <w:p w14:paraId="698DF7BF" w14:textId="77777777" w:rsidR="00541600" w:rsidRPr="00DB5CEB" w:rsidRDefault="00541600" w:rsidP="00E37B47">
            <w:pPr>
              <w:pStyle w:val="Tabletext"/>
            </w:pPr>
            <w:r w:rsidRPr="00DB5CEB">
              <w:t>Note: some participants may require tutorials to ensure an equal entry level of understanding. If this applies to most participants, lecture 28 may have to be covered in two periods of instruction</w:t>
            </w:r>
          </w:p>
        </w:tc>
        <w:tc>
          <w:tcPr>
            <w:tcW w:w="3089" w:type="dxa"/>
            <w:vMerge w:val="restart"/>
          </w:tcPr>
          <w:p w14:paraId="06663820" w14:textId="77777777" w:rsidR="00541600" w:rsidRPr="00DB5CEB" w:rsidRDefault="00541600" w:rsidP="00E37B47">
            <w:pPr>
              <w:pStyle w:val="Tabletext"/>
            </w:pPr>
            <w:r w:rsidRPr="00DB5CEB">
              <w:t>NAVGUIDE 3.2; Figure 8</w:t>
            </w:r>
          </w:p>
          <w:p w14:paraId="1A83E005" w14:textId="77777777" w:rsidR="00541600" w:rsidRPr="00DB5CEB" w:rsidRDefault="00541600" w:rsidP="00E37B47">
            <w:pPr>
              <w:pStyle w:val="Tabletext"/>
            </w:pPr>
            <w:r w:rsidRPr="00DB5CEB">
              <w:t>IALA GL 1043; 1048; 1064</w:t>
            </w:r>
          </w:p>
          <w:p w14:paraId="5035E2BA" w14:textId="77777777" w:rsidR="00541600" w:rsidRPr="00DB5CEB" w:rsidRDefault="00541600" w:rsidP="00E37B47">
            <w:pPr>
              <w:pStyle w:val="Tabletext"/>
            </w:pPr>
            <w:r w:rsidRPr="00DB5CEB">
              <w:t>IALA Rec E-200-2 and E-200-4</w:t>
            </w:r>
          </w:p>
          <w:p w14:paraId="3E47DB47" w14:textId="77777777" w:rsidR="00541600" w:rsidRPr="00DB5CEB" w:rsidRDefault="00541600" w:rsidP="00E37B47">
            <w:pPr>
              <w:pStyle w:val="Tabletext"/>
            </w:pPr>
            <w:r w:rsidRPr="00DB5CEB">
              <w:t>NAVGUIDE Figure 11</w:t>
            </w:r>
          </w:p>
          <w:p w14:paraId="65B4073C" w14:textId="77777777" w:rsidR="00541600" w:rsidRPr="00DB5CEB" w:rsidRDefault="00541600" w:rsidP="00E37B47">
            <w:pPr>
              <w:pStyle w:val="Tabletext"/>
            </w:pPr>
            <w:r w:rsidRPr="00DB5CEB">
              <w:t>NAVGUIDE Tables 11 – 15</w:t>
            </w:r>
          </w:p>
          <w:p w14:paraId="46867DD6" w14:textId="77777777" w:rsidR="00541600" w:rsidRPr="00DB5CEB" w:rsidRDefault="00541600" w:rsidP="00E37B47">
            <w:pPr>
              <w:pStyle w:val="Tabletext"/>
            </w:pPr>
            <w:r w:rsidRPr="00DB5CEB">
              <w:t>IALA GL 1038 and 1051</w:t>
            </w:r>
          </w:p>
        </w:tc>
        <w:tc>
          <w:tcPr>
            <w:tcW w:w="645" w:type="dxa"/>
          </w:tcPr>
          <w:p w14:paraId="309649F1" w14:textId="77777777" w:rsidR="00541600" w:rsidRPr="00DB5CEB" w:rsidRDefault="00541600" w:rsidP="00E37B47">
            <w:pPr>
              <w:pStyle w:val="Tabletext"/>
            </w:pPr>
            <w:r w:rsidRPr="00DB5CEB">
              <w:t>28</w:t>
            </w:r>
          </w:p>
        </w:tc>
      </w:tr>
      <w:tr w:rsidR="00541600" w:rsidRPr="00DB5CEB" w14:paraId="561EDFDC" w14:textId="77777777" w:rsidTr="00016B42">
        <w:trPr>
          <w:jc w:val="center"/>
        </w:trPr>
        <w:tc>
          <w:tcPr>
            <w:tcW w:w="665" w:type="dxa"/>
          </w:tcPr>
          <w:p w14:paraId="516B3A63" w14:textId="77777777" w:rsidR="00541600" w:rsidRPr="00DB5CEB" w:rsidRDefault="00541600" w:rsidP="00E37B47">
            <w:pPr>
              <w:pStyle w:val="Tabletext"/>
            </w:pPr>
          </w:p>
        </w:tc>
        <w:tc>
          <w:tcPr>
            <w:tcW w:w="997" w:type="dxa"/>
          </w:tcPr>
          <w:p w14:paraId="19ABCDB8" w14:textId="77777777" w:rsidR="00541600" w:rsidRPr="00DB5CEB" w:rsidRDefault="00541600" w:rsidP="00E37B47">
            <w:pPr>
              <w:pStyle w:val="Tabletext"/>
            </w:pPr>
          </w:p>
        </w:tc>
        <w:tc>
          <w:tcPr>
            <w:tcW w:w="1045" w:type="dxa"/>
          </w:tcPr>
          <w:p w14:paraId="6EFFD8F1" w14:textId="77777777" w:rsidR="00541600" w:rsidRPr="00DB5CEB" w:rsidRDefault="00541600" w:rsidP="00E37B47">
            <w:pPr>
              <w:pStyle w:val="Tabletext"/>
            </w:pPr>
            <w:r w:rsidRPr="00DB5CEB">
              <w:t>4a.1.7</w:t>
            </w:r>
          </w:p>
        </w:tc>
        <w:tc>
          <w:tcPr>
            <w:tcW w:w="5025" w:type="dxa"/>
          </w:tcPr>
          <w:p w14:paraId="6832923B" w14:textId="77777777" w:rsidR="00541600" w:rsidRPr="00DB5CEB" w:rsidRDefault="00541600" w:rsidP="00E37B47">
            <w:pPr>
              <w:pStyle w:val="Tabletext"/>
            </w:pPr>
            <w:r w:rsidRPr="00DB5CEB">
              <w:t>Light measurement: units; inverse square and Allard’s law</w:t>
            </w:r>
          </w:p>
        </w:tc>
        <w:tc>
          <w:tcPr>
            <w:tcW w:w="587" w:type="dxa"/>
          </w:tcPr>
          <w:p w14:paraId="7720C4DC" w14:textId="77777777" w:rsidR="00541600" w:rsidRPr="00DB5CEB" w:rsidRDefault="00541600" w:rsidP="00E37B47">
            <w:pPr>
              <w:pStyle w:val="Tabletext"/>
            </w:pPr>
            <w:r>
              <w:t>2</w:t>
            </w:r>
          </w:p>
        </w:tc>
        <w:tc>
          <w:tcPr>
            <w:tcW w:w="3110" w:type="dxa"/>
            <w:vMerge/>
          </w:tcPr>
          <w:p w14:paraId="3F2D2D8C" w14:textId="77777777" w:rsidR="00541600" w:rsidRPr="00DB5CEB" w:rsidRDefault="00541600" w:rsidP="00E37B47">
            <w:pPr>
              <w:pStyle w:val="Tabletext"/>
            </w:pPr>
          </w:p>
        </w:tc>
        <w:tc>
          <w:tcPr>
            <w:tcW w:w="3089" w:type="dxa"/>
            <w:vMerge/>
          </w:tcPr>
          <w:p w14:paraId="433936FD" w14:textId="77777777" w:rsidR="00541600" w:rsidRPr="00DB5CEB" w:rsidRDefault="00541600" w:rsidP="00E37B47">
            <w:pPr>
              <w:pStyle w:val="Tabletext"/>
            </w:pPr>
          </w:p>
        </w:tc>
        <w:tc>
          <w:tcPr>
            <w:tcW w:w="645" w:type="dxa"/>
          </w:tcPr>
          <w:p w14:paraId="04FF6DAB" w14:textId="77777777" w:rsidR="00541600" w:rsidRPr="00DB5CEB" w:rsidRDefault="00541600" w:rsidP="00E37B47">
            <w:pPr>
              <w:pStyle w:val="Tabletext"/>
            </w:pPr>
            <w:r w:rsidRPr="005062D4">
              <w:t>28</w:t>
            </w:r>
          </w:p>
        </w:tc>
      </w:tr>
      <w:tr w:rsidR="00541600" w:rsidRPr="00DB5CEB" w14:paraId="7124AADD" w14:textId="77777777" w:rsidTr="00016B42">
        <w:trPr>
          <w:jc w:val="center"/>
        </w:trPr>
        <w:tc>
          <w:tcPr>
            <w:tcW w:w="665" w:type="dxa"/>
          </w:tcPr>
          <w:p w14:paraId="797ED13C" w14:textId="77777777" w:rsidR="00541600" w:rsidRPr="00DB5CEB" w:rsidRDefault="00541600" w:rsidP="00E37B47">
            <w:pPr>
              <w:pStyle w:val="Tabletext"/>
            </w:pPr>
          </w:p>
        </w:tc>
        <w:tc>
          <w:tcPr>
            <w:tcW w:w="997" w:type="dxa"/>
          </w:tcPr>
          <w:p w14:paraId="112DF498" w14:textId="77777777" w:rsidR="00541600" w:rsidRPr="00DB5CEB" w:rsidRDefault="00541600" w:rsidP="00E37B47">
            <w:pPr>
              <w:pStyle w:val="Tabletext"/>
            </w:pPr>
          </w:p>
        </w:tc>
        <w:tc>
          <w:tcPr>
            <w:tcW w:w="1045" w:type="dxa"/>
          </w:tcPr>
          <w:p w14:paraId="2B0D2032" w14:textId="77777777" w:rsidR="00541600" w:rsidRPr="00DB5CEB" w:rsidRDefault="00541600" w:rsidP="00E37B47">
            <w:pPr>
              <w:pStyle w:val="Tabletext"/>
            </w:pPr>
            <w:r w:rsidRPr="00DB5CEB">
              <w:t>4a.1.8</w:t>
            </w:r>
          </w:p>
        </w:tc>
        <w:tc>
          <w:tcPr>
            <w:tcW w:w="5025" w:type="dxa"/>
          </w:tcPr>
          <w:p w14:paraId="3198E1C0" w14:textId="77777777" w:rsidR="00541600" w:rsidRPr="00DB5CEB" w:rsidRDefault="00541600" w:rsidP="00E37B47">
            <w:pPr>
              <w:pStyle w:val="Tabletext"/>
            </w:pPr>
            <w:r w:rsidRPr="00DB5CEB">
              <w:t>Luminous intensity and nominal range</w:t>
            </w:r>
          </w:p>
        </w:tc>
        <w:tc>
          <w:tcPr>
            <w:tcW w:w="587" w:type="dxa"/>
          </w:tcPr>
          <w:p w14:paraId="51195672" w14:textId="77777777" w:rsidR="00541600" w:rsidRPr="00DB5CEB" w:rsidRDefault="00541600" w:rsidP="00E37B47">
            <w:pPr>
              <w:pStyle w:val="Tabletext"/>
            </w:pPr>
            <w:r w:rsidRPr="00DB5CEB">
              <w:t>3</w:t>
            </w:r>
          </w:p>
        </w:tc>
        <w:tc>
          <w:tcPr>
            <w:tcW w:w="3110" w:type="dxa"/>
            <w:vMerge/>
          </w:tcPr>
          <w:p w14:paraId="54162922" w14:textId="77777777" w:rsidR="00541600" w:rsidRPr="00DB5CEB" w:rsidRDefault="00541600" w:rsidP="00E37B47">
            <w:pPr>
              <w:pStyle w:val="Tabletext"/>
            </w:pPr>
          </w:p>
        </w:tc>
        <w:tc>
          <w:tcPr>
            <w:tcW w:w="3089" w:type="dxa"/>
            <w:vMerge/>
          </w:tcPr>
          <w:p w14:paraId="7134CF65" w14:textId="77777777" w:rsidR="00541600" w:rsidRPr="00DB5CEB" w:rsidRDefault="00541600" w:rsidP="00E37B47">
            <w:pPr>
              <w:pStyle w:val="Tabletext"/>
            </w:pPr>
          </w:p>
        </w:tc>
        <w:tc>
          <w:tcPr>
            <w:tcW w:w="645" w:type="dxa"/>
          </w:tcPr>
          <w:p w14:paraId="120551ED" w14:textId="77777777" w:rsidR="00541600" w:rsidRPr="00DB5CEB" w:rsidRDefault="00541600" w:rsidP="00E37B47">
            <w:pPr>
              <w:pStyle w:val="Tabletext"/>
            </w:pPr>
            <w:r w:rsidRPr="005062D4">
              <w:t>28</w:t>
            </w:r>
          </w:p>
        </w:tc>
      </w:tr>
      <w:tr w:rsidR="00541600" w:rsidRPr="00DB5CEB" w14:paraId="32CFD447" w14:textId="77777777" w:rsidTr="00016B42">
        <w:trPr>
          <w:jc w:val="center"/>
        </w:trPr>
        <w:tc>
          <w:tcPr>
            <w:tcW w:w="665" w:type="dxa"/>
          </w:tcPr>
          <w:p w14:paraId="26BBE236" w14:textId="77777777" w:rsidR="00541600" w:rsidRPr="00DB5CEB" w:rsidRDefault="00541600" w:rsidP="00E37B47">
            <w:pPr>
              <w:pStyle w:val="Tabletext"/>
            </w:pPr>
          </w:p>
        </w:tc>
        <w:tc>
          <w:tcPr>
            <w:tcW w:w="997" w:type="dxa"/>
          </w:tcPr>
          <w:p w14:paraId="10E20A43" w14:textId="77777777" w:rsidR="00541600" w:rsidRPr="00DB5CEB" w:rsidRDefault="00541600" w:rsidP="00E37B47">
            <w:pPr>
              <w:pStyle w:val="Tabletext"/>
            </w:pPr>
          </w:p>
        </w:tc>
        <w:tc>
          <w:tcPr>
            <w:tcW w:w="1045" w:type="dxa"/>
          </w:tcPr>
          <w:p w14:paraId="4AB05B3F" w14:textId="77777777" w:rsidR="00541600" w:rsidRPr="00DB5CEB" w:rsidRDefault="00541600" w:rsidP="00E37B47">
            <w:pPr>
              <w:pStyle w:val="Tabletext"/>
            </w:pPr>
            <w:r w:rsidRPr="00DB5CEB">
              <w:t>4a.1.9</w:t>
            </w:r>
          </w:p>
        </w:tc>
        <w:tc>
          <w:tcPr>
            <w:tcW w:w="5025" w:type="dxa"/>
          </w:tcPr>
          <w:p w14:paraId="6AA94E7C" w14:textId="77777777" w:rsidR="00541600" w:rsidRPr="00DB5CEB" w:rsidRDefault="00541600" w:rsidP="00E37B47">
            <w:pPr>
              <w:pStyle w:val="Tabletext"/>
            </w:pPr>
            <w:r w:rsidRPr="00DB5CEB">
              <w:t>Colour measurement</w:t>
            </w:r>
          </w:p>
        </w:tc>
        <w:tc>
          <w:tcPr>
            <w:tcW w:w="587" w:type="dxa"/>
          </w:tcPr>
          <w:p w14:paraId="7C34D9A3" w14:textId="77777777" w:rsidR="00541600" w:rsidRPr="00DB5CEB" w:rsidRDefault="00541600" w:rsidP="00E37B47">
            <w:pPr>
              <w:pStyle w:val="Tabletext"/>
            </w:pPr>
            <w:r w:rsidRPr="00DB5CEB">
              <w:t>2</w:t>
            </w:r>
          </w:p>
        </w:tc>
        <w:tc>
          <w:tcPr>
            <w:tcW w:w="3110" w:type="dxa"/>
            <w:vMerge/>
          </w:tcPr>
          <w:p w14:paraId="128E4651" w14:textId="77777777" w:rsidR="00541600" w:rsidRPr="00DB5CEB" w:rsidRDefault="00541600" w:rsidP="00E37B47">
            <w:pPr>
              <w:pStyle w:val="Tabletext"/>
            </w:pPr>
          </w:p>
        </w:tc>
        <w:tc>
          <w:tcPr>
            <w:tcW w:w="3089" w:type="dxa"/>
            <w:vMerge/>
          </w:tcPr>
          <w:p w14:paraId="772C4DE4" w14:textId="77777777" w:rsidR="00541600" w:rsidRPr="00DB5CEB" w:rsidRDefault="00541600" w:rsidP="00E37B47">
            <w:pPr>
              <w:pStyle w:val="Tabletext"/>
            </w:pPr>
          </w:p>
        </w:tc>
        <w:tc>
          <w:tcPr>
            <w:tcW w:w="645" w:type="dxa"/>
          </w:tcPr>
          <w:p w14:paraId="79B51411" w14:textId="77777777" w:rsidR="00541600" w:rsidRPr="00DB5CEB" w:rsidRDefault="00541600" w:rsidP="00E37B47">
            <w:pPr>
              <w:pStyle w:val="Tabletext"/>
            </w:pPr>
            <w:r w:rsidRPr="005062D4">
              <w:t>28</w:t>
            </w:r>
          </w:p>
        </w:tc>
      </w:tr>
      <w:tr w:rsidR="00541600" w:rsidRPr="00DB5CEB" w14:paraId="6416D5C3" w14:textId="77777777" w:rsidTr="00016B42">
        <w:trPr>
          <w:jc w:val="center"/>
        </w:trPr>
        <w:tc>
          <w:tcPr>
            <w:tcW w:w="665" w:type="dxa"/>
          </w:tcPr>
          <w:p w14:paraId="6A0F6442" w14:textId="77777777" w:rsidR="00541600" w:rsidRPr="00DB5CEB" w:rsidRDefault="00541600" w:rsidP="00E37B47">
            <w:pPr>
              <w:pStyle w:val="Tabletext"/>
            </w:pPr>
          </w:p>
        </w:tc>
        <w:tc>
          <w:tcPr>
            <w:tcW w:w="997" w:type="dxa"/>
          </w:tcPr>
          <w:p w14:paraId="6B862838" w14:textId="77777777" w:rsidR="00541600" w:rsidRPr="00DB5CEB" w:rsidRDefault="00541600" w:rsidP="00E37B47">
            <w:pPr>
              <w:pStyle w:val="Tabletext"/>
            </w:pPr>
          </w:p>
        </w:tc>
        <w:tc>
          <w:tcPr>
            <w:tcW w:w="1045" w:type="dxa"/>
          </w:tcPr>
          <w:p w14:paraId="14C1C9EF" w14:textId="77777777" w:rsidR="00541600" w:rsidRPr="00DB5CEB" w:rsidRDefault="00541600" w:rsidP="00E37B47">
            <w:pPr>
              <w:pStyle w:val="Tabletext"/>
            </w:pPr>
            <w:r w:rsidRPr="00DB5CEB">
              <w:t>4a.1.10</w:t>
            </w:r>
          </w:p>
        </w:tc>
        <w:tc>
          <w:tcPr>
            <w:tcW w:w="5025" w:type="dxa"/>
          </w:tcPr>
          <w:p w14:paraId="696C845A" w14:textId="77777777" w:rsidR="00541600" w:rsidRPr="00DB5CEB" w:rsidRDefault="00541600" w:rsidP="00E37B47">
            <w:pPr>
              <w:pStyle w:val="Tabletext"/>
            </w:pPr>
            <w:r w:rsidRPr="00DB5CEB">
              <w:t>Timing of astronomical events</w:t>
            </w:r>
          </w:p>
        </w:tc>
        <w:tc>
          <w:tcPr>
            <w:tcW w:w="587" w:type="dxa"/>
          </w:tcPr>
          <w:p w14:paraId="031E692F" w14:textId="77777777" w:rsidR="00541600" w:rsidRPr="00DB5CEB" w:rsidRDefault="00541600" w:rsidP="00E37B47">
            <w:pPr>
              <w:pStyle w:val="Tabletext"/>
            </w:pPr>
            <w:r w:rsidRPr="00DB5CEB">
              <w:t>1</w:t>
            </w:r>
          </w:p>
        </w:tc>
        <w:tc>
          <w:tcPr>
            <w:tcW w:w="3110" w:type="dxa"/>
            <w:vMerge/>
          </w:tcPr>
          <w:p w14:paraId="40B5E68C" w14:textId="77777777" w:rsidR="00541600" w:rsidRPr="00DB5CEB" w:rsidRDefault="00541600" w:rsidP="00E37B47">
            <w:pPr>
              <w:pStyle w:val="Tabletext"/>
            </w:pPr>
          </w:p>
        </w:tc>
        <w:tc>
          <w:tcPr>
            <w:tcW w:w="3089" w:type="dxa"/>
            <w:vMerge/>
          </w:tcPr>
          <w:p w14:paraId="1D5A64BA" w14:textId="77777777" w:rsidR="00541600" w:rsidRPr="00DB5CEB" w:rsidRDefault="00541600" w:rsidP="00E37B47">
            <w:pPr>
              <w:pStyle w:val="Tabletext"/>
            </w:pPr>
          </w:p>
        </w:tc>
        <w:tc>
          <w:tcPr>
            <w:tcW w:w="645" w:type="dxa"/>
          </w:tcPr>
          <w:p w14:paraId="2FD6F236" w14:textId="77777777" w:rsidR="00541600" w:rsidRPr="00DB5CEB" w:rsidRDefault="00541600" w:rsidP="00E37B47">
            <w:pPr>
              <w:pStyle w:val="Tabletext"/>
            </w:pPr>
            <w:r w:rsidRPr="005062D4">
              <w:t>28</w:t>
            </w:r>
          </w:p>
        </w:tc>
      </w:tr>
      <w:tr w:rsidR="00541600" w:rsidRPr="00DB5CEB" w14:paraId="0D1B40AD" w14:textId="77777777" w:rsidTr="00016B42">
        <w:trPr>
          <w:jc w:val="center"/>
        </w:trPr>
        <w:tc>
          <w:tcPr>
            <w:tcW w:w="665" w:type="dxa"/>
          </w:tcPr>
          <w:p w14:paraId="5B137301" w14:textId="77777777" w:rsidR="00541600" w:rsidRPr="00DB5CEB" w:rsidRDefault="00541600" w:rsidP="00E37B47">
            <w:pPr>
              <w:pStyle w:val="Tabletext"/>
            </w:pPr>
          </w:p>
        </w:tc>
        <w:tc>
          <w:tcPr>
            <w:tcW w:w="997" w:type="dxa"/>
          </w:tcPr>
          <w:p w14:paraId="142FCD0D" w14:textId="77777777" w:rsidR="00541600" w:rsidRPr="00DB5CEB" w:rsidRDefault="00541600" w:rsidP="00E37B47">
            <w:pPr>
              <w:pStyle w:val="Tabletext"/>
            </w:pPr>
          </w:p>
        </w:tc>
        <w:tc>
          <w:tcPr>
            <w:tcW w:w="1045" w:type="dxa"/>
          </w:tcPr>
          <w:p w14:paraId="08DA1D7B" w14:textId="77777777" w:rsidR="00541600" w:rsidRPr="00DB5CEB" w:rsidRDefault="00541600" w:rsidP="00E37B47">
            <w:pPr>
              <w:pStyle w:val="Tabletext"/>
            </w:pPr>
            <w:r w:rsidRPr="00DB5CEB">
              <w:t>4a.1.11</w:t>
            </w:r>
          </w:p>
        </w:tc>
        <w:tc>
          <w:tcPr>
            <w:tcW w:w="5025" w:type="dxa"/>
          </w:tcPr>
          <w:p w14:paraId="32A99C2D" w14:textId="77777777" w:rsidR="00541600" w:rsidRPr="00DB5CEB" w:rsidRDefault="00541600" w:rsidP="00E37B47">
            <w:pPr>
              <w:pStyle w:val="Tabletext"/>
            </w:pPr>
            <w:r w:rsidRPr="00DB5CEB">
              <w:t>Background lighting and glare</w:t>
            </w:r>
          </w:p>
        </w:tc>
        <w:tc>
          <w:tcPr>
            <w:tcW w:w="587" w:type="dxa"/>
          </w:tcPr>
          <w:p w14:paraId="2FD92F6F" w14:textId="77777777" w:rsidR="00541600" w:rsidRPr="00DB5CEB" w:rsidRDefault="00541600" w:rsidP="00E37B47">
            <w:pPr>
              <w:pStyle w:val="Tabletext"/>
            </w:pPr>
            <w:r w:rsidRPr="00DB5CEB">
              <w:t>3</w:t>
            </w:r>
          </w:p>
        </w:tc>
        <w:tc>
          <w:tcPr>
            <w:tcW w:w="3110" w:type="dxa"/>
            <w:vMerge/>
          </w:tcPr>
          <w:p w14:paraId="39FD7AEF" w14:textId="77777777" w:rsidR="00541600" w:rsidRPr="00DB5CEB" w:rsidRDefault="00541600" w:rsidP="00E37B47">
            <w:pPr>
              <w:pStyle w:val="Tabletext"/>
            </w:pPr>
          </w:p>
        </w:tc>
        <w:tc>
          <w:tcPr>
            <w:tcW w:w="3089" w:type="dxa"/>
            <w:vMerge/>
          </w:tcPr>
          <w:p w14:paraId="4C61F2D9" w14:textId="77777777" w:rsidR="00541600" w:rsidRPr="00DB5CEB" w:rsidRDefault="00541600" w:rsidP="00E37B47">
            <w:pPr>
              <w:pStyle w:val="Tabletext"/>
            </w:pPr>
          </w:p>
        </w:tc>
        <w:tc>
          <w:tcPr>
            <w:tcW w:w="645" w:type="dxa"/>
          </w:tcPr>
          <w:p w14:paraId="64AE485F" w14:textId="77777777" w:rsidR="00541600" w:rsidRPr="00DB5CEB" w:rsidRDefault="00541600" w:rsidP="00E37B47">
            <w:pPr>
              <w:pStyle w:val="Tabletext"/>
            </w:pPr>
            <w:r w:rsidRPr="005062D4">
              <w:t>28</w:t>
            </w:r>
          </w:p>
        </w:tc>
      </w:tr>
      <w:tr w:rsidR="00541600" w:rsidRPr="00DB5CEB" w14:paraId="197285B7" w14:textId="77777777" w:rsidTr="00016B42">
        <w:trPr>
          <w:jc w:val="center"/>
        </w:trPr>
        <w:tc>
          <w:tcPr>
            <w:tcW w:w="665" w:type="dxa"/>
          </w:tcPr>
          <w:p w14:paraId="698CF05B" w14:textId="77777777" w:rsidR="00541600" w:rsidRPr="00DB5CEB" w:rsidRDefault="00541600" w:rsidP="00E37B47">
            <w:pPr>
              <w:pStyle w:val="Tabletext"/>
            </w:pPr>
          </w:p>
        </w:tc>
        <w:tc>
          <w:tcPr>
            <w:tcW w:w="997" w:type="dxa"/>
          </w:tcPr>
          <w:p w14:paraId="5EEDC626" w14:textId="77777777" w:rsidR="00541600" w:rsidRPr="00DB5CEB" w:rsidRDefault="00541600" w:rsidP="00E37B47">
            <w:pPr>
              <w:pStyle w:val="Tabletext"/>
            </w:pPr>
          </w:p>
        </w:tc>
        <w:tc>
          <w:tcPr>
            <w:tcW w:w="1045" w:type="dxa"/>
          </w:tcPr>
          <w:p w14:paraId="62D779A4" w14:textId="77777777" w:rsidR="00541600" w:rsidRPr="00DB5CEB" w:rsidRDefault="00541600" w:rsidP="00E37B47">
            <w:pPr>
              <w:pStyle w:val="Tabletext"/>
            </w:pPr>
            <w:r w:rsidRPr="00DB5CEB">
              <w:t>4a.1.12</w:t>
            </w:r>
          </w:p>
        </w:tc>
        <w:tc>
          <w:tcPr>
            <w:tcW w:w="5025" w:type="dxa"/>
          </w:tcPr>
          <w:p w14:paraId="7F62809C" w14:textId="77777777" w:rsidR="00541600" w:rsidRPr="00DB5CEB" w:rsidRDefault="00541600" w:rsidP="00E37B47">
            <w:pPr>
              <w:pStyle w:val="Tabletext"/>
            </w:pPr>
            <w:r w:rsidRPr="00DB5CEB">
              <w:t>Daytime operations: range and sector lights (see 4a.6.1)</w:t>
            </w:r>
          </w:p>
        </w:tc>
        <w:tc>
          <w:tcPr>
            <w:tcW w:w="587" w:type="dxa"/>
          </w:tcPr>
          <w:p w14:paraId="00ECE06E" w14:textId="77777777" w:rsidR="00541600" w:rsidRPr="00DB5CEB" w:rsidRDefault="00541600" w:rsidP="00E37B47">
            <w:pPr>
              <w:pStyle w:val="Tabletext"/>
            </w:pPr>
            <w:r>
              <w:t>3</w:t>
            </w:r>
          </w:p>
        </w:tc>
        <w:tc>
          <w:tcPr>
            <w:tcW w:w="3110" w:type="dxa"/>
            <w:vMerge/>
          </w:tcPr>
          <w:p w14:paraId="1A6A83E6" w14:textId="77777777" w:rsidR="00541600" w:rsidRPr="00DB5CEB" w:rsidRDefault="00541600" w:rsidP="00E37B47">
            <w:pPr>
              <w:pStyle w:val="Tabletext"/>
            </w:pPr>
          </w:p>
        </w:tc>
        <w:tc>
          <w:tcPr>
            <w:tcW w:w="3089" w:type="dxa"/>
            <w:vMerge/>
          </w:tcPr>
          <w:p w14:paraId="0352E148" w14:textId="77777777" w:rsidR="00541600" w:rsidRPr="00DB5CEB" w:rsidRDefault="00541600" w:rsidP="00E37B47">
            <w:pPr>
              <w:pStyle w:val="Tabletext"/>
            </w:pPr>
          </w:p>
        </w:tc>
        <w:tc>
          <w:tcPr>
            <w:tcW w:w="645" w:type="dxa"/>
          </w:tcPr>
          <w:p w14:paraId="1D993427" w14:textId="77777777" w:rsidR="00541600" w:rsidRPr="00DB5CEB" w:rsidRDefault="00541600" w:rsidP="00E37B47">
            <w:pPr>
              <w:pStyle w:val="Tabletext"/>
            </w:pPr>
            <w:r w:rsidRPr="005062D4">
              <w:t>28</w:t>
            </w:r>
          </w:p>
        </w:tc>
      </w:tr>
      <w:tr w:rsidR="00541600" w:rsidRPr="00DB5CEB" w14:paraId="476C7E43" w14:textId="77777777" w:rsidTr="00016B42">
        <w:trPr>
          <w:jc w:val="center"/>
        </w:trPr>
        <w:tc>
          <w:tcPr>
            <w:tcW w:w="665" w:type="dxa"/>
          </w:tcPr>
          <w:p w14:paraId="59807F87" w14:textId="77777777" w:rsidR="00541600" w:rsidRPr="00DB5CEB" w:rsidRDefault="00541600" w:rsidP="00E37B47">
            <w:pPr>
              <w:pStyle w:val="Tabletext"/>
            </w:pPr>
          </w:p>
        </w:tc>
        <w:tc>
          <w:tcPr>
            <w:tcW w:w="997" w:type="dxa"/>
          </w:tcPr>
          <w:p w14:paraId="31A94F86" w14:textId="77777777" w:rsidR="00541600" w:rsidRPr="00DB5CEB" w:rsidRDefault="00541600" w:rsidP="00E37B47">
            <w:pPr>
              <w:pStyle w:val="Tabletext"/>
            </w:pPr>
          </w:p>
        </w:tc>
        <w:tc>
          <w:tcPr>
            <w:tcW w:w="1045" w:type="dxa"/>
          </w:tcPr>
          <w:p w14:paraId="475C9202" w14:textId="77777777" w:rsidR="00541600" w:rsidRPr="00DB5CEB" w:rsidRDefault="00541600" w:rsidP="00E37B47">
            <w:pPr>
              <w:pStyle w:val="Tabletext"/>
            </w:pPr>
            <w:r w:rsidRPr="00DB5CEB">
              <w:t>4a.1.13</w:t>
            </w:r>
          </w:p>
        </w:tc>
        <w:tc>
          <w:tcPr>
            <w:tcW w:w="5025" w:type="dxa"/>
          </w:tcPr>
          <w:p w14:paraId="455A37C2" w14:textId="77777777" w:rsidR="00541600" w:rsidRPr="00DB5CEB" w:rsidRDefault="00541600" w:rsidP="00E37B47">
            <w:pPr>
              <w:pStyle w:val="Tabletext"/>
            </w:pPr>
            <w:r w:rsidRPr="00DB5CEB">
              <w:t>Visual AtoN attribute information</w:t>
            </w:r>
          </w:p>
        </w:tc>
        <w:tc>
          <w:tcPr>
            <w:tcW w:w="587" w:type="dxa"/>
          </w:tcPr>
          <w:p w14:paraId="3119EFEF" w14:textId="77777777" w:rsidR="00541600" w:rsidRPr="00DB5CEB" w:rsidRDefault="00541600" w:rsidP="00E37B47">
            <w:pPr>
              <w:pStyle w:val="Tabletext"/>
            </w:pPr>
            <w:r w:rsidRPr="00DB5CEB">
              <w:t>2</w:t>
            </w:r>
          </w:p>
        </w:tc>
        <w:tc>
          <w:tcPr>
            <w:tcW w:w="3110" w:type="dxa"/>
            <w:vMerge/>
          </w:tcPr>
          <w:p w14:paraId="4B16713A" w14:textId="77777777" w:rsidR="00541600" w:rsidRPr="00DB5CEB" w:rsidRDefault="00541600" w:rsidP="00E37B47">
            <w:pPr>
              <w:pStyle w:val="Tabletext"/>
            </w:pPr>
          </w:p>
        </w:tc>
        <w:tc>
          <w:tcPr>
            <w:tcW w:w="3089" w:type="dxa"/>
            <w:vMerge/>
          </w:tcPr>
          <w:p w14:paraId="370289E6" w14:textId="77777777" w:rsidR="00541600" w:rsidRPr="00DB5CEB" w:rsidRDefault="00541600" w:rsidP="00E37B47">
            <w:pPr>
              <w:pStyle w:val="Tabletext"/>
            </w:pPr>
          </w:p>
        </w:tc>
        <w:tc>
          <w:tcPr>
            <w:tcW w:w="645" w:type="dxa"/>
          </w:tcPr>
          <w:p w14:paraId="77710F7F" w14:textId="77777777" w:rsidR="00541600" w:rsidRPr="00DB5CEB" w:rsidRDefault="00541600" w:rsidP="00E37B47">
            <w:pPr>
              <w:pStyle w:val="Tabletext"/>
            </w:pPr>
            <w:r w:rsidRPr="005062D4">
              <w:t>28</w:t>
            </w:r>
          </w:p>
        </w:tc>
      </w:tr>
      <w:tr w:rsidR="00E37B47" w:rsidRPr="00DB5CEB" w14:paraId="02CA8F95" w14:textId="77777777" w:rsidTr="00016B42">
        <w:trPr>
          <w:jc w:val="center"/>
        </w:trPr>
        <w:tc>
          <w:tcPr>
            <w:tcW w:w="665" w:type="dxa"/>
          </w:tcPr>
          <w:p w14:paraId="2834A563" w14:textId="77777777" w:rsidR="00E37B47" w:rsidRPr="00DB5CEB" w:rsidRDefault="00E37B47" w:rsidP="00E37B47">
            <w:pPr>
              <w:pStyle w:val="Tabletext"/>
              <w:rPr>
                <w:b/>
              </w:rPr>
            </w:pPr>
          </w:p>
        </w:tc>
        <w:tc>
          <w:tcPr>
            <w:tcW w:w="997" w:type="dxa"/>
          </w:tcPr>
          <w:p w14:paraId="06B980AA" w14:textId="77777777" w:rsidR="00E37B47" w:rsidRPr="00DB5CEB" w:rsidRDefault="00E37B47" w:rsidP="00E37B47">
            <w:pPr>
              <w:pStyle w:val="Tabletext"/>
              <w:rPr>
                <w:b/>
              </w:rPr>
            </w:pPr>
            <w:r w:rsidRPr="00DB5CEB">
              <w:rPr>
                <w:b/>
              </w:rPr>
              <w:t>4a.2</w:t>
            </w:r>
          </w:p>
        </w:tc>
        <w:tc>
          <w:tcPr>
            <w:tcW w:w="1045" w:type="dxa"/>
            <w:shd w:val="clear" w:color="auto" w:fill="94D9D5"/>
          </w:tcPr>
          <w:p w14:paraId="1589A7FE" w14:textId="77777777" w:rsidR="00E37B47" w:rsidRPr="00DB5CEB" w:rsidRDefault="00E37B47" w:rsidP="00E37B47">
            <w:pPr>
              <w:pStyle w:val="Tabletext"/>
              <w:rPr>
                <w:b/>
              </w:rPr>
            </w:pPr>
          </w:p>
        </w:tc>
        <w:tc>
          <w:tcPr>
            <w:tcW w:w="5025" w:type="dxa"/>
          </w:tcPr>
          <w:p w14:paraId="5CFE7185" w14:textId="77777777" w:rsidR="00E37B47" w:rsidRPr="00DB5CEB" w:rsidRDefault="00E37B47" w:rsidP="00E37B47">
            <w:pPr>
              <w:pStyle w:val="Tabletext"/>
              <w:rPr>
                <w:b/>
              </w:rPr>
            </w:pPr>
            <w:r w:rsidRPr="00DB5CEB">
              <w:rPr>
                <w:b/>
              </w:rPr>
              <w:t>Light and Characters</w:t>
            </w:r>
          </w:p>
        </w:tc>
        <w:tc>
          <w:tcPr>
            <w:tcW w:w="7431" w:type="dxa"/>
            <w:gridSpan w:val="4"/>
            <w:shd w:val="clear" w:color="auto" w:fill="94D9D5"/>
          </w:tcPr>
          <w:p w14:paraId="2855E8A3" w14:textId="77777777" w:rsidR="00E37B47" w:rsidRPr="00DB5CEB" w:rsidRDefault="00E37B47" w:rsidP="00E37B47">
            <w:pPr>
              <w:pStyle w:val="Tabletext"/>
              <w:rPr>
                <w:b/>
              </w:rPr>
            </w:pPr>
          </w:p>
        </w:tc>
      </w:tr>
      <w:tr w:rsidR="00541600" w:rsidRPr="00DB5CEB" w14:paraId="1757CD5D" w14:textId="77777777" w:rsidTr="00016B42">
        <w:trPr>
          <w:jc w:val="center"/>
        </w:trPr>
        <w:tc>
          <w:tcPr>
            <w:tcW w:w="665" w:type="dxa"/>
          </w:tcPr>
          <w:p w14:paraId="2FF2FCDB" w14:textId="77777777" w:rsidR="00541600" w:rsidRPr="00DB5CEB" w:rsidRDefault="00541600" w:rsidP="00E37B47">
            <w:pPr>
              <w:pStyle w:val="Tabletext"/>
            </w:pPr>
          </w:p>
        </w:tc>
        <w:tc>
          <w:tcPr>
            <w:tcW w:w="997" w:type="dxa"/>
          </w:tcPr>
          <w:p w14:paraId="17DB1A1B" w14:textId="77777777" w:rsidR="00541600" w:rsidRPr="00DB5CEB" w:rsidRDefault="00541600" w:rsidP="00E37B47">
            <w:pPr>
              <w:pStyle w:val="Tabletext"/>
            </w:pPr>
          </w:p>
        </w:tc>
        <w:tc>
          <w:tcPr>
            <w:tcW w:w="1045" w:type="dxa"/>
          </w:tcPr>
          <w:p w14:paraId="4B853F4C" w14:textId="77777777" w:rsidR="00541600" w:rsidRPr="00DB5CEB" w:rsidRDefault="00541600" w:rsidP="00E37B47">
            <w:pPr>
              <w:pStyle w:val="Tabletext"/>
            </w:pPr>
            <w:r w:rsidRPr="00DB5CEB">
              <w:t>4a.2.1</w:t>
            </w:r>
          </w:p>
        </w:tc>
        <w:tc>
          <w:tcPr>
            <w:tcW w:w="5025" w:type="dxa"/>
          </w:tcPr>
          <w:p w14:paraId="51DA1702" w14:textId="77777777" w:rsidR="00541600" w:rsidRPr="00DB5CEB" w:rsidRDefault="00541600" w:rsidP="00E37B47">
            <w:pPr>
              <w:pStyle w:val="Tabletext"/>
            </w:pPr>
            <w:r w:rsidRPr="00DB5CEB">
              <w:t>Rhythms and Characters</w:t>
            </w:r>
          </w:p>
        </w:tc>
        <w:tc>
          <w:tcPr>
            <w:tcW w:w="587" w:type="dxa"/>
          </w:tcPr>
          <w:p w14:paraId="36B17DBF" w14:textId="77777777" w:rsidR="00541600" w:rsidRPr="00DB5CEB" w:rsidRDefault="00541600" w:rsidP="00E37B47">
            <w:pPr>
              <w:pStyle w:val="Tabletext"/>
            </w:pPr>
            <w:r w:rsidRPr="00DB5CEB">
              <w:t>4</w:t>
            </w:r>
          </w:p>
        </w:tc>
        <w:tc>
          <w:tcPr>
            <w:tcW w:w="3110" w:type="dxa"/>
            <w:vMerge w:val="restart"/>
          </w:tcPr>
          <w:p w14:paraId="5231CFF1" w14:textId="77777777" w:rsidR="00541600" w:rsidRPr="00DB5CEB" w:rsidRDefault="00541600" w:rsidP="00E37B47">
            <w:pPr>
              <w:pStyle w:val="Tabletext"/>
            </w:pPr>
          </w:p>
        </w:tc>
        <w:tc>
          <w:tcPr>
            <w:tcW w:w="3089" w:type="dxa"/>
            <w:vMerge w:val="restart"/>
          </w:tcPr>
          <w:p w14:paraId="5C033C4C" w14:textId="77777777" w:rsidR="00541600" w:rsidRPr="00DB5CEB" w:rsidRDefault="00541600" w:rsidP="00E37B47">
            <w:pPr>
              <w:pStyle w:val="Tabletext"/>
            </w:pPr>
            <w:r w:rsidRPr="00DB5CEB">
              <w:t>NAVGUIDE 3.2.4; Table 9</w:t>
            </w:r>
          </w:p>
          <w:p w14:paraId="032D1118" w14:textId="77777777" w:rsidR="00541600" w:rsidRPr="00DB5CEB" w:rsidRDefault="00541600" w:rsidP="00E37B47">
            <w:pPr>
              <w:pStyle w:val="Tabletext"/>
            </w:pPr>
            <w:r w:rsidRPr="00DB5CEB">
              <w:t>IALA MBS</w:t>
            </w:r>
          </w:p>
          <w:p w14:paraId="72F58541" w14:textId="77777777" w:rsidR="00541600" w:rsidRPr="00DB5CEB" w:rsidRDefault="00541600" w:rsidP="00E37B47">
            <w:pPr>
              <w:pStyle w:val="Tabletext"/>
            </w:pPr>
            <w:r w:rsidRPr="00DB5CEB">
              <w:t>IALA Rec E-110; E-200; E-201</w:t>
            </w:r>
          </w:p>
          <w:p w14:paraId="50061004" w14:textId="77777777" w:rsidR="00541600" w:rsidRPr="00DB5CEB" w:rsidRDefault="00541600" w:rsidP="00E37B47">
            <w:pPr>
              <w:pStyle w:val="Tabletext"/>
            </w:pPr>
            <w:r w:rsidRPr="00DB5CEB">
              <w:t>IALA Rec E-200-5</w:t>
            </w:r>
          </w:p>
          <w:p w14:paraId="13A14E89" w14:textId="77777777" w:rsidR="00541600" w:rsidRPr="00DB5CEB" w:rsidRDefault="00541600" w:rsidP="00E37B47">
            <w:pPr>
              <w:pStyle w:val="Tabletext"/>
            </w:pPr>
            <w:r w:rsidRPr="00DB5CEB">
              <w:t>IALA GL 1065 and 1069</w:t>
            </w:r>
          </w:p>
        </w:tc>
        <w:tc>
          <w:tcPr>
            <w:tcW w:w="645" w:type="dxa"/>
          </w:tcPr>
          <w:p w14:paraId="2E4E9285" w14:textId="77777777" w:rsidR="00541600" w:rsidRPr="00DB5CEB" w:rsidRDefault="00541600" w:rsidP="00E37B47">
            <w:pPr>
              <w:pStyle w:val="Tabletext"/>
            </w:pPr>
            <w:r w:rsidRPr="00DB5CEB">
              <w:t>29</w:t>
            </w:r>
          </w:p>
        </w:tc>
      </w:tr>
      <w:tr w:rsidR="00541600" w:rsidRPr="00DB5CEB" w14:paraId="45BB2A44" w14:textId="77777777" w:rsidTr="00016B42">
        <w:trPr>
          <w:jc w:val="center"/>
        </w:trPr>
        <w:tc>
          <w:tcPr>
            <w:tcW w:w="665" w:type="dxa"/>
          </w:tcPr>
          <w:p w14:paraId="1E6E227B" w14:textId="77777777" w:rsidR="00541600" w:rsidRPr="00DB5CEB" w:rsidRDefault="00541600" w:rsidP="00E37B47">
            <w:pPr>
              <w:pStyle w:val="Tabletext"/>
            </w:pPr>
          </w:p>
        </w:tc>
        <w:tc>
          <w:tcPr>
            <w:tcW w:w="997" w:type="dxa"/>
          </w:tcPr>
          <w:p w14:paraId="022D9D48" w14:textId="77777777" w:rsidR="00541600" w:rsidRPr="00DB5CEB" w:rsidRDefault="00541600" w:rsidP="00E37B47">
            <w:pPr>
              <w:pStyle w:val="Tabletext"/>
            </w:pPr>
          </w:p>
        </w:tc>
        <w:tc>
          <w:tcPr>
            <w:tcW w:w="1045" w:type="dxa"/>
          </w:tcPr>
          <w:p w14:paraId="2AF78968" w14:textId="77777777" w:rsidR="00541600" w:rsidRPr="00DB5CEB" w:rsidRDefault="00541600" w:rsidP="00E37B47">
            <w:pPr>
              <w:pStyle w:val="Tabletext"/>
            </w:pPr>
            <w:r w:rsidRPr="00DB5CEB">
              <w:t>4a.2.2</w:t>
            </w:r>
          </w:p>
        </w:tc>
        <w:tc>
          <w:tcPr>
            <w:tcW w:w="5025" w:type="dxa"/>
          </w:tcPr>
          <w:p w14:paraId="755F21BD" w14:textId="77777777" w:rsidR="00541600" w:rsidRPr="00DB5CEB" w:rsidRDefault="00541600" w:rsidP="00E37B47">
            <w:pPr>
              <w:pStyle w:val="Tabletext"/>
            </w:pPr>
            <w:r w:rsidRPr="00DB5CEB">
              <w:t>Lights used in the IALA MBS</w:t>
            </w:r>
          </w:p>
        </w:tc>
        <w:tc>
          <w:tcPr>
            <w:tcW w:w="587" w:type="dxa"/>
          </w:tcPr>
          <w:p w14:paraId="5D9E4106" w14:textId="77777777" w:rsidR="00541600" w:rsidRPr="00DB5CEB" w:rsidRDefault="00541600" w:rsidP="00E37B47">
            <w:pPr>
              <w:pStyle w:val="Tabletext"/>
            </w:pPr>
            <w:r>
              <w:t>4</w:t>
            </w:r>
          </w:p>
        </w:tc>
        <w:tc>
          <w:tcPr>
            <w:tcW w:w="3110" w:type="dxa"/>
            <w:vMerge/>
          </w:tcPr>
          <w:p w14:paraId="1B317CA4" w14:textId="77777777" w:rsidR="00541600" w:rsidRPr="00DB5CEB" w:rsidRDefault="00541600" w:rsidP="00E37B47">
            <w:pPr>
              <w:pStyle w:val="Tabletext"/>
            </w:pPr>
          </w:p>
        </w:tc>
        <w:tc>
          <w:tcPr>
            <w:tcW w:w="3089" w:type="dxa"/>
            <w:vMerge/>
          </w:tcPr>
          <w:p w14:paraId="548763E9" w14:textId="77777777" w:rsidR="00541600" w:rsidRPr="00DB5CEB" w:rsidRDefault="00541600" w:rsidP="00E37B47">
            <w:pPr>
              <w:pStyle w:val="Tabletext"/>
            </w:pPr>
          </w:p>
        </w:tc>
        <w:tc>
          <w:tcPr>
            <w:tcW w:w="645" w:type="dxa"/>
          </w:tcPr>
          <w:p w14:paraId="6910D4A8" w14:textId="77777777" w:rsidR="00541600" w:rsidRPr="00DB5CEB" w:rsidRDefault="00541600" w:rsidP="00E37B47">
            <w:pPr>
              <w:pStyle w:val="Tabletext"/>
            </w:pPr>
            <w:r w:rsidRPr="001B5FA9">
              <w:t>29</w:t>
            </w:r>
          </w:p>
        </w:tc>
      </w:tr>
      <w:tr w:rsidR="00541600" w:rsidRPr="00DB5CEB" w14:paraId="3F7BB6C3" w14:textId="77777777" w:rsidTr="00016B42">
        <w:trPr>
          <w:jc w:val="center"/>
        </w:trPr>
        <w:tc>
          <w:tcPr>
            <w:tcW w:w="665" w:type="dxa"/>
          </w:tcPr>
          <w:p w14:paraId="3851487F" w14:textId="77777777" w:rsidR="00541600" w:rsidRPr="00DB5CEB" w:rsidRDefault="00541600" w:rsidP="00E37B47">
            <w:pPr>
              <w:pStyle w:val="Tabletext"/>
            </w:pPr>
          </w:p>
        </w:tc>
        <w:tc>
          <w:tcPr>
            <w:tcW w:w="997" w:type="dxa"/>
          </w:tcPr>
          <w:p w14:paraId="21570927" w14:textId="77777777" w:rsidR="00541600" w:rsidRPr="00DB5CEB" w:rsidRDefault="00541600" w:rsidP="00E37B47">
            <w:pPr>
              <w:pStyle w:val="Tabletext"/>
            </w:pPr>
          </w:p>
        </w:tc>
        <w:tc>
          <w:tcPr>
            <w:tcW w:w="1045" w:type="dxa"/>
          </w:tcPr>
          <w:p w14:paraId="2306EEEB" w14:textId="77777777" w:rsidR="00541600" w:rsidRPr="00DB5CEB" w:rsidRDefault="00541600" w:rsidP="00E37B47">
            <w:pPr>
              <w:pStyle w:val="Tabletext"/>
            </w:pPr>
            <w:r w:rsidRPr="00DB5CEB">
              <w:t>4a.2.3</w:t>
            </w:r>
          </w:p>
        </w:tc>
        <w:tc>
          <w:tcPr>
            <w:tcW w:w="5025" w:type="dxa"/>
          </w:tcPr>
          <w:p w14:paraId="5C08675D" w14:textId="77777777" w:rsidR="00541600" w:rsidRPr="00DB5CEB" w:rsidRDefault="00541600" w:rsidP="00E37B47">
            <w:pPr>
              <w:pStyle w:val="Tabletext"/>
            </w:pPr>
            <w:r w:rsidRPr="00DB5CEB">
              <w:t>Maximum periods for light characters</w:t>
            </w:r>
          </w:p>
        </w:tc>
        <w:tc>
          <w:tcPr>
            <w:tcW w:w="587" w:type="dxa"/>
          </w:tcPr>
          <w:p w14:paraId="49724B41" w14:textId="77777777" w:rsidR="00541600" w:rsidRPr="00DB5CEB" w:rsidRDefault="00541600" w:rsidP="00E37B47">
            <w:pPr>
              <w:pStyle w:val="Tabletext"/>
            </w:pPr>
            <w:r w:rsidRPr="00DB5CEB">
              <w:t>2</w:t>
            </w:r>
          </w:p>
        </w:tc>
        <w:tc>
          <w:tcPr>
            <w:tcW w:w="3110" w:type="dxa"/>
            <w:vMerge/>
          </w:tcPr>
          <w:p w14:paraId="40BDC8BE" w14:textId="77777777" w:rsidR="00541600" w:rsidRPr="00DB5CEB" w:rsidRDefault="00541600" w:rsidP="00E37B47">
            <w:pPr>
              <w:pStyle w:val="Tabletext"/>
            </w:pPr>
          </w:p>
        </w:tc>
        <w:tc>
          <w:tcPr>
            <w:tcW w:w="3089" w:type="dxa"/>
            <w:vMerge/>
          </w:tcPr>
          <w:p w14:paraId="4BCAE97B" w14:textId="77777777" w:rsidR="00541600" w:rsidRPr="00DB5CEB" w:rsidRDefault="00541600" w:rsidP="00E37B47">
            <w:pPr>
              <w:pStyle w:val="Tabletext"/>
            </w:pPr>
          </w:p>
        </w:tc>
        <w:tc>
          <w:tcPr>
            <w:tcW w:w="645" w:type="dxa"/>
          </w:tcPr>
          <w:p w14:paraId="426BDFF6" w14:textId="77777777" w:rsidR="00541600" w:rsidRPr="00DB5CEB" w:rsidRDefault="00541600" w:rsidP="00E37B47">
            <w:pPr>
              <w:pStyle w:val="Tabletext"/>
            </w:pPr>
            <w:r w:rsidRPr="001B5FA9">
              <w:t>29</w:t>
            </w:r>
          </w:p>
        </w:tc>
      </w:tr>
      <w:tr w:rsidR="00541600" w:rsidRPr="00DB5CEB" w14:paraId="2B1272FC" w14:textId="77777777" w:rsidTr="00016B42">
        <w:trPr>
          <w:jc w:val="center"/>
        </w:trPr>
        <w:tc>
          <w:tcPr>
            <w:tcW w:w="665" w:type="dxa"/>
          </w:tcPr>
          <w:p w14:paraId="081F1AE1" w14:textId="77777777" w:rsidR="00541600" w:rsidRPr="00DB5CEB" w:rsidRDefault="00541600" w:rsidP="00E37B47">
            <w:pPr>
              <w:pStyle w:val="Tabletext"/>
            </w:pPr>
          </w:p>
        </w:tc>
        <w:tc>
          <w:tcPr>
            <w:tcW w:w="997" w:type="dxa"/>
          </w:tcPr>
          <w:p w14:paraId="2C56DA85" w14:textId="77777777" w:rsidR="00541600" w:rsidRPr="00DB5CEB" w:rsidRDefault="00541600" w:rsidP="00E37B47">
            <w:pPr>
              <w:pStyle w:val="Tabletext"/>
            </w:pPr>
          </w:p>
        </w:tc>
        <w:tc>
          <w:tcPr>
            <w:tcW w:w="1045" w:type="dxa"/>
          </w:tcPr>
          <w:p w14:paraId="1B09DD50" w14:textId="77777777" w:rsidR="00541600" w:rsidRPr="00DB5CEB" w:rsidRDefault="00541600" w:rsidP="00E37B47">
            <w:pPr>
              <w:pStyle w:val="Tabletext"/>
            </w:pPr>
            <w:r w:rsidRPr="00DB5CEB">
              <w:t>4a.2.4</w:t>
            </w:r>
          </w:p>
        </w:tc>
        <w:tc>
          <w:tcPr>
            <w:tcW w:w="5025" w:type="dxa"/>
          </w:tcPr>
          <w:p w14:paraId="647BF3FE" w14:textId="77777777" w:rsidR="00541600" w:rsidRPr="00DB5CEB" w:rsidRDefault="00541600" w:rsidP="00E37B47">
            <w:pPr>
              <w:pStyle w:val="Tabletext"/>
            </w:pPr>
            <w:r w:rsidRPr="00DB5CEB">
              <w:t>Synchronisation of lights</w:t>
            </w:r>
          </w:p>
        </w:tc>
        <w:tc>
          <w:tcPr>
            <w:tcW w:w="587" w:type="dxa"/>
          </w:tcPr>
          <w:p w14:paraId="024C3E61" w14:textId="77777777" w:rsidR="00541600" w:rsidRPr="00DB5CEB" w:rsidRDefault="00541600" w:rsidP="00E37B47">
            <w:pPr>
              <w:pStyle w:val="Tabletext"/>
            </w:pPr>
            <w:r>
              <w:t>2</w:t>
            </w:r>
          </w:p>
        </w:tc>
        <w:tc>
          <w:tcPr>
            <w:tcW w:w="3110" w:type="dxa"/>
            <w:vMerge/>
          </w:tcPr>
          <w:p w14:paraId="4201C051" w14:textId="77777777" w:rsidR="00541600" w:rsidRPr="00DB5CEB" w:rsidRDefault="00541600" w:rsidP="00E37B47">
            <w:pPr>
              <w:pStyle w:val="Tabletext"/>
            </w:pPr>
          </w:p>
        </w:tc>
        <w:tc>
          <w:tcPr>
            <w:tcW w:w="3089" w:type="dxa"/>
            <w:vMerge/>
          </w:tcPr>
          <w:p w14:paraId="583BBC4B" w14:textId="77777777" w:rsidR="00541600" w:rsidRPr="00DB5CEB" w:rsidRDefault="00541600" w:rsidP="00E37B47">
            <w:pPr>
              <w:pStyle w:val="Tabletext"/>
            </w:pPr>
          </w:p>
        </w:tc>
        <w:tc>
          <w:tcPr>
            <w:tcW w:w="645" w:type="dxa"/>
          </w:tcPr>
          <w:p w14:paraId="06B36410" w14:textId="77777777" w:rsidR="00541600" w:rsidRPr="00DB5CEB" w:rsidRDefault="00541600" w:rsidP="00E37B47">
            <w:pPr>
              <w:pStyle w:val="Tabletext"/>
            </w:pPr>
            <w:r w:rsidRPr="001B5FA9">
              <w:t>29</w:t>
            </w:r>
          </w:p>
        </w:tc>
      </w:tr>
      <w:tr w:rsidR="00541600" w:rsidRPr="00DB5CEB" w14:paraId="336B5900" w14:textId="77777777" w:rsidTr="00016B42">
        <w:trPr>
          <w:jc w:val="center"/>
        </w:trPr>
        <w:tc>
          <w:tcPr>
            <w:tcW w:w="665" w:type="dxa"/>
          </w:tcPr>
          <w:p w14:paraId="7DD1F7B9" w14:textId="77777777" w:rsidR="00541600" w:rsidRPr="00DB5CEB" w:rsidRDefault="00541600" w:rsidP="00E37B47">
            <w:pPr>
              <w:pStyle w:val="Tabletext"/>
            </w:pPr>
          </w:p>
        </w:tc>
        <w:tc>
          <w:tcPr>
            <w:tcW w:w="997" w:type="dxa"/>
          </w:tcPr>
          <w:p w14:paraId="7B196DAA" w14:textId="77777777" w:rsidR="00541600" w:rsidRPr="00DB5CEB" w:rsidRDefault="00541600" w:rsidP="00E37B47">
            <w:pPr>
              <w:pStyle w:val="Tabletext"/>
            </w:pPr>
          </w:p>
        </w:tc>
        <w:tc>
          <w:tcPr>
            <w:tcW w:w="1045" w:type="dxa"/>
          </w:tcPr>
          <w:p w14:paraId="1990FD89" w14:textId="77777777" w:rsidR="00541600" w:rsidRPr="00DB5CEB" w:rsidRDefault="00541600" w:rsidP="00E37B47">
            <w:pPr>
              <w:pStyle w:val="Tabletext"/>
            </w:pPr>
            <w:r w:rsidRPr="00DB5CEB">
              <w:t>4a.2.5</w:t>
            </w:r>
          </w:p>
        </w:tc>
        <w:tc>
          <w:tcPr>
            <w:tcW w:w="5025" w:type="dxa"/>
          </w:tcPr>
          <w:p w14:paraId="6A5B1E19" w14:textId="77777777" w:rsidR="00541600" w:rsidRPr="00DB5CEB" w:rsidRDefault="00541600" w:rsidP="00E37B47">
            <w:pPr>
              <w:pStyle w:val="Tabletext"/>
            </w:pPr>
            <w:r w:rsidRPr="00DB5CEB">
              <w:t>Vertical divergence</w:t>
            </w:r>
          </w:p>
        </w:tc>
        <w:tc>
          <w:tcPr>
            <w:tcW w:w="587" w:type="dxa"/>
          </w:tcPr>
          <w:p w14:paraId="449EA12A" w14:textId="77777777" w:rsidR="00541600" w:rsidRPr="00DB5CEB" w:rsidRDefault="00541600" w:rsidP="00E37B47">
            <w:pPr>
              <w:pStyle w:val="Tabletext"/>
            </w:pPr>
            <w:r>
              <w:t>2</w:t>
            </w:r>
          </w:p>
        </w:tc>
        <w:tc>
          <w:tcPr>
            <w:tcW w:w="3110" w:type="dxa"/>
            <w:vMerge/>
          </w:tcPr>
          <w:p w14:paraId="14999A4F" w14:textId="77777777" w:rsidR="00541600" w:rsidRPr="00DB5CEB" w:rsidRDefault="00541600" w:rsidP="00E37B47">
            <w:pPr>
              <w:pStyle w:val="Tabletext"/>
            </w:pPr>
          </w:p>
        </w:tc>
        <w:tc>
          <w:tcPr>
            <w:tcW w:w="3089" w:type="dxa"/>
            <w:vMerge/>
          </w:tcPr>
          <w:p w14:paraId="63C17834" w14:textId="77777777" w:rsidR="00541600" w:rsidRPr="00DB5CEB" w:rsidRDefault="00541600" w:rsidP="00E37B47">
            <w:pPr>
              <w:pStyle w:val="Tabletext"/>
            </w:pPr>
          </w:p>
        </w:tc>
        <w:tc>
          <w:tcPr>
            <w:tcW w:w="645" w:type="dxa"/>
          </w:tcPr>
          <w:p w14:paraId="102D42E1" w14:textId="77777777" w:rsidR="00541600" w:rsidRPr="00DB5CEB" w:rsidRDefault="00541600" w:rsidP="00E37B47">
            <w:pPr>
              <w:pStyle w:val="Tabletext"/>
            </w:pPr>
            <w:r w:rsidRPr="001B5FA9">
              <w:t>29</w:t>
            </w:r>
          </w:p>
        </w:tc>
      </w:tr>
      <w:tr w:rsidR="00541600" w:rsidRPr="00DB5CEB" w14:paraId="670B7D3B" w14:textId="77777777" w:rsidTr="00016B42">
        <w:trPr>
          <w:jc w:val="center"/>
        </w:trPr>
        <w:tc>
          <w:tcPr>
            <w:tcW w:w="665" w:type="dxa"/>
          </w:tcPr>
          <w:p w14:paraId="384235BC" w14:textId="77777777" w:rsidR="00541600" w:rsidRPr="00DB5CEB" w:rsidRDefault="00541600" w:rsidP="00E37B47">
            <w:pPr>
              <w:pStyle w:val="Tabletext"/>
            </w:pPr>
          </w:p>
        </w:tc>
        <w:tc>
          <w:tcPr>
            <w:tcW w:w="997" w:type="dxa"/>
          </w:tcPr>
          <w:p w14:paraId="5F1433E1" w14:textId="77777777" w:rsidR="00541600" w:rsidRPr="00DB5CEB" w:rsidRDefault="00541600" w:rsidP="00E37B47">
            <w:pPr>
              <w:pStyle w:val="Tabletext"/>
            </w:pPr>
          </w:p>
        </w:tc>
        <w:tc>
          <w:tcPr>
            <w:tcW w:w="1045" w:type="dxa"/>
          </w:tcPr>
          <w:p w14:paraId="25171CA0" w14:textId="77777777" w:rsidR="00541600" w:rsidRPr="00DB5CEB" w:rsidRDefault="00541600" w:rsidP="00E37B47">
            <w:pPr>
              <w:pStyle w:val="Tabletext"/>
            </w:pPr>
            <w:r w:rsidRPr="00DB5CEB">
              <w:t>4a.2.6</w:t>
            </w:r>
          </w:p>
        </w:tc>
        <w:tc>
          <w:tcPr>
            <w:tcW w:w="5025" w:type="dxa"/>
          </w:tcPr>
          <w:p w14:paraId="02B1F075" w14:textId="77777777" w:rsidR="00541600" w:rsidRPr="00DB5CEB" w:rsidRDefault="00541600" w:rsidP="00E37B47">
            <w:pPr>
              <w:pStyle w:val="Tabletext"/>
            </w:pPr>
            <w:r w:rsidRPr="00DB5CEB">
              <w:t>Performance of lights</w:t>
            </w:r>
          </w:p>
        </w:tc>
        <w:tc>
          <w:tcPr>
            <w:tcW w:w="587" w:type="dxa"/>
          </w:tcPr>
          <w:p w14:paraId="7F62732B" w14:textId="77777777" w:rsidR="00541600" w:rsidRPr="00DB5CEB" w:rsidRDefault="00541600" w:rsidP="00E37B47">
            <w:pPr>
              <w:pStyle w:val="Tabletext"/>
            </w:pPr>
            <w:r w:rsidRPr="00DB5CEB">
              <w:t>3</w:t>
            </w:r>
          </w:p>
        </w:tc>
        <w:tc>
          <w:tcPr>
            <w:tcW w:w="3110" w:type="dxa"/>
            <w:vMerge/>
          </w:tcPr>
          <w:p w14:paraId="7EE94170" w14:textId="77777777" w:rsidR="00541600" w:rsidRPr="00DB5CEB" w:rsidRDefault="00541600" w:rsidP="00E37B47">
            <w:pPr>
              <w:pStyle w:val="Tabletext"/>
            </w:pPr>
          </w:p>
        </w:tc>
        <w:tc>
          <w:tcPr>
            <w:tcW w:w="3089" w:type="dxa"/>
            <w:vMerge/>
          </w:tcPr>
          <w:p w14:paraId="55807087" w14:textId="77777777" w:rsidR="00541600" w:rsidRPr="00DB5CEB" w:rsidRDefault="00541600" w:rsidP="00E37B47">
            <w:pPr>
              <w:pStyle w:val="Tabletext"/>
            </w:pPr>
          </w:p>
        </w:tc>
        <w:tc>
          <w:tcPr>
            <w:tcW w:w="645" w:type="dxa"/>
          </w:tcPr>
          <w:p w14:paraId="3B69DB36" w14:textId="77777777" w:rsidR="00541600" w:rsidRPr="00DB5CEB" w:rsidRDefault="00541600" w:rsidP="00E37B47">
            <w:pPr>
              <w:pStyle w:val="Tabletext"/>
            </w:pPr>
            <w:r w:rsidRPr="001B5FA9">
              <w:t>29</w:t>
            </w:r>
          </w:p>
        </w:tc>
      </w:tr>
      <w:tr w:rsidR="00E37B47" w:rsidRPr="00DB5CEB" w14:paraId="609E5D07" w14:textId="77777777" w:rsidTr="00016B42">
        <w:trPr>
          <w:trHeight w:val="70"/>
          <w:jc w:val="center"/>
        </w:trPr>
        <w:tc>
          <w:tcPr>
            <w:tcW w:w="665" w:type="dxa"/>
          </w:tcPr>
          <w:p w14:paraId="3ED03FBD" w14:textId="77777777" w:rsidR="00E37B47" w:rsidRPr="00DB5CEB" w:rsidRDefault="00E37B47" w:rsidP="00E37B47">
            <w:pPr>
              <w:pStyle w:val="Tabletext"/>
              <w:rPr>
                <w:b/>
              </w:rPr>
            </w:pPr>
          </w:p>
        </w:tc>
        <w:tc>
          <w:tcPr>
            <w:tcW w:w="997" w:type="dxa"/>
          </w:tcPr>
          <w:p w14:paraId="562A0070" w14:textId="77777777" w:rsidR="00E37B47" w:rsidRPr="00DB5CEB" w:rsidRDefault="00E37B47" w:rsidP="00E37B47">
            <w:pPr>
              <w:pStyle w:val="Tabletext"/>
              <w:rPr>
                <w:b/>
              </w:rPr>
            </w:pPr>
            <w:r w:rsidRPr="00DB5CEB">
              <w:rPr>
                <w:b/>
              </w:rPr>
              <w:t>4a.3</w:t>
            </w:r>
          </w:p>
        </w:tc>
        <w:tc>
          <w:tcPr>
            <w:tcW w:w="1045" w:type="dxa"/>
            <w:shd w:val="clear" w:color="auto" w:fill="94D9D5"/>
          </w:tcPr>
          <w:p w14:paraId="245FAD2B" w14:textId="77777777" w:rsidR="00E37B47" w:rsidRPr="00DB5CEB" w:rsidRDefault="00E37B47" w:rsidP="00E37B47">
            <w:pPr>
              <w:pStyle w:val="Tabletext"/>
              <w:rPr>
                <w:b/>
              </w:rPr>
            </w:pPr>
          </w:p>
        </w:tc>
        <w:tc>
          <w:tcPr>
            <w:tcW w:w="5025" w:type="dxa"/>
          </w:tcPr>
          <w:p w14:paraId="0583145B" w14:textId="77777777" w:rsidR="00E37B47" w:rsidRPr="00DB5CEB" w:rsidRDefault="00E37B47" w:rsidP="00E37B47">
            <w:pPr>
              <w:pStyle w:val="Tabletext"/>
              <w:rPr>
                <w:b/>
              </w:rPr>
            </w:pPr>
            <w:r w:rsidRPr="00DB5CEB">
              <w:rPr>
                <w:b/>
              </w:rPr>
              <w:t>Fixed Aids to Navigation</w:t>
            </w:r>
          </w:p>
        </w:tc>
        <w:tc>
          <w:tcPr>
            <w:tcW w:w="7431" w:type="dxa"/>
            <w:gridSpan w:val="4"/>
            <w:shd w:val="clear" w:color="auto" w:fill="94D9D5"/>
          </w:tcPr>
          <w:p w14:paraId="10B09059" w14:textId="77777777" w:rsidR="00E37B47" w:rsidRPr="00DB5CEB" w:rsidRDefault="00E37B47" w:rsidP="00E37B47">
            <w:pPr>
              <w:pStyle w:val="Tabletext"/>
              <w:rPr>
                <w:b/>
              </w:rPr>
            </w:pPr>
          </w:p>
        </w:tc>
      </w:tr>
      <w:tr w:rsidR="00541600" w:rsidRPr="00DB5CEB" w14:paraId="2E5D9101" w14:textId="77777777" w:rsidTr="00016B42">
        <w:trPr>
          <w:trHeight w:val="70"/>
          <w:jc w:val="center"/>
        </w:trPr>
        <w:tc>
          <w:tcPr>
            <w:tcW w:w="665" w:type="dxa"/>
          </w:tcPr>
          <w:p w14:paraId="3663C650" w14:textId="77777777" w:rsidR="00541600" w:rsidRPr="00DB5CEB" w:rsidRDefault="00541600" w:rsidP="00E37B47">
            <w:pPr>
              <w:pStyle w:val="Tabletext"/>
            </w:pPr>
          </w:p>
        </w:tc>
        <w:tc>
          <w:tcPr>
            <w:tcW w:w="997" w:type="dxa"/>
          </w:tcPr>
          <w:p w14:paraId="2CBBACB4" w14:textId="77777777" w:rsidR="00541600" w:rsidRPr="00DB5CEB" w:rsidRDefault="00541600" w:rsidP="00E37B47">
            <w:pPr>
              <w:pStyle w:val="Tabletext"/>
              <w:rPr>
                <w:b/>
              </w:rPr>
            </w:pPr>
          </w:p>
        </w:tc>
        <w:tc>
          <w:tcPr>
            <w:tcW w:w="1045" w:type="dxa"/>
            <w:shd w:val="clear" w:color="auto" w:fill="auto"/>
          </w:tcPr>
          <w:p w14:paraId="36DD2D5D" w14:textId="77777777" w:rsidR="00541600" w:rsidRPr="00DB5CEB" w:rsidRDefault="00541600" w:rsidP="00E37B47">
            <w:pPr>
              <w:pStyle w:val="Tabletext"/>
            </w:pPr>
            <w:r w:rsidRPr="00DB5CEB">
              <w:t>4a.3.1</w:t>
            </w:r>
          </w:p>
        </w:tc>
        <w:tc>
          <w:tcPr>
            <w:tcW w:w="5025" w:type="dxa"/>
          </w:tcPr>
          <w:p w14:paraId="5E22168F" w14:textId="77777777" w:rsidR="00541600" w:rsidRPr="00DB5CEB" w:rsidRDefault="00541600" w:rsidP="00E37B47">
            <w:pPr>
              <w:pStyle w:val="Tabletext"/>
              <w:jc w:val="right"/>
            </w:pPr>
            <w:r w:rsidRPr="00DB5CEB">
              <w:t xml:space="preserve">Types of fixed AtoN and their functions </w:t>
            </w:r>
          </w:p>
        </w:tc>
        <w:tc>
          <w:tcPr>
            <w:tcW w:w="587" w:type="dxa"/>
            <w:shd w:val="clear" w:color="auto" w:fill="auto"/>
          </w:tcPr>
          <w:p w14:paraId="5CC85A9E" w14:textId="77777777" w:rsidR="00541600" w:rsidRPr="00DB5CEB" w:rsidRDefault="00541600" w:rsidP="00E37B47">
            <w:pPr>
              <w:pStyle w:val="Tabletext"/>
            </w:pPr>
            <w:r w:rsidRPr="00DB5CEB">
              <w:t>3</w:t>
            </w:r>
          </w:p>
        </w:tc>
        <w:tc>
          <w:tcPr>
            <w:tcW w:w="3110" w:type="dxa"/>
            <w:vMerge w:val="restart"/>
            <w:shd w:val="clear" w:color="auto" w:fill="auto"/>
          </w:tcPr>
          <w:p w14:paraId="0D49441B" w14:textId="77777777" w:rsidR="00541600" w:rsidRPr="00DB5CEB" w:rsidRDefault="00541600" w:rsidP="00E37B47">
            <w:pPr>
              <w:pStyle w:val="Tabletext"/>
            </w:pPr>
            <w:r w:rsidRPr="00DB5CEB">
              <w:t>Visit port operating with traffic signals if available</w:t>
            </w:r>
          </w:p>
        </w:tc>
        <w:tc>
          <w:tcPr>
            <w:tcW w:w="3089" w:type="dxa"/>
            <w:vMerge w:val="restart"/>
            <w:shd w:val="clear" w:color="auto" w:fill="auto"/>
          </w:tcPr>
          <w:p w14:paraId="4EC67814" w14:textId="77777777" w:rsidR="00541600" w:rsidRPr="00DB5CEB" w:rsidRDefault="00541600" w:rsidP="00E37B47">
            <w:pPr>
              <w:pStyle w:val="Tabletext"/>
            </w:pPr>
            <w:r w:rsidRPr="00DB5CEB">
              <w:t>NAVGUIDE 3.2.5</w:t>
            </w:r>
          </w:p>
          <w:p w14:paraId="2EF980EA" w14:textId="77777777" w:rsidR="00541600" w:rsidRPr="00DB5CEB" w:rsidRDefault="00541600" w:rsidP="00E37B47">
            <w:pPr>
              <w:pStyle w:val="Tabletext"/>
            </w:pPr>
            <w:r w:rsidRPr="00DB5CEB">
              <w:t>IALA Rec E-111</w:t>
            </w:r>
          </w:p>
        </w:tc>
        <w:tc>
          <w:tcPr>
            <w:tcW w:w="645" w:type="dxa"/>
            <w:shd w:val="clear" w:color="auto" w:fill="auto"/>
          </w:tcPr>
          <w:p w14:paraId="34D36F32" w14:textId="77777777" w:rsidR="00541600" w:rsidRPr="00DB5CEB" w:rsidRDefault="00541600" w:rsidP="00E37B47">
            <w:pPr>
              <w:pStyle w:val="Tabletext"/>
            </w:pPr>
            <w:r w:rsidRPr="00DB5CEB">
              <w:t>30</w:t>
            </w:r>
          </w:p>
        </w:tc>
      </w:tr>
      <w:tr w:rsidR="00541600" w:rsidRPr="00DB5CEB" w14:paraId="03CD1722" w14:textId="77777777" w:rsidTr="00016B42">
        <w:trPr>
          <w:trHeight w:val="70"/>
          <w:jc w:val="center"/>
        </w:trPr>
        <w:tc>
          <w:tcPr>
            <w:tcW w:w="665" w:type="dxa"/>
          </w:tcPr>
          <w:p w14:paraId="5690A3E9" w14:textId="77777777" w:rsidR="00541600" w:rsidRPr="00DB5CEB" w:rsidRDefault="00541600" w:rsidP="00E37B47">
            <w:pPr>
              <w:pStyle w:val="Tabletext"/>
            </w:pPr>
          </w:p>
        </w:tc>
        <w:tc>
          <w:tcPr>
            <w:tcW w:w="997" w:type="dxa"/>
          </w:tcPr>
          <w:p w14:paraId="05ED059A" w14:textId="77777777" w:rsidR="00541600" w:rsidRPr="00DB5CEB" w:rsidRDefault="00541600" w:rsidP="00E37B47">
            <w:pPr>
              <w:pStyle w:val="Tabletext"/>
              <w:rPr>
                <w:b/>
              </w:rPr>
            </w:pPr>
          </w:p>
        </w:tc>
        <w:tc>
          <w:tcPr>
            <w:tcW w:w="1045" w:type="dxa"/>
            <w:shd w:val="clear" w:color="auto" w:fill="auto"/>
          </w:tcPr>
          <w:p w14:paraId="70FCA442" w14:textId="77777777" w:rsidR="00541600" w:rsidRPr="00DB5CEB" w:rsidRDefault="00541600" w:rsidP="00E37B47">
            <w:pPr>
              <w:pStyle w:val="Tabletext"/>
            </w:pPr>
            <w:r w:rsidRPr="00DB5CEB">
              <w:t>4a.3.2</w:t>
            </w:r>
          </w:p>
        </w:tc>
        <w:tc>
          <w:tcPr>
            <w:tcW w:w="5025" w:type="dxa"/>
          </w:tcPr>
          <w:p w14:paraId="27366479" w14:textId="77777777" w:rsidR="00541600" w:rsidRPr="00DB5CEB" w:rsidRDefault="00541600" w:rsidP="00E37B47">
            <w:pPr>
              <w:pStyle w:val="Tabletext"/>
              <w:jc w:val="right"/>
            </w:pPr>
            <w:r w:rsidRPr="00DB5CEB">
              <w:t>Day marks</w:t>
            </w:r>
          </w:p>
        </w:tc>
        <w:tc>
          <w:tcPr>
            <w:tcW w:w="587" w:type="dxa"/>
            <w:shd w:val="clear" w:color="auto" w:fill="auto"/>
          </w:tcPr>
          <w:p w14:paraId="6CB95065" w14:textId="77777777" w:rsidR="00541600" w:rsidRPr="00DB5CEB" w:rsidRDefault="00541600" w:rsidP="00E37B47">
            <w:pPr>
              <w:pStyle w:val="Tabletext"/>
            </w:pPr>
            <w:r>
              <w:t>3</w:t>
            </w:r>
          </w:p>
        </w:tc>
        <w:tc>
          <w:tcPr>
            <w:tcW w:w="3110" w:type="dxa"/>
            <w:vMerge/>
            <w:shd w:val="clear" w:color="auto" w:fill="auto"/>
          </w:tcPr>
          <w:p w14:paraId="1C4E15C0" w14:textId="77777777" w:rsidR="00541600" w:rsidRPr="00DB5CEB" w:rsidRDefault="00541600" w:rsidP="00E37B47">
            <w:pPr>
              <w:pStyle w:val="Tabletext"/>
            </w:pPr>
          </w:p>
        </w:tc>
        <w:tc>
          <w:tcPr>
            <w:tcW w:w="3089" w:type="dxa"/>
            <w:vMerge/>
            <w:shd w:val="clear" w:color="auto" w:fill="auto"/>
          </w:tcPr>
          <w:p w14:paraId="7AA51F51" w14:textId="77777777" w:rsidR="00541600" w:rsidRPr="00DB5CEB" w:rsidRDefault="00541600" w:rsidP="00E37B47">
            <w:pPr>
              <w:pStyle w:val="Tabletext"/>
            </w:pPr>
          </w:p>
        </w:tc>
        <w:tc>
          <w:tcPr>
            <w:tcW w:w="645" w:type="dxa"/>
            <w:shd w:val="clear" w:color="auto" w:fill="auto"/>
          </w:tcPr>
          <w:p w14:paraId="2BAF6BF3" w14:textId="77777777" w:rsidR="00541600" w:rsidRPr="00DB5CEB" w:rsidRDefault="00541600" w:rsidP="00E37B47">
            <w:pPr>
              <w:pStyle w:val="Tabletext"/>
            </w:pPr>
            <w:r>
              <w:t>30</w:t>
            </w:r>
          </w:p>
        </w:tc>
      </w:tr>
      <w:tr w:rsidR="00541600" w:rsidRPr="00DB5CEB" w14:paraId="6EA41E5B" w14:textId="77777777" w:rsidTr="00016B42">
        <w:trPr>
          <w:trHeight w:val="70"/>
          <w:jc w:val="center"/>
        </w:trPr>
        <w:tc>
          <w:tcPr>
            <w:tcW w:w="665" w:type="dxa"/>
          </w:tcPr>
          <w:p w14:paraId="6DFD1C43" w14:textId="77777777" w:rsidR="00541600" w:rsidRPr="00DB5CEB" w:rsidRDefault="00541600" w:rsidP="00E37B47">
            <w:pPr>
              <w:pStyle w:val="Tabletext"/>
            </w:pPr>
          </w:p>
        </w:tc>
        <w:tc>
          <w:tcPr>
            <w:tcW w:w="997" w:type="dxa"/>
          </w:tcPr>
          <w:p w14:paraId="223216ED" w14:textId="77777777" w:rsidR="00541600" w:rsidRPr="00DB5CEB" w:rsidRDefault="00541600" w:rsidP="00E37B47">
            <w:pPr>
              <w:pStyle w:val="Tabletext"/>
              <w:rPr>
                <w:b/>
              </w:rPr>
            </w:pPr>
          </w:p>
        </w:tc>
        <w:tc>
          <w:tcPr>
            <w:tcW w:w="1045" w:type="dxa"/>
            <w:shd w:val="clear" w:color="auto" w:fill="auto"/>
          </w:tcPr>
          <w:p w14:paraId="76A63AD1" w14:textId="77777777" w:rsidR="00541600" w:rsidRPr="00DB5CEB" w:rsidRDefault="00541600" w:rsidP="00E37B47">
            <w:pPr>
              <w:pStyle w:val="Tabletext"/>
            </w:pPr>
            <w:r w:rsidRPr="00DB5CEB">
              <w:t>4a.3.3</w:t>
            </w:r>
          </w:p>
        </w:tc>
        <w:tc>
          <w:tcPr>
            <w:tcW w:w="5025" w:type="dxa"/>
          </w:tcPr>
          <w:p w14:paraId="622B5105" w14:textId="77777777" w:rsidR="00541600" w:rsidRPr="00DB5CEB" w:rsidRDefault="00541600" w:rsidP="00E37B47">
            <w:pPr>
              <w:pStyle w:val="Tabletext"/>
              <w:jc w:val="right"/>
            </w:pPr>
            <w:r w:rsidRPr="00DB5CEB">
              <w:t>Port Traffic Signals</w:t>
            </w:r>
          </w:p>
        </w:tc>
        <w:tc>
          <w:tcPr>
            <w:tcW w:w="587" w:type="dxa"/>
            <w:shd w:val="clear" w:color="auto" w:fill="auto"/>
          </w:tcPr>
          <w:p w14:paraId="32D018A4" w14:textId="77777777" w:rsidR="00541600" w:rsidRPr="00DB5CEB" w:rsidRDefault="00541600" w:rsidP="00E37B47">
            <w:pPr>
              <w:pStyle w:val="Tabletext"/>
            </w:pPr>
            <w:r w:rsidRPr="00DB5CEB">
              <w:t>1</w:t>
            </w:r>
          </w:p>
        </w:tc>
        <w:tc>
          <w:tcPr>
            <w:tcW w:w="3110" w:type="dxa"/>
            <w:vMerge/>
            <w:shd w:val="clear" w:color="auto" w:fill="auto"/>
          </w:tcPr>
          <w:p w14:paraId="744E0DA9" w14:textId="77777777" w:rsidR="00541600" w:rsidRPr="00DB5CEB" w:rsidRDefault="00541600" w:rsidP="00E37B47">
            <w:pPr>
              <w:pStyle w:val="Tabletext"/>
            </w:pPr>
          </w:p>
        </w:tc>
        <w:tc>
          <w:tcPr>
            <w:tcW w:w="3089" w:type="dxa"/>
            <w:vMerge/>
            <w:shd w:val="clear" w:color="auto" w:fill="auto"/>
          </w:tcPr>
          <w:p w14:paraId="716F1489" w14:textId="77777777" w:rsidR="00541600" w:rsidRPr="00DB5CEB" w:rsidRDefault="00541600" w:rsidP="00E37B47">
            <w:pPr>
              <w:pStyle w:val="Tabletext"/>
            </w:pPr>
          </w:p>
        </w:tc>
        <w:tc>
          <w:tcPr>
            <w:tcW w:w="645" w:type="dxa"/>
            <w:shd w:val="clear" w:color="auto" w:fill="auto"/>
          </w:tcPr>
          <w:p w14:paraId="4D73CD9F" w14:textId="77777777" w:rsidR="00541600" w:rsidRPr="00DB5CEB" w:rsidRDefault="00541600" w:rsidP="00E37B47">
            <w:pPr>
              <w:pStyle w:val="Tabletext"/>
            </w:pPr>
            <w:r>
              <w:t>30</w:t>
            </w:r>
          </w:p>
        </w:tc>
      </w:tr>
      <w:tr w:rsidR="00E37B47" w:rsidRPr="00DB5CEB" w14:paraId="3C4F5C4B" w14:textId="77777777" w:rsidTr="00016B42">
        <w:trPr>
          <w:trHeight w:val="70"/>
          <w:jc w:val="center"/>
        </w:trPr>
        <w:tc>
          <w:tcPr>
            <w:tcW w:w="665" w:type="dxa"/>
          </w:tcPr>
          <w:p w14:paraId="292D81D8" w14:textId="77777777" w:rsidR="00E37B47" w:rsidRPr="00DB5CEB" w:rsidRDefault="00E37B47" w:rsidP="00E37B47">
            <w:pPr>
              <w:pStyle w:val="Tabletext"/>
            </w:pPr>
          </w:p>
        </w:tc>
        <w:tc>
          <w:tcPr>
            <w:tcW w:w="997" w:type="dxa"/>
          </w:tcPr>
          <w:p w14:paraId="51DB0DD0" w14:textId="77777777" w:rsidR="00E37B47" w:rsidRPr="00DB5CEB" w:rsidRDefault="00E37B47" w:rsidP="00E37B47">
            <w:pPr>
              <w:pStyle w:val="Tabletext"/>
              <w:rPr>
                <w:b/>
              </w:rPr>
            </w:pPr>
            <w:r w:rsidRPr="00DB5CEB">
              <w:rPr>
                <w:b/>
              </w:rPr>
              <w:t>4a.4</w:t>
            </w:r>
          </w:p>
        </w:tc>
        <w:tc>
          <w:tcPr>
            <w:tcW w:w="1045" w:type="dxa"/>
            <w:shd w:val="clear" w:color="auto" w:fill="94D9D5"/>
          </w:tcPr>
          <w:p w14:paraId="5BADD64D" w14:textId="77777777" w:rsidR="00E37B47" w:rsidRPr="00DB5CEB" w:rsidRDefault="00E37B47" w:rsidP="00E37B47">
            <w:pPr>
              <w:pStyle w:val="Tabletext"/>
            </w:pPr>
          </w:p>
        </w:tc>
        <w:tc>
          <w:tcPr>
            <w:tcW w:w="5025" w:type="dxa"/>
          </w:tcPr>
          <w:p w14:paraId="37033DD6" w14:textId="77777777" w:rsidR="00E37B47" w:rsidRPr="00DB5CEB" w:rsidRDefault="00E37B47" w:rsidP="00E37B47">
            <w:pPr>
              <w:pStyle w:val="Tabletext"/>
              <w:rPr>
                <w:b/>
              </w:rPr>
            </w:pPr>
            <w:r w:rsidRPr="00DB5CEB">
              <w:rPr>
                <w:b/>
              </w:rPr>
              <w:t>Floating Aids to Navigation</w:t>
            </w:r>
          </w:p>
        </w:tc>
        <w:tc>
          <w:tcPr>
            <w:tcW w:w="7431" w:type="dxa"/>
            <w:gridSpan w:val="4"/>
            <w:shd w:val="clear" w:color="auto" w:fill="94D9D5"/>
          </w:tcPr>
          <w:p w14:paraId="126809DF" w14:textId="77777777" w:rsidR="00E37B47" w:rsidRPr="00DB5CEB" w:rsidRDefault="00E37B47" w:rsidP="00E37B47">
            <w:pPr>
              <w:pStyle w:val="Tabletext"/>
            </w:pPr>
          </w:p>
        </w:tc>
      </w:tr>
      <w:tr w:rsidR="00541600" w:rsidRPr="00DB5CEB" w14:paraId="5E40771A" w14:textId="77777777" w:rsidTr="00016B42">
        <w:trPr>
          <w:trHeight w:val="70"/>
          <w:jc w:val="center"/>
        </w:trPr>
        <w:tc>
          <w:tcPr>
            <w:tcW w:w="665" w:type="dxa"/>
          </w:tcPr>
          <w:p w14:paraId="4B94907F" w14:textId="77777777" w:rsidR="00541600" w:rsidRPr="00DB5CEB" w:rsidRDefault="00541600" w:rsidP="00E37B47">
            <w:pPr>
              <w:pStyle w:val="Tabletext"/>
            </w:pPr>
          </w:p>
        </w:tc>
        <w:tc>
          <w:tcPr>
            <w:tcW w:w="997" w:type="dxa"/>
          </w:tcPr>
          <w:p w14:paraId="1D783D84" w14:textId="77777777" w:rsidR="00541600" w:rsidRPr="00DB5CEB" w:rsidRDefault="00541600" w:rsidP="00E37B47">
            <w:pPr>
              <w:pStyle w:val="Tabletext"/>
              <w:rPr>
                <w:b/>
              </w:rPr>
            </w:pPr>
          </w:p>
        </w:tc>
        <w:tc>
          <w:tcPr>
            <w:tcW w:w="1045" w:type="dxa"/>
            <w:shd w:val="clear" w:color="auto" w:fill="auto"/>
          </w:tcPr>
          <w:p w14:paraId="28DCC194" w14:textId="77777777" w:rsidR="00541600" w:rsidRPr="00DB5CEB" w:rsidRDefault="00541600" w:rsidP="00E37B47">
            <w:pPr>
              <w:pStyle w:val="Tabletext"/>
            </w:pPr>
            <w:r w:rsidRPr="00DB5CEB">
              <w:t>4a.4.1</w:t>
            </w:r>
          </w:p>
        </w:tc>
        <w:tc>
          <w:tcPr>
            <w:tcW w:w="5025" w:type="dxa"/>
          </w:tcPr>
          <w:p w14:paraId="37FB0F53" w14:textId="77777777" w:rsidR="00541600" w:rsidRPr="00DB5CEB" w:rsidRDefault="00541600" w:rsidP="00E37B47">
            <w:pPr>
              <w:pStyle w:val="Tabletext"/>
              <w:jc w:val="right"/>
            </w:pPr>
            <w:r w:rsidRPr="00DB5CEB">
              <w:t>Use of minor floating AtoN</w:t>
            </w:r>
          </w:p>
        </w:tc>
        <w:tc>
          <w:tcPr>
            <w:tcW w:w="587" w:type="dxa"/>
            <w:shd w:val="clear" w:color="auto" w:fill="auto"/>
          </w:tcPr>
          <w:p w14:paraId="3587C4B6" w14:textId="77777777" w:rsidR="00541600" w:rsidRPr="00DB5CEB" w:rsidRDefault="00541600" w:rsidP="00E37B47">
            <w:pPr>
              <w:pStyle w:val="Tabletext"/>
            </w:pPr>
            <w:r w:rsidRPr="00DB5CEB">
              <w:t>3</w:t>
            </w:r>
          </w:p>
        </w:tc>
        <w:tc>
          <w:tcPr>
            <w:tcW w:w="3110" w:type="dxa"/>
            <w:vMerge w:val="restart"/>
            <w:shd w:val="clear" w:color="auto" w:fill="auto"/>
          </w:tcPr>
          <w:p w14:paraId="349240A0" w14:textId="77777777" w:rsidR="00541600" w:rsidRPr="00DB5CEB" w:rsidRDefault="00541600" w:rsidP="00E37B47">
            <w:pPr>
              <w:pStyle w:val="Tabletext"/>
            </w:pPr>
            <w:r w:rsidRPr="00DB5CEB">
              <w:t>Use of buoy models would be an advantage</w:t>
            </w:r>
          </w:p>
        </w:tc>
        <w:tc>
          <w:tcPr>
            <w:tcW w:w="3089" w:type="dxa"/>
            <w:vMerge w:val="restart"/>
            <w:shd w:val="clear" w:color="auto" w:fill="auto"/>
          </w:tcPr>
          <w:p w14:paraId="69C6110A" w14:textId="77777777" w:rsidR="00541600" w:rsidRPr="00DB5CEB" w:rsidRDefault="00541600" w:rsidP="00E37B47">
            <w:pPr>
              <w:pStyle w:val="Tabletext"/>
            </w:pPr>
            <w:r w:rsidRPr="00DB5CEB">
              <w:t>IALA MBS; NAVGUIDE 3.2.6</w:t>
            </w:r>
          </w:p>
          <w:p w14:paraId="6E88A172" w14:textId="77777777" w:rsidR="00541600" w:rsidRPr="00DB5CEB" w:rsidRDefault="00541600" w:rsidP="00E37B47">
            <w:pPr>
              <w:pStyle w:val="Tabletext"/>
            </w:pPr>
            <w:r w:rsidRPr="00DB5CEB">
              <w:t>IALA Rec O-104 and O-130</w:t>
            </w:r>
          </w:p>
          <w:p w14:paraId="0AA67313" w14:textId="77777777" w:rsidR="00541600" w:rsidRPr="00DB5CEB" w:rsidRDefault="00541600" w:rsidP="00E37B47">
            <w:pPr>
              <w:pStyle w:val="Tabletext"/>
            </w:pPr>
            <w:r w:rsidRPr="00DB5CEB">
              <w:t>IALA Rec O-133</w:t>
            </w:r>
          </w:p>
          <w:p w14:paraId="2E995FAB" w14:textId="77777777" w:rsidR="00541600" w:rsidRPr="00DB5CEB" w:rsidRDefault="00757AB5" w:rsidP="00E37B47">
            <w:pPr>
              <w:pStyle w:val="Tabletext"/>
            </w:pPr>
            <w:r>
              <w:t>IALA GLs 1006; 1011; 1046</w:t>
            </w:r>
            <w:r w:rsidR="00541600" w:rsidRPr="00DB5CEB">
              <w:t>; 1047</w:t>
            </w:r>
          </w:p>
        </w:tc>
        <w:tc>
          <w:tcPr>
            <w:tcW w:w="645" w:type="dxa"/>
            <w:shd w:val="clear" w:color="auto" w:fill="auto"/>
          </w:tcPr>
          <w:p w14:paraId="4CF7ECB3" w14:textId="77777777" w:rsidR="00541600" w:rsidRPr="00DB5CEB" w:rsidRDefault="00541600" w:rsidP="00E37B47">
            <w:pPr>
              <w:pStyle w:val="Tabletext"/>
            </w:pPr>
            <w:r w:rsidRPr="00DB5CEB">
              <w:t>31</w:t>
            </w:r>
          </w:p>
        </w:tc>
      </w:tr>
      <w:tr w:rsidR="00DF7040" w:rsidRPr="00DB5CEB" w14:paraId="2506DB25" w14:textId="77777777" w:rsidTr="00016B42">
        <w:trPr>
          <w:trHeight w:val="70"/>
          <w:jc w:val="center"/>
        </w:trPr>
        <w:tc>
          <w:tcPr>
            <w:tcW w:w="665" w:type="dxa"/>
          </w:tcPr>
          <w:p w14:paraId="6A2605BF" w14:textId="77777777" w:rsidR="00DF7040" w:rsidRPr="00DB5CEB" w:rsidRDefault="00DF7040" w:rsidP="00E37B47">
            <w:pPr>
              <w:pStyle w:val="Tabletext"/>
            </w:pPr>
          </w:p>
        </w:tc>
        <w:tc>
          <w:tcPr>
            <w:tcW w:w="997" w:type="dxa"/>
          </w:tcPr>
          <w:p w14:paraId="4FB76067" w14:textId="77777777" w:rsidR="00DF7040" w:rsidRPr="00DB5CEB" w:rsidRDefault="00DF7040" w:rsidP="00E37B47">
            <w:pPr>
              <w:pStyle w:val="Tabletext"/>
              <w:rPr>
                <w:b/>
              </w:rPr>
            </w:pPr>
          </w:p>
        </w:tc>
        <w:tc>
          <w:tcPr>
            <w:tcW w:w="1045" w:type="dxa"/>
            <w:shd w:val="clear" w:color="auto" w:fill="auto"/>
          </w:tcPr>
          <w:p w14:paraId="48FA3E76" w14:textId="77777777" w:rsidR="00DF7040" w:rsidRPr="00DB5CEB" w:rsidRDefault="00DF7040" w:rsidP="00E37B47">
            <w:pPr>
              <w:pStyle w:val="Tabletext"/>
            </w:pPr>
            <w:r w:rsidRPr="00DB5CEB">
              <w:t>4a.4.2</w:t>
            </w:r>
          </w:p>
        </w:tc>
        <w:tc>
          <w:tcPr>
            <w:tcW w:w="5025" w:type="dxa"/>
          </w:tcPr>
          <w:p w14:paraId="433B160D" w14:textId="77777777" w:rsidR="00DF7040" w:rsidRPr="00DB5CEB" w:rsidRDefault="00DF7040" w:rsidP="00E37B47">
            <w:pPr>
              <w:pStyle w:val="Tabletext"/>
              <w:jc w:val="right"/>
            </w:pPr>
            <w:r w:rsidRPr="00DB5CEB">
              <w:t>Major floating AtoN and light vessels</w:t>
            </w:r>
          </w:p>
        </w:tc>
        <w:tc>
          <w:tcPr>
            <w:tcW w:w="587" w:type="dxa"/>
            <w:shd w:val="clear" w:color="auto" w:fill="auto"/>
          </w:tcPr>
          <w:p w14:paraId="4CC9BAC0" w14:textId="77777777" w:rsidR="00DF7040" w:rsidRPr="00DB5CEB" w:rsidRDefault="00DF7040" w:rsidP="00E37B47">
            <w:pPr>
              <w:pStyle w:val="Tabletext"/>
            </w:pPr>
            <w:r w:rsidRPr="00DB5CEB">
              <w:t>1</w:t>
            </w:r>
          </w:p>
        </w:tc>
        <w:tc>
          <w:tcPr>
            <w:tcW w:w="3110" w:type="dxa"/>
            <w:vMerge/>
            <w:shd w:val="clear" w:color="auto" w:fill="auto"/>
          </w:tcPr>
          <w:p w14:paraId="720E4345" w14:textId="77777777" w:rsidR="00DF7040" w:rsidRPr="00DB5CEB" w:rsidRDefault="00DF7040" w:rsidP="00E37B47">
            <w:pPr>
              <w:pStyle w:val="Tabletext"/>
            </w:pPr>
          </w:p>
        </w:tc>
        <w:tc>
          <w:tcPr>
            <w:tcW w:w="3089" w:type="dxa"/>
            <w:vMerge/>
            <w:shd w:val="clear" w:color="auto" w:fill="auto"/>
          </w:tcPr>
          <w:p w14:paraId="2837A102" w14:textId="77777777" w:rsidR="00DF7040" w:rsidRPr="00DB5CEB" w:rsidRDefault="00DF7040" w:rsidP="00E37B47">
            <w:pPr>
              <w:pStyle w:val="Tabletext"/>
            </w:pPr>
          </w:p>
        </w:tc>
        <w:tc>
          <w:tcPr>
            <w:tcW w:w="645" w:type="dxa"/>
            <w:shd w:val="clear" w:color="auto" w:fill="auto"/>
          </w:tcPr>
          <w:p w14:paraId="792895C7" w14:textId="77777777" w:rsidR="00DF7040" w:rsidRPr="00DB5CEB" w:rsidRDefault="00DF7040" w:rsidP="00E37B47">
            <w:pPr>
              <w:pStyle w:val="Tabletext"/>
            </w:pPr>
            <w:r w:rsidRPr="007B2C52">
              <w:t>31</w:t>
            </w:r>
          </w:p>
        </w:tc>
      </w:tr>
      <w:tr w:rsidR="00DF7040" w:rsidRPr="00DB5CEB" w14:paraId="6A7DB6A5" w14:textId="77777777" w:rsidTr="00016B42">
        <w:trPr>
          <w:trHeight w:val="70"/>
          <w:jc w:val="center"/>
        </w:trPr>
        <w:tc>
          <w:tcPr>
            <w:tcW w:w="665" w:type="dxa"/>
          </w:tcPr>
          <w:p w14:paraId="1311EAFE" w14:textId="77777777" w:rsidR="00DF7040" w:rsidRPr="00DB5CEB" w:rsidRDefault="00DF7040" w:rsidP="00E37B47">
            <w:pPr>
              <w:pStyle w:val="Tabletext"/>
            </w:pPr>
          </w:p>
        </w:tc>
        <w:tc>
          <w:tcPr>
            <w:tcW w:w="997" w:type="dxa"/>
          </w:tcPr>
          <w:p w14:paraId="3170CFDE" w14:textId="77777777" w:rsidR="00DF7040" w:rsidRPr="00DB5CEB" w:rsidRDefault="00DF7040" w:rsidP="00E37B47">
            <w:pPr>
              <w:pStyle w:val="Tabletext"/>
              <w:rPr>
                <w:b/>
              </w:rPr>
            </w:pPr>
          </w:p>
        </w:tc>
        <w:tc>
          <w:tcPr>
            <w:tcW w:w="1045" w:type="dxa"/>
            <w:shd w:val="clear" w:color="auto" w:fill="auto"/>
          </w:tcPr>
          <w:p w14:paraId="4FE336F6" w14:textId="77777777" w:rsidR="00DF7040" w:rsidRPr="00DB5CEB" w:rsidRDefault="00DF7040" w:rsidP="00E37B47">
            <w:pPr>
              <w:pStyle w:val="Tabletext"/>
            </w:pPr>
            <w:r w:rsidRPr="00DB5CEB">
              <w:t>4a.4.3</w:t>
            </w:r>
          </w:p>
        </w:tc>
        <w:tc>
          <w:tcPr>
            <w:tcW w:w="5025" w:type="dxa"/>
          </w:tcPr>
          <w:p w14:paraId="5AC067DD" w14:textId="77777777" w:rsidR="00DF7040" w:rsidRPr="00DB5CEB" w:rsidRDefault="00DF7040" w:rsidP="00E37B47">
            <w:pPr>
              <w:pStyle w:val="Tabletext"/>
              <w:jc w:val="right"/>
            </w:pPr>
            <w:r w:rsidRPr="00DB5CEB">
              <w:t>Technical considerations and costs</w:t>
            </w:r>
          </w:p>
        </w:tc>
        <w:tc>
          <w:tcPr>
            <w:tcW w:w="587" w:type="dxa"/>
            <w:shd w:val="clear" w:color="auto" w:fill="auto"/>
          </w:tcPr>
          <w:p w14:paraId="225D63BA" w14:textId="77777777" w:rsidR="00DF7040" w:rsidRPr="00DB5CEB" w:rsidRDefault="00DF7040" w:rsidP="00E37B47">
            <w:pPr>
              <w:pStyle w:val="Tabletext"/>
            </w:pPr>
            <w:r w:rsidRPr="00DB5CEB">
              <w:t>2</w:t>
            </w:r>
          </w:p>
        </w:tc>
        <w:tc>
          <w:tcPr>
            <w:tcW w:w="3110" w:type="dxa"/>
            <w:vMerge/>
            <w:shd w:val="clear" w:color="auto" w:fill="auto"/>
          </w:tcPr>
          <w:p w14:paraId="73C79342" w14:textId="77777777" w:rsidR="00DF7040" w:rsidRPr="00DB5CEB" w:rsidRDefault="00DF7040" w:rsidP="00E37B47">
            <w:pPr>
              <w:pStyle w:val="Tabletext"/>
            </w:pPr>
          </w:p>
        </w:tc>
        <w:tc>
          <w:tcPr>
            <w:tcW w:w="3089" w:type="dxa"/>
            <w:vMerge/>
            <w:shd w:val="clear" w:color="auto" w:fill="auto"/>
          </w:tcPr>
          <w:p w14:paraId="4A695020" w14:textId="77777777" w:rsidR="00DF7040" w:rsidRPr="00DB5CEB" w:rsidRDefault="00DF7040" w:rsidP="00E37B47">
            <w:pPr>
              <w:pStyle w:val="Tabletext"/>
            </w:pPr>
          </w:p>
        </w:tc>
        <w:tc>
          <w:tcPr>
            <w:tcW w:w="645" w:type="dxa"/>
            <w:shd w:val="clear" w:color="auto" w:fill="auto"/>
          </w:tcPr>
          <w:p w14:paraId="4533ACEC" w14:textId="77777777" w:rsidR="00DF7040" w:rsidRPr="00DB5CEB" w:rsidRDefault="00DF7040" w:rsidP="00E37B47">
            <w:pPr>
              <w:pStyle w:val="Tabletext"/>
            </w:pPr>
            <w:r w:rsidRPr="007B2C52">
              <w:t>31</w:t>
            </w:r>
          </w:p>
        </w:tc>
      </w:tr>
      <w:tr w:rsidR="00DF7040" w:rsidRPr="00DB5CEB" w14:paraId="250C8B42" w14:textId="77777777" w:rsidTr="00016B42">
        <w:trPr>
          <w:trHeight w:val="70"/>
          <w:jc w:val="center"/>
        </w:trPr>
        <w:tc>
          <w:tcPr>
            <w:tcW w:w="665" w:type="dxa"/>
          </w:tcPr>
          <w:p w14:paraId="73D4BAC5" w14:textId="77777777" w:rsidR="00DF7040" w:rsidRPr="00DB5CEB" w:rsidRDefault="00DF7040" w:rsidP="00E37B47">
            <w:pPr>
              <w:pStyle w:val="Tabletext"/>
            </w:pPr>
          </w:p>
        </w:tc>
        <w:tc>
          <w:tcPr>
            <w:tcW w:w="997" w:type="dxa"/>
          </w:tcPr>
          <w:p w14:paraId="430E07CF" w14:textId="77777777" w:rsidR="00DF7040" w:rsidRPr="00DB5CEB" w:rsidRDefault="00DF7040" w:rsidP="00E37B47">
            <w:pPr>
              <w:pStyle w:val="Tabletext"/>
              <w:rPr>
                <w:b/>
              </w:rPr>
            </w:pPr>
          </w:p>
        </w:tc>
        <w:tc>
          <w:tcPr>
            <w:tcW w:w="1045" w:type="dxa"/>
            <w:shd w:val="clear" w:color="auto" w:fill="auto"/>
          </w:tcPr>
          <w:p w14:paraId="0C4E6DF0" w14:textId="77777777" w:rsidR="00DF7040" w:rsidRPr="00DB5CEB" w:rsidRDefault="00DF7040" w:rsidP="00E37B47">
            <w:pPr>
              <w:pStyle w:val="Tabletext"/>
            </w:pPr>
            <w:r w:rsidRPr="00DB5CEB">
              <w:t>4a.4.4</w:t>
            </w:r>
          </w:p>
        </w:tc>
        <w:tc>
          <w:tcPr>
            <w:tcW w:w="5025" w:type="dxa"/>
          </w:tcPr>
          <w:p w14:paraId="37DC4C95" w14:textId="77777777" w:rsidR="00DF7040" w:rsidRPr="00DB5CEB" w:rsidRDefault="00DF7040" w:rsidP="00E37B47">
            <w:pPr>
              <w:pStyle w:val="Tabletext"/>
              <w:jc w:val="right"/>
            </w:pPr>
            <w:r w:rsidRPr="00DB5CEB">
              <w:t>Steel versus plastic buoys</w:t>
            </w:r>
          </w:p>
        </w:tc>
        <w:tc>
          <w:tcPr>
            <w:tcW w:w="587" w:type="dxa"/>
            <w:shd w:val="clear" w:color="auto" w:fill="auto"/>
          </w:tcPr>
          <w:p w14:paraId="1972B30B" w14:textId="77777777" w:rsidR="00DF7040" w:rsidRPr="00DB5CEB" w:rsidRDefault="00DF7040" w:rsidP="00E37B47">
            <w:pPr>
              <w:pStyle w:val="Tabletext"/>
            </w:pPr>
            <w:r>
              <w:t>2</w:t>
            </w:r>
          </w:p>
        </w:tc>
        <w:tc>
          <w:tcPr>
            <w:tcW w:w="3110" w:type="dxa"/>
            <w:vMerge/>
            <w:shd w:val="clear" w:color="auto" w:fill="auto"/>
          </w:tcPr>
          <w:p w14:paraId="604B6856" w14:textId="77777777" w:rsidR="00DF7040" w:rsidRPr="00DB5CEB" w:rsidRDefault="00DF7040" w:rsidP="00E37B47">
            <w:pPr>
              <w:pStyle w:val="Tabletext"/>
            </w:pPr>
          </w:p>
        </w:tc>
        <w:tc>
          <w:tcPr>
            <w:tcW w:w="3089" w:type="dxa"/>
            <w:vMerge/>
            <w:shd w:val="clear" w:color="auto" w:fill="auto"/>
          </w:tcPr>
          <w:p w14:paraId="47EEA60D" w14:textId="77777777" w:rsidR="00DF7040" w:rsidRPr="00DB5CEB" w:rsidRDefault="00DF7040" w:rsidP="00E37B47">
            <w:pPr>
              <w:pStyle w:val="Tabletext"/>
            </w:pPr>
          </w:p>
        </w:tc>
        <w:tc>
          <w:tcPr>
            <w:tcW w:w="645" w:type="dxa"/>
            <w:shd w:val="clear" w:color="auto" w:fill="auto"/>
          </w:tcPr>
          <w:p w14:paraId="29650F66" w14:textId="77777777" w:rsidR="00DF7040" w:rsidRPr="00DB5CEB" w:rsidRDefault="00DF7040" w:rsidP="00E37B47">
            <w:pPr>
              <w:pStyle w:val="Tabletext"/>
            </w:pPr>
            <w:r w:rsidRPr="007B2C52">
              <w:t>31</w:t>
            </w:r>
          </w:p>
        </w:tc>
      </w:tr>
      <w:tr w:rsidR="00541600" w:rsidRPr="00DB5CEB" w14:paraId="0CC15711" w14:textId="77777777" w:rsidTr="00016B42">
        <w:trPr>
          <w:trHeight w:val="70"/>
          <w:jc w:val="center"/>
        </w:trPr>
        <w:tc>
          <w:tcPr>
            <w:tcW w:w="665" w:type="dxa"/>
          </w:tcPr>
          <w:p w14:paraId="6D47163A" w14:textId="77777777" w:rsidR="00541600" w:rsidRPr="00DB5CEB" w:rsidRDefault="00541600" w:rsidP="00E37B47">
            <w:pPr>
              <w:pStyle w:val="Tabletext"/>
            </w:pPr>
          </w:p>
        </w:tc>
        <w:tc>
          <w:tcPr>
            <w:tcW w:w="997" w:type="dxa"/>
          </w:tcPr>
          <w:p w14:paraId="5B2C9233" w14:textId="77777777" w:rsidR="00541600" w:rsidRPr="00DB5CEB" w:rsidRDefault="00541600" w:rsidP="00E37B47">
            <w:pPr>
              <w:pStyle w:val="Tabletext"/>
              <w:rPr>
                <w:b/>
              </w:rPr>
            </w:pPr>
          </w:p>
        </w:tc>
        <w:tc>
          <w:tcPr>
            <w:tcW w:w="1045" w:type="dxa"/>
            <w:shd w:val="clear" w:color="auto" w:fill="auto"/>
          </w:tcPr>
          <w:p w14:paraId="57F1945B" w14:textId="77777777" w:rsidR="00541600" w:rsidRPr="00DB5CEB" w:rsidRDefault="00541600" w:rsidP="00E37B47">
            <w:pPr>
              <w:pStyle w:val="Tabletext"/>
            </w:pPr>
            <w:r w:rsidRPr="00DB5CEB">
              <w:t>4a.4.5</w:t>
            </w:r>
          </w:p>
        </w:tc>
        <w:tc>
          <w:tcPr>
            <w:tcW w:w="5025" w:type="dxa"/>
          </w:tcPr>
          <w:p w14:paraId="69D53B20" w14:textId="77777777" w:rsidR="00541600" w:rsidRPr="00DB5CEB" w:rsidRDefault="00541600" w:rsidP="00E37B47">
            <w:pPr>
              <w:pStyle w:val="Tabletext"/>
              <w:jc w:val="right"/>
            </w:pPr>
            <w:r w:rsidRPr="00DB5CEB">
              <w:t>Design considerations</w:t>
            </w:r>
          </w:p>
        </w:tc>
        <w:tc>
          <w:tcPr>
            <w:tcW w:w="587" w:type="dxa"/>
            <w:shd w:val="clear" w:color="auto" w:fill="auto"/>
          </w:tcPr>
          <w:p w14:paraId="344A3330" w14:textId="77777777" w:rsidR="00541600" w:rsidRPr="00DB5CEB" w:rsidRDefault="00541600" w:rsidP="00E37B47">
            <w:pPr>
              <w:pStyle w:val="Tabletext"/>
            </w:pPr>
            <w:r w:rsidRPr="00DB5CEB">
              <w:t>2</w:t>
            </w:r>
          </w:p>
        </w:tc>
        <w:tc>
          <w:tcPr>
            <w:tcW w:w="3110" w:type="dxa"/>
            <w:vMerge w:val="restart"/>
            <w:shd w:val="clear" w:color="auto" w:fill="auto"/>
          </w:tcPr>
          <w:p w14:paraId="1D9A75E2" w14:textId="77777777" w:rsidR="00541600" w:rsidRPr="00DB5CEB" w:rsidRDefault="00541600" w:rsidP="00E37B47">
            <w:pPr>
              <w:pStyle w:val="Tabletext"/>
            </w:pPr>
          </w:p>
        </w:tc>
        <w:tc>
          <w:tcPr>
            <w:tcW w:w="3089" w:type="dxa"/>
            <w:vMerge w:val="restart"/>
            <w:shd w:val="clear" w:color="auto" w:fill="auto"/>
          </w:tcPr>
          <w:p w14:paraId="49A9107B" w14:textId="77777777" w:rsidR="00541600" w:rsidRPr="00DB5CEB" w:rsidRDefault="00541600" w:rsidP="00E37B47">
            <w:pPr>
              <w:pStyle w:val="Tabletext"/>
            </w:pPr>
            <w:r w:rsidRPr="00DB5CEB">
              <w:t>IALA Rec E-107</w:t>
            </w:r>
          </w:p>
          <w:p w14:paraId="75EA0D0E" w14:textId="77777777" w:rsidR="00541600" w:rsidRPr="00DB5CEB" w:rsidRDefault="00541600" w:rsidP="00E37B47">
            <w:pPr>
              <w:pStyle w:val="Tabletext"/>
            </w:pPr>
            <w:r w:rsidRPr="00DB5CEB">
              <w:t>IALA GL 1036; 1037;1066</w:t>
            </w:r>
          </w:p>
          <w:p w14:paraId="2F03D224" w14:textId="77777777" w:rsidR="00541600" w:rsidRPr="00DB5CEB" w:rsidRDefault="00541600" w:rsidP="00E37B47">
            <w:pPr>
              <w:pStyle w:val="Tabletext"/>
            </w:pPr>
            <w:r w:rsidRPr="00DB5CEB">
              <w:t>Pharos Marine mooring handbook or similar</w:t>
            </w:r>
          </w:p>
        </w:tc>
        <w:tc>
          <w:tcPr>
            <w:tcW w:w="645" w:type="dxa"/>
            <w:shd w:val="clear" w:color="auto" w:fill="auto"/>
          </w:tcPr>
          <w:p w14:paraId="40A172E3" w14:textId="77777777" w:rsidR="00541600" w:rsidRPr="00DB5CEB" w:rsidRDefault="00541600" w:rsidP="00E37B47">
            <w:pPr>
              <w:pStyle w:val="Tabletext"/>
            </w:pPr>
            <w:r w:rsidRPr="00DB5CEB">
              <w:t>32</w:t>
            </w:r>
          </w:p>
        </w:tc>
      </w:tr>
      <w:tr w:rsidR="00DF7040" w:rsidRPr="00DB5CEB" w14:paraId="6D97AC99" w14:textId="77777777" w:rsidTr="00016B42">
        <w:trPr>
          <w:trHeight w:val="70"/>
          <w:jc w:val="center"/>
        </w:trPr>
        <w:tc>
          <w:tcPr>
            <w:tcW w:w="665" w:type="dxa"/>
          </w:tcPr>
          <w:p w14:paraId="7035F087" w14:textId="77777777" w:rsidR="00DF7040" w:rsidRPr="00DB5CEB" w:rsidRDefault="00DF7040" w:rsidP="00E37B47">
            <w:pPr>
              <w:pStyle w:val="Tabletext"/>
            </w:pPr>
          </w:p>
        </w:tc>
        <w:tc>
          <w:tcPr>
            <w:tcW w:w="997" w:type="dxa"/>
          </w:tcPr>
          <w:p w14:paraId="60596493" w14:textId="77777777" w:rsidR="00DF7040" w:rsidRPr="00DB5CEB" w:rsidRDefault="00DF7040" w:rsidP="00E37B47">
            <w:pPr>
              <w:pStyle w:val="Tabletext"/>
              <w:rPr>
                <w:b/>
              </w:rPr>
            </w:pPr>
          </w:p>
        </w:tc>
        <w:tc>
          <w:tcPr>
            <w:tcW w:w="1045" w:type="dxa"/>
            <w:shd w:val="clear" w:color="auto" w:fill="auto"/>
          </w:tcPr>
          <w:p w14:paraId="60744D37" w14:textId="77777777" w:rsidR="00DF7040" w:rsidRPr="00DB5CEB" w:rsidRDefault="00DF7040" w:rsidP="00E37B47">
            <w:pPr>
              <w:pStyle w:val="Tabletext"/>
            </w:pPr>
            <w:r w:rsidRPr="00DB5CEB">
              <w:t>4a.4.6</w:t>
            </w:r>
          </w:p>
        </w:tc>
        <w:tc>
          <w:tcPr>
            <w:tcW w:w="5025" w:type="dxa"/>
          </w:tcPr>
          <w:p w14:paraId="68C333CF" w14:textId="77777777" w:rsidR="00DF7040" w:rsidRPr="00DB5CEB" w:rsidRDefault="00DF7040" w:rsidP="00E37B47">
            <w:pPr>
              <w:pStyle w:val="Tabletext"/>
              <w:jc w:val="right"/>
            </w:pPr>
            <w:r w:rsidRPr="00DB5CEB">
              <w:t>Mooring components, design and swing radius</w:t>
            </w:r>
          </w:p>
        </w:tc>
        <w:tc>
          <w:tcPr>
            <w:tcW w:w="587" w:type="dxa"/>
            <w:shd w:val="clear" w:color="auto" w:fill="auto"/>
          </w:tcPr>
          <w:p w14:paraId="23A77D91" w14:textId="77777777" w:rsidR="00DF7040" w:rsidRPr="00DB5CEB" w:rsidRDefault="00DF7040" w:rsidP="00E37B47">
            <w:pPr>
              <w:pStyle w:val="Tabletext"/>
            </w:pPr>
          </w:p>
        </w:tc>
        <w:tc>
          <w:tcPr>
            <w:tcW w:w="3110" w:type="dxa"/>
            <w:vMerge/>
            <w:shd w:val="clear" w:color="auto" w:fill="auto"/>
          </w:tcPr>
          <w:p w14:paraId="6B88F6B2" w14:textId="77777777" w:rsidR="00DF7040" w:rsidRPr="00DB5CEB" w:rsidRDefault="00DF7040" w:rsidP="00E37B47">
            <w:pPr>
              <w:pStyle w:val="Tabletext"/>
            </w:pPr>
          </w:p>
        </w:tc>
        <w:tc>
          <w:tcPr>
            <w:tcW w:w="3089" w:type="dxa"/>
            <w:vMerge/>
            <w:shd w:val="clear" w:color="auto" w:fill="auto"/>
          </w:tcPr>
          <w:p w14:paraId="006CEE66" w14:textId="77777777" w:rsidR="00DF7040" w:rsidRPr="00DB5CEB" w:rsidRDefault="00DF7040" w:rsidP="00E37B47">
            <w:pPr>
              <w:pStyle w:val="Tabletext"/>
            </w:pPr>
          </w:p>
        </w:tc>
        <w:tc>
          <w:tcPr>
            <w:tcW w:w="645" w:type="dxa"/>
            <w:shd w:val="clear" w:color="auto" w:fill="auto"/>
          </w:tcPr>
          <w:p w14:paraId="6E026989" w14:textId="77777777" w:rsidR="00DF7040" w:rsidRPr="00DB5CEB" w:rsidRDefault="00DF7040" w:rsidP="00E37B47">
            <w:pPr>
              <w:pStyle w:val="Tabletext"/>
            </w:pPr>
            <w:r w:rsidRPr="000E3487">
              <w:t>32</w:t>
            </w:r>
          </w:p>
        </w:tc>
      </w:tr>
      <w:tr w:rsidR="00DF7040" w:rsidRPr="00DB5CEB" w14:paraId="2251FC90" w14:textId="77777777" w:rsidTr="00016B42">
        <w:trPr>
          <w:trHeight w:val="70"/>
          <w:jc w:val="center"/>
        </w:trPr>
        <w:tc>
          <w:tcPr>
            <w:tcW w:w="665" w:type="dxa"/>
          </w:tcPr>
          <w:p w14:paraId="6EC54A50" w14:textId="77777777" w:rsidR="00DF7040" w:rsidRPr="00DB5CEB" w:rsidRDefault="00DF7040" w:rsidP="00E37B47">
            <w:pPr>
              <w:pStyle w:val="Tabletext"/>
            </w:pPr>
          </w:p>
        </w:tc>
        <w:tc>
          <w:tcPr>
            <w:tcW w:w="997" w:type="dxa"/>
          </w:tcPr>
          <w:p w14:paraId="21C0CC16" w14:textId="77777777" w:rsidR="00DF7040" w:rsidRPr="00DB5CEB" w:rsidRDefault="00DF7040" w:rsidP="00E37B47">
            <w:pPr>
              <w:pStyle w:val="Tabletext"/>
              <w:rPr>
                <w:b/>
              </w:rPr>
            </w:pPr>
          </w:p>
        </w:tc>
        <w:tc>
          <w:tcPr>
            <w:tcW w:w="1045" w:type="dxa"/>
            <w:shd w:val="clear" w:color="auto" w:fill="auto"/>
          </w:tcPr>
          <w:p w14:paraId="7C62268E" w14:textId="77777777" w:rsidR="00DF7040" w:rsidRPr="00DB5CEB" w:rsidRDefault="00DF7040" w:rsidP="00E37B47">
            <w:pPr>
              <w:pStyle w:val="Tabletext"/>
            </w:pPr>
            <w:r w:rsidRPr="00DB5CEB">
              <w:t>4a.4.7</w:t>
            </w:r>
          </w:p>
        </w:tc>
        <w:tc>
          <w:tcPr>
            <w:tcW w:w="5025" w:type="dxa"/>
          </w:tcPr>
          <w:p w14:paraId="5C6E0920" w14:textId="77777777" w:rsidR="00DF7040" w:rsidRPr="00DB5CEB" w:rsidRDefault="00DF7040" w:rsidP="00E37B47">
            <w:pPr>
              <w:pStyle w:val="Tabletext"/>
              <w:jc w:val="right"/>
            </w:pPr>
            <w:r w:rsidRPr="00DB5CEB">
              <w:t>Installation and monitoring of buoy positions</w:t>
            </w:r>
          </w:p>
        </w:tc>
        <w:tc>
          <w:tcPr>
            <w:tcW w:w="587" w:type="dxa"/>
            <w:shd w:val="clear" w:color="auto" w:fill="auto"/>
          </w:tcPr>
          <w:p w14:paraId="0460EE11" w14:textId="77777777" w:rsidR="00DF7040" w:rsidRPr="00DB5CEB" w:rsidRDefault="00DF7040" w:rsidP="00E37B47">
            <w:pPr>
              <w:pStyle w:val="Tabletext"/>
            </w:pPr>
          </w:p>
        </w:tc>
        <w:tc>
          <w:tcPr>
            <w:tcW w:w="3110" w:type="dxa"/>
            <w:vMerge/>
            <w:shd w:val="clear" w:color="auto" w:fill="auto"/>
          </w:tcPr>
          <w:p w14:paraId="1599A2B3" w14:textId="77777777" w:rsidR="00DF7040" w:rsidRPr="00DB5CEB" w:rsidRDefault="00DF7040" w:rsidP="00E37B47">
            <w:pPr>
              <w:pStyle w:val="Tabletext"/>
            </w:pPr>
          </w:p>
        </w:tc>
        <w:tc>
          <w:tcPr>
            <w:tcW w:w="3089" w:type="dxa"/>
            <w:vMerge/>
            <w:shd w:val="clear" w:color="auto" w:fill="auto"/>
          </w:tcPr>
          <w:p w14:paraId="42035A0F" w14:textId="77777777" w:rsidR="00DF7040" w:rsidRPr="00DB5CEB" w:rsidRDefault="00DF7040" w:rsidP="00E37B47">
            <w:pPr>
              <w:pStyle w:val="Tabletext"/>
            </w:pPr>
          </w:p>
        </w:tc>
        <w:tc>
          <w:tcPr>
            <w:tcW w:w="645" w:type="dxa"/>
            <w:shd w:val="clear" w:color="auto" w:fill="auto"/>
          </w:tcPr>
          <w:p w14:paraId="15A2D1A9" w14:textId="77777777" w:rsidR="00DF7040" w:rsidRPr="00DB5CEB" w:rsidRDefault="00DF7040" w:rsidP="00E37B47">
            <w:pPr>
              <w:pStyle w:val="Tabletext"/>
            </w:pPr>
            <w:r w:rsidRPr="000E3487">
              <w:t>32</w:t>
            </w:r>
          </w:p>
        </w:tc>
      </w:tr>
      <w:tr w:rsidR="00541600" w:rsidRPr="00DB5CEB" w14:paraId="483DFAE3" w14:textId="77777777" w:rsidTr="000A7C83">
        <w:trPr>
          <w:trHeight w:val="282"/>
          <w:jc w:val="center"/>
        </w:trPr>
        <w:tc>
          <w:tcPr>
            <w:tcW w:w="665" w:type="dxa"/>
          </w:tcPr>
          <w:p w14:paraId="3E52F4AF" w14:textId="77777777" w:rsidR="00541600" w:rsidRPr="00DB5CEB" w:rsidRDefault="00541600" w:rsidP="00E37B47">
            <w:pPr>
              <w:pStyle w:val="Tabletext"/>
            </w:pPr>
          </w:p>
        </w:tc>
        <w:tc>
          <w:tcPr>
            <w:tcW w:w="997" w:type="dxa"/>
          </w:tcPr>
          <w:p w14:paraId="0F81A549" w14:textId="77777777" w:rsidR="00541600" w:rsidRPr="00DB5CEB" w:rsidRDefault="00541600" w:rsidP="00E37B47">
            <w:pPr>
              <w:pStyle w:val="Tabletext"/>
              <w:rPr>
                <w:b/>
              </w:rPr>
            </w:pPr>
            <w:r w:rsidRPr="00DB5CEB">
              <w:rPr>
                <w:b/>
              </w:rPr>
              <w:t>4a.5</w:t>
            </w:r>
          </w:p>
        </w:tc>
        <w:tc>
          <w:tcPr>
            <w:tcW w:w="1045" w:type="dxa"/>
            <w:shd w:val="clear" w:color="auto" w:fill="94D9D5"/>
          </w:tcPr>
          <w:p w14:paraId="7BAE8E79" w14:textId="77777777" w:rsidR="00541600" w:rsidRPr="00DB5CEB" w:rsidRDefault="00541600" w:rsidP="00E37B47">
            <w:pPr>
              <w:pStyle w:val="Tabletext"/>
            </w:pPr>
          </w:p>
        </w:tc>
        <w:tc>
          <w:tcPr>
            <w:tcW w:w="5025" w:type="dxa"/>
          </w:tcPr>
          <w:p w14:paraId="729CB78F" w14:textId="77777777" w:rsidR="00541600" w:rsidRPr="00DB5CEB" w:rsidRDefault="00541600" w:rsidP="00E37B47">
            <w:pPr>
              <w:pStyle w:val="Tabletext"/>
              <w:rPr>
                <w:b/>
              </w:rPr>
            </w:pPr>
            <w:r w:rsidRPr="00DB5CEB">
              <w:rPr>
                <w:b/>
              </w:rPr>
              <w:t>Topmarks and markings</w:t>
            </w:r>
          </w:p>
        </w:tc>
        <w:tc>
          <w:tcPr>
            <w:tcW w:w="7431" w:type="dxa"/>
            <w:gridSpan w:val="4"/>
            <w:shd w:val="clear" w:color="auto" w:fill="94D9D5"/>
          </w:tcPr>
          <w:p w14:paraId="013ACFAE" w14:textId="77777777" w:rsidR="00541600" w:rsidRPr="00DB5CEB" w:rsidRDefault="00541600" w:rsidP="00E37B47">
            <w:pPr>
              <w:pStyle w:val="Tabletext"/>
            </w:pPr>
          </w:p>
        </w:tc>
      </w:tr>
      <w:tr w:rsidR="00DF7040" w:rsidRPr="00DB5CEB" w14:paraId="5853FABB" w14:textId="77777777" w:rsidTr="00016B42">
        <w:trPr>
          <w:trHeight w:val="70"/>
          <w:jc w:val="center"/>
        </w:trPr>
        <w:tc>
          <w:tcPr>
            <w:tcW w:w="665" w:type="dxa"/>
          </w:tcPr>
          <w:p w14:paraId="0CCEA48B" w14:textId="77777777" w:rsidR="00DF7040" w:rsidRPr="00DB5CEB" w:rsidRDefault="00DF7040" w:rsidP="00E37B47">
            <w:pPr>
              <w:pStyle w:val="Tabletext"/>
            </w:pPr>
          </w:p>
        </w:tc>
        <w:tc>
          <w:tcPr>
            <w:tcW w:w="997" w:type="dxa"/>
          </w:tcPr>
          <w:p w14:paraId="6E8B31C6" w14:textId="77777777" w:rsidR="00DF7040" w:rsidRPr="00DB5CEB" w:rsidRDefault="00DF7040" w:rsidP="00E37B47">
            <w:pPr>
              <w:pStyle w:val="Tabletext"/>
              <w:rPr>
                <w:b/>
              </w:rPr>
            </w:pPr>
          </w:p>
        </w:tc>
        <w:tc>
          <w:tcPr>
            <w:tcW w:w="1045" w:type="dxa"/>
            <w:shd w:val="clear" w:color="auto" w:fill="auto"/>
          </w:tcPr>
          <w:p w14:paraId="6D016B7E" w14:textId="77777777" w:rsidR="00DF7040" w:rsidRPr="00DB5CEB" w:rsidRDefault="00DF7040" w:rsidP="00E37B47">
            <w:pPr>
              <w:pStyle w:val="Tabletext"/>
            </w:pPr>
            <w:r w:rsidRPr="00DB5CEB">
              <w:t>4a.5.1</w:t>
            </w:r>
          </w:p>
        </w:tc>
        <w:tc>
          <w:tcPr>
            <w:tcW w:w="5025" w:type="dxa"/>
          </w:tcPr>
          <w:p w14:paraId="6A85B6A2" w14:textId="77777777" w:rsidR="00DF7040" w:rsidRPr="00DB5CEB" w:rsidRDefault="00DF7040" w:rsidP="00E37B47">
            <w:pPr>
              <w:pStyle w:val="Tabletext"/>
              <w:jc w:val="right"/>
            </w:pPr>
            <w:r w:rsidRPr="00DB5CEB">
              <w:t>Use and design of topmarks</w:t>
            </w:r>
          </w:p>
        </w:tc>
        <w:tc>
          <w:tcPr>
            <w:tcW w:w="587" w:type="dxa"/>
            <w:shd w:val="clear" w:color="auto" w:fill="auto"/>
          </w:tcPr>
          <w:p w14:paraId="26BC5A6A" w14:textId="77777777" w:rsidR="00DF7040" w:rsidRPr="00DB5CEB" w:rsidRDefault="00DF7040" w:rsidP="00E37B47">
            <w:pPr>
              <w:pStyle w:val="Tabletext"/>
            </w:pPr>
            <w:r w:rsidRPr="00DB5CEB">
              <w:t>2</w:t>
            </w:r>
          </w:p>
        </w:tc>
        <w:tc>
          <w:tcPr>
            <w:tcW w:w="3110" w:type="dxa"/>
            <w:vMerge w:val="restart"/>
            <w:shd w:val="clear" w:color="auto" w:fill="auto"/>
          </w:tcPr>
          <w:p w14:paraId="22E56E20" w14:textId="77777777" w:rsidR="00DF7040" w:rsidRPr="00DB5CEB" w:rsidRDefault="00DF7040" w:rsidP="00E37B47">
            <w:pPr>
              <w:pStyle w:val="Tabletext"/>
            </w:pPr>
          </w:p>
        </w:tc>
        <w:tc>
          <w:tcPr>
            <w:tcW w:w="3089" w:type="dxa"/>
            <w:vMerge w:val="restart"/>
            <w:shd w:val="clear" w:color="auto" w:fill="auto"/>
          </w:tcPr>
          <w:p w14:paraId="56BE7E64" w14:textId="77777777" w:rsidR="00DF7040" w:rsidRPr="00DB5CEB" w:rsidRDefault="00DF7040" w:rsidP="00E37B47">
            <w:pPr>
              <w:pStyle w:val="Tabletext"/>
            </w:pPr>
            <w:r w:rsidRPr="00DB5CEB">
              <w:t>IALA Rec E-106</w:t>
            </w:r>
          </w:p>
        </w:tc>
        <w:tc>
          <w:tcPr>
            <w:tcW w:w="645" w:type="dxa"/>
            <w:shd w:val="clear" w:color="auto" w:fill="auto"/>
          </w:tcPr>
          <w:p w14:paraId="6503A814" w14:textId="77777777" w:rsidR="00DF7040" w:rsidRPr="00DB5CEB" w:rsidRDefault="00DF7040" w:rsidP="00E37B47">
            <w:pPr>
              <w:pStyle w:val="Tabletext"/>
            </w:pPr>
            <w:r w:rsidRPr="0013148F">
              <w:t>32</w:t>
            </w:r>
          </w:p>
        </w:tc>
      </w:tr>
      <w:tr w:rsidR="00DF7040" w:rsidRPr="00DB5CEB" w14:paraId="07C77174" w14:textId="77777777" w:rsidTr="00016B42">
        <w:trPr>
          <w:trHeight w:val="70"/>
          <w:jc w:val="center"/>
        </w:trPr>
        <w:tc>
          <w:tcPr>
            <w:tcW w:w="665" w:type="dxa"/>
          </w:tcPr>
          <w:p w14:paraId="28C6AE41" w14:textId="77777777" w:rsidR="00DF7040" w:rsidRPr="00DB5CEB" w:rsidRDefault="00DF7040" w:rsidP="00E37B47">
            <w:pPr>
              <w:pStyle w:val="Tabletext"/>
            </w:pPr>
          </w:p>
        </w:tc>
        <w:tc>
          <w:tcPr>
            <w:tcW w:w="997" w:type="dxa"/>
          </w:tcPr>
          <w:p w14:paraId="6917B0AD" w14:textId="77777777" w:rsidR="00DF7040" w:rsidRPr="00DB5CEB" w:rsidRDefault="00DF7040" w:rsidP="00E37B47">
            <w:pPr>
              <w:pStyle w:val="Tabletext"/>
              <w:rPr>
                <w:b/>
              </w:rPr>
            </w:pPr>
          </w:p>
        </w:tc>
        <w:tc>
          <w:tcPr>
            <w:tcW w:w="1045" w:type="dxa"/>
            <w:shd w:val="clear" w:color="auto" w:fill="auto"/>
          </w:tcPr>
          <w:p w14:paraId="4CE1DE79" w14:textId="77777777" w:rsidR="00DF7040" w:rsidRPr="00DB5CEB" w:rsidRDefault="00DF7040" w:rsidP="00E37B47">
            <w:pPr>
              <w:pStyle w:val="Tabletext"/>
            </w:pPr>
            <w:r w:rsidRPr="00DB5CEB">
              <w:t>4a.5.2</w:t>
            </w:r>
          </w:p>
        </w:tc>
        <w:tc>
          <w:tcPr>
            <w:tcW w:w="5025" w:type="dxa"/>
          </w:tcPr>
          <w:p w14:paraId="1020AAF1" w14:textId="77777777" w:rsidR="00DF7040" w:rsidRPr="00DB5CEB" w:rsidRDefault="00DF7040" w:rsidP="00E37B47">
            <w:pPr>
              <w:pStyle w:val="Tabletext"/>
              <w:jc w:val="right"/>
            </w:pPr>
            <w:r w:rsidRPr="00DB5CEB">
              <w:t>Retro-reflecting materials</w:t>
            </w:r>
          </w:p>
        </w:tc>
        <w:tc>
          <w:tcPr>
            <w:tcW w:w="587" w:type="dxa"/>
            <w:shd w:val="clear" w:color="auto" w:fill="auto"/>
          </w:tcPr>
          <w:p w14:paraId="504A9101" w14:textId="77777777" w:rsidR="00DF7040" w:rsidRPr="00DB5CEB" w:rsidRDefault="00DF7040" w:rsidP="00E37B47">
            <w:pPr>
              <w:pStyle w:val="Tabletext"/>
            </w:pPr>
            <w:r w:rsidRPr="00DB5CEB">
              <w:t>1</w:t>
            </w:r>
          </w:p>
        </w:tc>
        <w:tc>
          <w:tcPr>
            <w:tcW w:w="3110" w:type="dxa"/>
            <w:vMerge/>
            <w:shd w:val="clear" w:color="auto" w:fill="auto"/>
          </w:tcPr>
          <w:p w14:paraId="57A9A8B5" w14:textId="77777777" w:rsidR="00DF7040" w:rsidRPr="00DB5CEB" w:rsidRDefault="00DF7040" w:rsidP="00E37B47">
            <w:pPr>
              <w:pStyle w:val="Tabletext"/>
            </w:pPr>
          </w:p>
        </w:tc>
        <w:tc>
          <w:tcPr>
            <w:tcW w:w="3089" w:type="dxa"/>
            <w:vMerge/>
            <w:shd w:val="clear" w:color="auto" w:fill="auto"/>
          </w:tcPr>
          <w:p w14:paraId="22B9FD53" w14:textId="77777777" w:rsidR="00DF7040" w:rsidRPr="00DB5CEB" w:rsidRDefault="00DF7040" w:rsidP="00E37B47">
            <w:pPr>
              <w:pStyle w:val="Tabletext"/>
            </w:pPr>
          </w:p>
        </w:tc>
        <w:tc>
          <w:tcPr>
            <w:tcW w:w="645" w:type="dxa"/>
            <w:shd w:val="clear" w:color="auto" w:fill="auto"/>
          </w:tcPr>
          <w:p w14:paraId="54381D43" w14:textId="77777777" w:rsidR="00DF7040" w:rsidRPr="00DB5CEB" w:rsidRDefault="00DF7040" w:rsidP="00E37B47">
            <w:pPr>
              <w:pStyle w:val="Tabletext"/>
            </w:pPr>
            <w:r w:rsidRPr="0013148F">
              <w:t>32</w:t>
            </w:r>
          </w:p>
        </w:tc>
      </w:tr>
      <w:tr w:rsidR="00E37B47" w:rsidRPr="00DB5CEB" w14:paraId="3F86DA8B" w14:textId="77777777" w:rsidTr="00016B42">
        <w:trPr>
          <w:trHeight w:val="70"/>
          <w:jc w:val="center"/>
        </w:trPr>
        <w:tc>
          <w:tcPr>
            <w:tcW w:w="665" w:type="dxa"/>
          </w:tcPr>
          <w:p w14:paraId="09582804" w14:textId="77777777" w:rsidR="00E37B47" w:rsidRPr="00DB5CEB" w:rsidRDefault="00E37B47" w:rsidP="00E37B47">
            <w:pPr>
              <w:pStyle w:val="Tabletext"/>
            </w:pPr>
          </w:p>
        </w:tc>
        <w:tc>
          <w:tcPr>
            <w:tcW w:w="997" w:type="dxa"/>
          </w:tcPr>
          <w:p w14:paraId="1603CFC3" w14:textId="77777777" w:rsidR="00E37B47" w:rsidRPr="00DB5CEB" w:rsidRDefault="00E37B47" w:rsidP="00E37B47">
            <w:pPr>
              <w:pStyle w:val="Tabletext"/>
              <w:rPr>
                <w:b/>
              </w:rPr>
            </w:pPr>
            <w:r w:rsidRPr="00DB5CEB">
              <w:rPr>
                <w:b/>
              </w:rPr>
              <w:t>4a.6</w:t>
            </w:r>
          </w:p>
        </w:tc>
        <w:tc>
          <w:tcPr>
            <w:tcW w:w="1045" w:type="dxa"/>
            <w:shd w:val="clear" w:color="auto" w:fill="94D9D5"/>
          </w:tcPr>
          <w:p w14:paraId="2B46290F" w14:textId="77777777" w:rsidR="00E37B47" w:rsidRPr="00DB5CEB" w:rsidRDefault="00E37B47" w:rsidP="00E37B47">
            <w:pPr>
              <w:pStyle w:val="Tabletext"/>
            </w:pPr>
          </w:p>
        </w:tc>
        <w:tc>
          <w:tcPr>
            <w:tcW w:w="5025" w:type="dxa"/>
          </w:tcPr>
          <w:p w14:paraId="3DA1E749" w14:textId="77777777" w:rsidR="00E37B47" w:rsidRPr="00DB5CEB" w:rsidRDefault="00E37B47" w:rsidP="00E37B47">
            <w:pPr>
              <w:pStyle w:val="Tabletext"/>
              <w:rPr>
                <w:b/>
              </w:rPr>
            </w:pPr>
            <w:r w:rsidRPr="00DB5CEB">
              <w:rPr>
                <w:b/>
              </w:rPr>
              <w:t>Sector Lights and Leading Lines</w:t>
            </w:r>
          </w:p>
        </w:tc>
        <w:tc>
          <w:tcPr>
            <w:tcW w:w="7431" w:type="dxa"/>
            <w:gridSpan w:val="4"/>
            <w:shd w:val="clear" w:color="auto" w:fill="94D9D5"/>
          </w:tcPr>
          <w:p w14:paraId="0732B643" w14:textId="77777777" w:rsidR="00E37B47" w:rsidRPr="00DB5CEB" w:rsidRDefault="00E37B47" w:rsidP="00E37B47">
            <w:pPr>
              <w:pStyle w:val="Tabletext"/>
            </w:pPr>
          </w:p>
        </w:tc>
      </w:tr>
      <w:tr w:rsidR="00DF7040" w:rsidRPr="00DB5CEB" w14:paraId="319AA84D" w14:textId="77777777" w:rsidTr="00016B42">
        <w:trPr>
          <w:trHeight w:val="70"/>
          <w:jc w:val="center"/>
        </w:trPr>
        <w:tc>
          <w:tcPr>
            <w:tcW w:w="665" w:type="dxa"/>
          </w:tcPr>
          <w:p w14:paraId="337AD4CC" w14:textId="77777777" w:rsidR="00DF7040" w:rsidRPr="00DB5CEB" w:rsidRDefault="00DF7040" w:rsidP="00E37B47">
            <w:pPr>
              <w:pStyle w:val="Tabletext"/>
            </w:pPr>
          </w:p>
        </w:tc>
        <w:tc>
          <w:tcPr>
            <w:tcW w:w="997" w:type="dxa"/>
          </w:tcPr>
          <w:p w14:paraId="0A4268D5" w14:textId="77777777" w:rsidR="00DF7040" w:rsidRPr="00DB5CEB" w:rsidRDefault="00DF7040" w:rsidP="00E37B47">
            <w:pPr>
              <w:pStyle w:val="Tabletext"/>
              <w:rPr>
                <w:b/>
              </w:rPr>
            </w:pPr>
          </w:p>
        </w:tc>
        <w:tc>
          <w:tcPr>
            <w:tcW w:w="1045" w:type="dxa"/>
            <w:shd w:val="clear" w:color="auto" w:fill="auto"/>
          </w:tcPr>
          <w:p w14:paraId="30BC7B3D" w14:textId="77777777" w:rsidR="00DF7040" w:rsidRPr="00DB5CEB" w:rsidRDefault="00DF7040" w:rsidP="00E37B47">
            <w:pPr>
              <w:pStyle w:val="Tabletext"/>
            </w:pPr>
            <w:r w:rsidRPr="00DB5CEB">
              <w:t>4a.6.1</w:t>
            </w:r>
          </w:p>
        </w:tc>
        <w:tc>
          <w:tcPr>
            <w:tcW w:w="5025" w:type="dxa"/>
          </w:tcPr>
          <w:p w14:paraId="49D08E0E" w14:textId="77777777" w:rsidR="00DF7040" w:rsidRPr="00DB5CEB" w:rsidRDefault="00DF7040" w:rsidP="00E37B47">
            <w:pPr>
              <w:pStyle w:val="Tabletext"/>
              <w:jc w:val="right"/>
            </w:pPr>
            <w:r w:rsidRPr="00DB5CEB">
              <w:t>Range lights</w:t>
            </w:r>
          </w:p>
        </w:tc>
        <w:tc>
          <w:tcPr>
            <w:tcW w:w="587" w:type="dxa"/>
            <w:shd w:val="clear" w:color="auto" w:fill="auto"/>
          </w:tcPr>
          <w:p w14:paraId="60E68015" w14:textId="77777777" w:rsidR="00DF7040" w:rsidRPr="00DB5CEB" w:rsidRDefault="00DF7040" w:rsidP="00E37B47">
            <w:pPr>
              <w:pStyle w:val="Tabletext"/>
            </w:pPr>
            <w:r w:rsidRPr="00DB5CEB">
              <w:t>2</w:t>
            </w:r>
          </w:p>
        </w:tc>
        <w:tc>
          <w:tcPr>
            <w:tcW w:w="3110" w:type="dxa"/>
            <w:vMerge w:val="restart"/>
            <w:shd w:val="clear" w:color="auto" w:fill="auto"/>
          </w:tcPr>
          <w:p w14:paraId="05CC8D09" w14:textId="77777777" w:rsidR="00DF7040" w:rsidRPr="00DB5CEB" w:rsidRDefault="00DF7040" w:rsidP="00E37B47">
            <w:pPr>
              <w:pStyle w:val="Tabletext"/>
            </w:pPr>
            <w:r w:rsidRPr="00DB5CEB">
              <w:t>Sector light and leading line planning exercise</w:t>
            </w:r>
          </w:p>
          <w:p w14:paraId="134B38DC" w14:textId="77777777" w:rsidR="00DF7040" w:rsidRPr="00DB5CEB" w:rsidRDefault="00DF7040" w:rsidP="00E37B47">
            <w:pPr>
              <w:pStyle w:val="Tabletext"/>
            </w:pPr>
          </w:p>
          <w:p w14:paraId="47D1184D" w14:textId="77777777" w:rsidR="00DF7040" w:rsidRPr="00DB5CEB" w:rsidRDefault="00DF7040" w:rsidP="00E37B47">
            <w:pPr>
              <w:pStyle w:val="Tabletext"/>
            </w:pPr>
            <w:r w:rsidRPr="00DB5CEB">
              <w:t>Visit port with PDL and/or leading lights</w:t>
            </w:r>
          </w:p>
        </w:tc>
        <w:tc>
          <w:tcPr>
            <w:tcW w:w="3089" w:type="dxa"/>
            <w:vMerge w:val="restart"/>
            <w:shd w:val="clear" w:color="auto" w:fill="auto"/>
          </w:tcPr>
          <w:p w14:paraId="3B9E2DA5" w14:textId="77777777" w:rsidR="00DF7040" w:rsidRPr="00DB5CEB" w:rsidRDefault="00DF7040" w:rsidP="00E37B47">
            <w:pPr>
              <w:pStyle w:val="Tabletext"/>
            </w:pPr>
            <w:r w:rsidRPr="00DB5CEB">
              <w:t>NAVGUIDE 3.2.7</w:t>
            </w:r>
          </w:p>
          <w:p w14:paraId="3E49ED75" w14:textId="77777777" w:rsidR="00DF7040" w:rsidRPr="00DB5CEB" w:rsidRDefault="00DF7040" w:rsidP="00E37B47">
            <w:pPr>
              <w:pStyle w:val="Tabletext"/>
            </w:pPr>
            <w:r w:rsidRPr="00DB5CEB">
              <w:t>IALA GL 1023 and 1041</w:t>
            </w:r>
          </w:p>
          <w:p w14:paraId="3527652A" w14:textId="77777777" w:rsidR="00DF7040" w:rsidRPr="00DB5CEB" w:rsidRDefault="00DF7040" w:rsidP="00E37B47">
            <w:pPr>
              <w:pStyle w:val="Tabletext"/>
            </w:pPr>
          </w:p>
          <w:p w14:paraId="4360D6EC" w14:textId="77777777" w:rsidR="00DF7040" w:rsidRPr="00DB5CEB" w:rsidRDefault="00DF7040" w:rsidP="00E37B47">
            <w:pPr>
              <w:pStyle w:val="Tabletext"/>
            </w:pPr>
            <w:r w:rsidRPr="00DB5CEB">
              <w:t>IALA Rec E-112</w:t>
            </w:r>
          </w:p>
        </w:tc>
        <w:tc>
          <w:tcPr>
            <w:tcW w:w="645" w:type="dxa"/>
            <w:shd w:val="clear" w:color="auto" w:fill="auto"/>
          </w:tcPr>
          <w:p w14:paraId="7521ED54" w14:textId="77777777" w:rsidR="00DF7040" w:rsidRPr="00DB5CEB" w:rsidRDefault="00DF7040" w:rsidP="00E37B47">
            <w:pPr>
              <w:pStyle w:val="Tabletext"/>
            </w:pPr>
            <w:r w:rsidRPr="00DB5CEB">
              <w:t>33</w:t>
            </w:r>
          </w:p>
        </w:tc>
      </w:tr>
      <w:tr w:rsidR="00DF7040" w:rsidRPr="00DB5CEB" w14:paraId="2FE34E75" w14:textId="77777777" w:rsidTr="00016B42">
        <w:trPr>
          <w:trHeight w:val="70"/>
          <w:jc w:val="center"/>
        </w:trPr>
        <w:tc>
          <w:tcPr>
            <w:tcW w:w="665" w:type="dxa"/>
          </w:tcPr>
          <w:p w14:paraId="15376452" w14:textId="77777777" w:rsidR="00DF7040" w:rsidRPr="00DB5CEB" w:rsidRDefault="00DF7040" w:rsidP="00E37B47">
            <w:pPr>
              <w:pStyle w:val="Tabletext"/>
            </w:pPr>
          </w:p>
        </w:tc>
        <w:tc>
          <w:tcPr>
            <w:tcW w:w="997" w:type="dxa"/>
          </w:tcPr>
          <w:p w14:paraId="0910692C" w14:textId="77777777" w:rsidR="00DF7040" w:rsidRPr="00DB5CEB" w:rsidRDefault="00DF7040" w:rsidP="00E37B47">
            <w:pPr>
              <w:pStyle w:val="Tabletext"/>
              <w:rPr>
                <w:b/>
              </w:rPr>
            </w:pPr>
          </w:p>
        </w:tc>
        <w:tc>
          <w:tcPr>
            <w:tcW w:w="1045" w:type="dxa"/>
            <w:shd w:val="clear" w:color="auto" w:fill="auto"/>
          </w:tcPr>
          <w:p w14:paraId="559F661E" w14:textId="77777777" w:rsidR="00DF7040" w:rsidRPr="00DB5CEB" w:rsidRDefault="00DF7040" w:rsidP="00E37B47">
            <w:pPr>
              <w:pStyle w:val="Tabletext"/>
            </w:pPr>
            <w:r w:rsidRPr="00DB5CEB">
              <w:t>4a.6.2</w:t>
            </w:r>
          </w:p>
        </w:tc>
        <w:tc>
          <w:tcPr>
            <w:tcW w:w="5025" w:type="dxa"/>
          </w:tcPr>
          <w:p w14:paraId="5F1D8262" w14:textId="77777777" w:rsidR="00DF7040" w:rsidRPr="00DB5CEB" w:rsidRDefault="00DF7040" w:rsidP="00E37B47">
            <w:pPr>
              <w:pStyle w:val="Tabletext"/>
              <w:jc w:val="right"/>
            </w:pPr>
            <w:r w:rsidRPr="00DB5CEB">
              <w:t>Bearings from seaward and angles of uncertainty</w:t>
            </w:r>
          </w:p>
        </w:tc>
        <w:tc>
          <w:tcPr>
            <w:tcW w:w="587" w:type="dxa"/>
            <w:shd w:val="clear" w:color="auto" w:fill="auto"/>
          </w:tcPr>
          <w:p w14:paraId="0A1FE29D" w14:textId="77777777" w:rsidR="00DF7040" w:rsidRPr="00DB5CEB" w:rsidRDefault="00DF7040" w:rsidP="00E37B47">
            <w:pPr>
              <w:pStyle w:val="Tabletext"/>
            </w:pPr>
            <w:r w:rsidRPr="00DB5CEB">
              <w:t>3</w:t>
            </w:r>
          </w:p>
        </w:tc>
        <w:tc>
          <w:tcPr>
            <w:tcW w:w="3110" w:type="dxa"/>
            <w:vMerge/>
            <w:shd w:val="clear" w:color="auto" w:fill="auto"/>
          </w:tcPr>
          <w:p w14:paraId="044561ED" w14:textId="77777777" w:rsidR="00DF7040" w:rsidRPr="00DB5CEB" w:rsidRDefault="00DF7040" w:rsidP="00E37B47">
            <w:pPr>
              <w:pStyle w:val="Tabletext"/>
            </w:pPr>
          </w:p>
        </w:tc>
        <w:tc>
          <w:tcPr>
            <w:tcW w:w="3089" w:type="dxa"/>
            <w:vMerge/>
            <w:shd w:val="clear" w:color="auto" w:fill="auto"/>
          </w:tcPr>
          <w:p w14:paraId="74CA801C" w14:textId="77777777" w:rsidR="00DF7040" w:rsidRPr="00DB5CEB" w:rsidRDefault="00DF7040" w:rsidP="00E37B47">
            <w:pPr>
              <w:pStyle w:val="Tabletext"/>
            </w:pPr>
          </w:p>
        </w:tc>
        <w:tc>
          <w:tcPr>
            <w:tcW w:w="645" w:type="dxa"/>
            <w:shd w:val="clear" w:color="auto" w:fill="auto"/>
          </w:tcPr>
          <w:p w14:paraId="17A1A929" w14:textId="77777777" w:rsidR="00DF7040" w:rsidRPr="00DB5CEB" w:rsidRDefault="00DF7040" w:rsidP="00E37B47">
            <w:pPr>
              <w:pStyle w:val="Tabletext"/>
            </w:pPr>
            <w:r w:rsidRPr="002253CE">
              <w:t>33</w:t>
            </w:r>
          </w:p>
        </w:tc>
      </w:tr>
      <w:tr w:rsidR="00DF7040" w:rsidRPr="00DB5CEB" w14:paraId="3D9AD075" w14:textId="77777777" w:rsidTr="00016B42">
        <w:trPr>
          <w:trHeight w:val="70"/>
          <w:jc w:val="center"/>
        </w:trPr>
        <w:tc>
          <w:tcPr>
            <w:tcW w:w="665" w:type="dxa"/>
          </w:tcPr>
          <w:p w14:paraId="3E4599B3" w14:textId="77777777" w:rsidR="00DF7040" w:rsidRPr="00DB5CEB" w:rsidRDefault="00DF7040" w:rsidP="00E37B47">
            <w:pPr>
              <w:pStyle w:val="Tabletext"/>
            </w:pPr>
          </w:p>
        </w:tc>
        <w:tc>
          <w:tcPr>
            <w:tcW w:w="997" w:type="dxa"/>
          </w:tcPr>
          <w:p w14:paraId="0F262E8A" w14:textId="77777777" w:rsidR="00DF7040" w:rsidRPr="00DB5CEB" w:rsidRDefault="00DF7040" w:rsidP="00E37B47">
            <w:pPr>
              <w:pStyle w:val="Tabletext"/>
              <w:rPr>
                <w:b/>
              </w:rPr>
            </w:pPr>
          </w:p>
        </w:tc>
        <w:tc>
          <w:tcPr>
            <w:tcW w:w="1045" w:type="dxa"/>
            <w:shd w:val="clear" w:color="auto" w:fill="auto"/>
          </w:tcPr>
          <w:p w14:paraId="46D414B0" w14:textId="77777777" w:rsidR="00DF7040" w:rsidRPr="00DB5CEB" w:rsidRDefault="00DF7040" w:rsidP="00E37B47">
            <w:pPr>
              <w:pStyle w:val="Tabletext"/>
            </w:pPr>
            <w:r w:rsidRPr="00DB5CEB">
              <w:t>4a.6.3</w:t>
            </w:r>
          </w:p>
        </w:tc>
        <w:tc>
          <w:tcPr>
            <w:tcW w:w="5025" w:type="dxa"/>
          </w:tcPr>
          <w:p w14:paraId="512A7263" w14:textId="77777777" w:rsidR="00DF7040" w:rsidRPr="00DB5CEB" w:rsidRDefault="00DF7040" w:rsidP="00E37B47">
            <w:pPr>
              <w:pStyle w:val="Tabletext"/>
              <w:jc w:val="right"/>
            </w:pPr>
            <w:r w:rsidRPr="00DB5CEB">
              <w:t>Precision Direction Lights</w:t>
            </w:r>
          </w:p>
        </w:tc>
        <w:tc>
          <w:tcPr>
            <w:tcW w:w="587" w:type="dxa"/>
            <w:shd w:val="clear" w:color="auto" w:fill="auto"/>
          </w:tcPr>
          <w:p w14:paraId="6473209F" w14:textId="77777777" w:rsidR="00DF7040" w:rsidRPr="00DB5CEB" w:rsidRDefault="00DF7040" w:rsidP="00E37B47">
            <w:pPr>
              <w:pStyle w:val="Tabletext"/>
            </w:pPr>
            <w:r w:rsidRPr="00DB5CEB">
              <w:t>2</w:t>
            </w:r>
          </w:p>
        </w:tc>
        <w:tc>
          <w:tcPr>
            <w:tcW w:w="3110" w:type="dxa"/>
            <w:vMerge/>
            <w:shd w:val="clear" w:color="auto" w:fill="auto"/>
          </w:tcPr>
          <w:p w14:paraId="2FB759BE" w14:textId="77777777" w:rsidR="00DF7040" w:rsidRPr="00DB5CEB" w:rsidRDefault="00DF7040" w:rsidP="00E37B47">
            <w:pPr>
              <w:pStyle w:val="Tabletext"/>
            </w:pPr>
          </w:p>
        </w:tc>
        <w:tc>
          <w:tcPr>
            <w:tcW w:w="3089" w:type="dxa"/>
            <w:vMerge/>
            <w:shd w:val="clear" w:color="auto" w:fill="auto"/>
          </w:tcPr>
          <w:p w14:paraId="27FA89AB" w14:textId="77777777" w:rsidR="00DF7040" w:rsidRPr="00DB5CEB" w:rsidRDefault="00DF7040" w:rsidP="00E37B47">
            <w:pPr>
              <w:pStyle w:val="Tabletext"/>
            </w:pPr>
          </w:p>
        </w:tc>
        <w:tc>
          <w:tcPr>
            <w:tcW w:w="645" w:type="dxa"/>
            <w:shd w:val="clear" w:color="auto" w:fill="auto"/>
          </w:tcPr>
          <w:p w14:paraId="51802F13" w14:textId="77777777" w:rsidR="00DF7040" w:rsidRPr="00DB5CEB" w:rsidRDefault="00DF7040" w:rsidP="00E37B47">
            <w:pPr>
              <w:pStyle w:val="Tabletext"/>
            </w:pPr>
            <w:r w:rsidRPr="002253CE">
              <w:t>33</w:t>
            </w:r>
          </w:p>
        </w:tc>
      </w:tr>
      <w:tr w:rsidR="00DF7040" w:rsidRPr="00DB5CEB" w14:paraId="4B8AEA6F" w14:textId="77777777" w:rsidTr="00016B42">
        <w:trPr>
          <w:trHeight w:val="70"/>
          <w:jc w:val="center"/>
        </w:trPr>
        <w:tc>
          <w:tcPr>
            <w:tcW w:w="665" w:type="dxa"/>
          </w:tcPr>
          <w:p w14:paraId="773BE933" w14:textId="77777777" w:rsidR="00DF7040" w:rsidRPr="00DB5CEB" w:rsidRDefault="00DF7040" w:rsidP="00E37B47">
            <w:pPr>
              <w:pStyle w:val="Tabletext"/>
            </w:pPr>
          </w:p>
        </w:tc>
        <w:tc>
          <w:tcPr>
            <w:tcW w:w="997" w:type="dxa"/>
          </w:tcPr>
          <w:p w14:paraId="506E3B6B" w14:textId="77777777" w:rsidR="00DF7040" w:rsidRPr="00DB5CEB" w:rsidRDefault="00DF7040" w:rsidP="00E37B47">
            <w:pPr>
              <w:pStyle w:val="Tabletext"/>
              <w:rPr>
                <w:b/>
              </w:rPr>
            </w:pPr>
          </w:p>
        </w:tc>
        <w:tc>
          <w:tcPr>
            <w:tcW w:w="1045" w:type="dxa"/>
            <w:shd w:val="clear" w:color="auto" w:fill="auto"/>
          </w:tcPr>
          <w:p w14:paraId="2FEA554F" w14:textId="77777777" w:rsidR="00DF7040" w:rsidRPr="00DB5CEB" w:rsidRDefault="00DF7040" w:rsidP="00E37B47">
            <w:pPr>
              <w:pStyle w:val="Tabletext"/>
            </w:pPr>
            <w:r w:rsidRPr="00DB5CEB">
              <w:t>4a.6.4</w:t>
            </w:r>
          </w:p>
        </w:tc>
        <w:tc>
          <w:tcPr>
            <w:tcW w:w="5025" w:type="dxa"/>
          </w:tcPr>
          <w:p w14:paraId="4BD77E95" w14:textId="77777777" w:rsidR="00DF7040" w:rsidRPr="00DB5CEB" w:rsidRDefault="00DF7040" w:rsidP="00E37B47">
            <w:pPr>
              <w:pStyle w:val="Tabletext"/>
              <w:jc w:val="right"/>
            </w:pPr>
            <w:r w:rsidRPr="00DB5CEB">
              <w:t>Design considerations for sector lights</w:t>
            </w:r>
          </w:p>
        </w:tc>
        <w:tc>
          <w:tcPr>
            <w:tcW w:w="587" w:type="dxa"/>
            <w:shd w:val="clear" w:color="auto" w:fill="auto"/>
          </w:tcPr>
          <w:p w14:paraId="251FED87" w14:textId="77777777" w:rsidR="00DF7040" w:rsidRPr="00DB5CEB" w:rsidRDefault="00DF7040" w:rsidP="00E37B47">
            <w:pPr>
              <w:pStyle w:val="Tabletext"/>
            </w:pPr>
            <w:r>
              <w:t>2</w:t>
            </w:r>
          </w:p>
        </w:tc>
        <w:tc>
          <w:tcPr>
            <w:tcW w:w="3110" w:type="dxa"/>
            <w:vMerge/>
            <w:shd w:val="clear" w:color="auto" w:fill="auto"/>
          </w:tcPr>
          <w:p w14:paraId="54E80DE3" w14:textId="77777777" w:rsidR="00DF7040" w:rsidRPr="00DB5CEB" w:rsidRDefault="00DF7040" w:rsidP="00E37B47">
            <w:pPr>
              <w:pStyle w:val="Tabletext"/>
            </w:pPr>
          </w:p>
        </w:tc>
        <w:tc>
          <w:tcPr>
            <w:tcW w:w="3089" w:type="dxa"/>
            <w:vMerge/>
            <w:shd w:val="clear" w:color="auto" w:fill="auto"/>
          </w:tcPr>
          <w:p w14:paraId="65699FFE" w14:textId="77777777" w:rsidR="00DF7040" w:rsidRPr="00DB5CEB" w:rsidRDefault="00DF7040" w:rsidP="00E37B47">
            <w:pPr>
              <w:pStyle w:val="Tabletext"/>
            </w:pPr>
          </w:p>
        </w:tc>
        <w:tc>
          <w:tcPr>
            <w:tcW w:w="645" w:type="dxa"/>
            <w:shd w:val="clear" w:color="auto" w:fill="auto"/>
          </w:tcPr>
          <w:p w14:paraId="202BCE02" w14:textId="77777777" w:rsidR="00DF7040" w:rsidRPr="00DB5CEB" w:rsidRDefault="00DF7040" w:rsidP="00E37B47">
            <w:pPr>
              <w:pStyle w:val="Tabletext"/>
            </w:pPr>
            <w:r w:rsidRPr="002253CE">
              <w:t>33</w:t>
            </w:r>
          </w:p>
        </w:tc>
      </w:tr>
      <w:tr w:rsidR="00DF7040" w:rsidRPr="00DB5CEB" w14:paraId="41257481" w14:textId="77777777" w:rsidTr="00541600">
        <w:trPr>
          <w:trHeight w:val="239"/>
          <w:jc w:val="center"/>
        </w:trPr>
        <w:tc>
          <w:tcPr>
            <w:tcW w:w="665" w:type="dxa"/>
          </w:tcPr>
          <w:p w14:paraId="2B5077A5" w14:textId="77777777" w:rsidR="00DF7040" w:rsidRPr="00DB5CEB" w:rsidRDefault="00DF7040" w:rsidP="00E37B47">
            <w:pPr>
              <w:pStyle w:val="Tabletext"/>
            </w:pPr>
          </w:p>
        </w:tc>
        <w:tc>
          <w:tcPr>
            <w:tcW w:w="997" w:type="dxa"/>
          </w:tcPr>
          <w:p w14:paraId="490ACE2E" w14:textId="77777777" w:rsidR="00DF7040" w:rsidRPr="00DB5CEB" w:rsidRDefault="00DF7040" w:rsidP="00E37B47">
            <w:pPr>
              <w:pStyle w:val="Tabletext"/>
              <w:rPr>
                <w:b/>
              </w:rPr>
            </w:pPr>
          </w:p>
        </w:tc>
        <w:tc>
          <w:tcPr>
            <w:tcW w:w="1045" w:type="dxa"/>
            <w:shd w:val="clear" w:color="auto" w:fill="auto"/>
          </w:tcPr>
          <w:p w14:paraId="3E94A15D" w14:textId="77777777" w:rsidR="00DF7040" w:rsidRPr="00DB5CEB" w:rsidRDefault="00DF7040" w:rsidP="00E37B47">
            <w:pPr>
              <w:pStyle w:val="Tabletext"/>
            </w:pPr>
            <w:r w:rsidRPr="00DB5CEB">
              <w:t>4a.6.5</w:t>
            </w:r>
          </w:p>
        </w:tc>
        <w:tc>
          <w:tcPr>
            <w:tcW w:w="5025" w:type="dxa"/>
          </w:tcPr>
          <w:p w14:paraId="66FF40C7" w14:textId="77777777" w:rsidR="00DF7040" w:rsidRPr="00DB5CEB" w:rsidRDefault="00DF7040" w:rsidP="00E37B47">
            <w:pPr>
              <w:pStyle w:val="Tabletext"/>
              <w:jc w:val="right"/>
            </w:pPr>
            <w:r w:rsidRPr="00DB5CEB">
              <w:t>Transits and leading lines</w:t>
            </w:r>
          </w:p>
        </w:tc>
        <w:tc>
          <w:tcPr>
            <w:tcW w:w="587" w:type="dxa"/>
            <w:shd w:val="clear" w:color="auto" w:fill="auto"/>
          </w:tcPr>
          <w:p w14:paraId="696503E2" w14:textId="77777777" w:rsidR="00DF7040" w:rsidRPr="00DB5CEB" w:rsidRDefault="00DF7040" w:rsidP="00E37B47">
            <w:pPr>
              <w:pStyle w:val="Tabletext"/>
            </w:pPr>
            <w:r>
              <w:t>2</w:t>
            </w:r>
          </w:p>
        </w:tc>
        <w:tc>
          <w:tcPr>
            <w:tcW w:w="3110" w:type="dxa"/>
            <w:vMerge/>
            <w:shd w:val="clear" w:color="auto" w:fill="auto"/>
          </w:tcPr>
          <w:p w14:paraId="6352DD06" w14:textId="77777777" w:rsidR="00DF7040" w:rsidRPr="00DB5CEB" w:rsidRDefault="00DF7040" w:rsidP="00E37B47">
            <w:pPr>
              <w:pStyle w:val="Tabletext"/>
            </w:pPr>
          </w:p>
        </w:tc>
        <w:tc>
          <w:tcPr>
            <w:tcW w:w="3089" w:type="dxa"/>
            <w:vMerge/>
            <w:shd w:val="clear" w:color="auto" w:fill="auto"/>
          </w:tcPr>
          <w:p w14:paraId="7CF62CE8" w14:textId="77777777" w:rsidR="00DF7040" w:rsidRPr="00DB5CEB" w:rsidRDefault="00DF7040" w:rsidP="00E37B47">
            <w:pPr>
              <w:pStyle w:val="Tabletext"/>
            </w:pPr>
          </w:p>
        </w:tc>
        <w:tc>
          <w:tcPr>
            <w:tcW w:w="645" w:type="dxa"/>
            <w:shd w:val="clear" w:color="auto" w:fill="auto"/>
          </w:tcPr>
          <w:p w14:paraId="0B25B88B" w14:textId="77777777" w:rsidR="00DF7040" w:rsidRPr="00DB5CEB" w:rsidRDefault="00DF7040" w:rsidP="00E37B47">
            <w:pPr>
              <w:pStyle w:val="Tabletext"/>
            </w:pPr>
            <w:r w:rsidRPr="002253CE">
              <w:t>33</w:t>
            </w:r>
          </w:p>
        </w:tc>
      </w:tr>
    </w:tbl>
    <w:p w14:paraId="54F341B1" w14:textId="77777777" w:rsidR="00A457E6" w:rsidRPr="00DB5CEB" w:rsidRDefault="00A457E6" w:rsidP="00A457E6">
      <w:pPr>
        <w:rPr>
          <w:rFonts w:cs="Arial"/>
          <w:b/>
          <w:sz w:val="20"/>
          <w:szCs w:val="20"/>
        </w:rPr>
      </w:pPr>
    </w:p>
    <w:p w14:paraId="132C126C" w14:textId="77777777" w:rsidR="00A457E6" w:rsidRPr="00DB5CEB" w:rsidRDefault="00A457E6" w:rsidP="00A457E6">
      <w:pPr>
        <w:rPr>
          <w:rFonts w:cs="Arial"/>
          <w:b/>
        </w:rPr>
      </w:pPr>
      <w:r w:rsidRPr="00DB5CEB">
        <w:rPr>
          <w:rFonts w:cs="Arial"/>
          <w:b/>
        </w:rPr>
        <w:br w:type="page"/>
      </w:r>
    </w:p>
    <w:p w14:paraId="1CCB7B06" w14:textId="77777777" w:rsidR="00A457E6" w:rsidRPr="00DB5CEB" w:rsidRDefault="00A457E6" w:rsidP="00DB7AD1">
      <w:pPr>
        <w:pStyle w:val="Tablecaption"/>
        <w:ind w:left="993" w:hanging="993"/>
        <w:rPr>
          <w:rFonts w:cs="Arial"/>
        </w:rPr>
      </w:pPr>
      <w:bookmarkStart w:id="197" w:name="_Toc434431733"/>
      <w:bookmarkStart w:id="198" w:name="_Toc442347380"/>
      <w:bookmarkStart w:id="199" w:name="_Toc471895801"/>
      <w:r w:rsidRPr="00DB5CEB">
        <w:lastRenderedPageBreak/>
        <w:t>Detailed Teaching Syllabus for Module 4B</w:t>
      </w:r>
      <w:bookmarkEnd w:id="197"/>
      <w:bookmarkEnd w:id="198"/>
      <w:bookmarkEnd w:id="199"/>
    </w:p>
    <w:tbl>
      <w:tblPr>
        <w:tblStyle w:val="TableGrid"/>
        <w:tblW w:w="14174" w:type="dxa"/>
        <w:jc w:val="center"/>
        <w:tblLook w:val="04A0" w:firstRow="1" w:lastRow="0" w:firstColumn="1" w:lastColumn="0" w:noHBand="0" w:noVBand="1"/>
      </w:tblPr>
      <w:tblGrid>
        <w:gridCol w:w="657"/>
        <w:gridCol w:w="806"/>
        <w:gridCol w:w="953"/>
        <w:gridCol w:w="5099"/>
        <w:gridCol w:w="770"/>
        <w:gridCol w:w="2352"/>
        <w:gridCol w:w="2892"/>
        <w:gridCol w:w="645"/>
      </w:tblGrid>
      <w:tr w:rsidR="00E37B47" w:rsidRPr="00DB5CEB" w14:paraId="75D409AD" w14:textId="77777777" w:rsidTr="00757AB5">
        <w:trPr>
          <w:trHeight w:val="1300"/>
          <w:tblHeader/>
          <w:jc w:val="center"/>
        </w:trPr>
        <w:tc>
          <w:tcPr>
            <w:tcW w:w="657" w:type="dxa"/>
            <w:textDirection w:val="btLr"/>
            <w:vAlign w:val="center"/>
          </w:tcPr>
          <w:p w14:paraId="453B5B16" w14:textId="77777777" w:rsidR="00E37B47" w:rsidRPr="00DB5CEB" w:rsidRDefault="00E37B47" w:rsidP="00E37B47">
            <w:pPr>
              <w:pStyle w:val="Tableheading"/>
              <w:rPr>
                <w:lang w:val="en-GB"/>
              </w:rPr>
            </w:pPr>
            <w:r w:rsidRPr="00DB5CEB">
              <w:rPr>
                <w:lang w:val="en-GB"/>
              </w:rPr>
              <w:t>Module</w:t>
            </w:r>
          </w:p>
        </w:tc>
        <w:tc>
          <w:tcPr>
            <w:tcW w:w="806" w:type="dxa"/>
            <w:textDirection w:val="btLr"/>
            <w:vAlign w:val="center"/>
          </w:tcPr>
          <w:p w14:paraId="112246E4" w14:textId="77777777" w:rsidR="00E37B47" w:rsidRPr="00DB5CEB" w:rsidRDefault="00E37B47" w:rsidP="00E37B47">
            <w:pPr>
              <w:pStyle w:val="Tableheading"/>
              <w:rPr>
                <w:lang w:val="en-GB"/>
              </w:rPr>
            </w:pPr>
            <w:r w:rsidRPr="00DB5CEB">
              <w:rPr>
                <w:lang w:val="en-GB"/>
              </w:rPr>
              <w:t>Element</w:t>
            </w:r>
          </w:p>
        </w:tc>
        <w:tc>
          <w:tcPr>
            <w:tcW w:w="953" w:type="dxa"/>
            <w:shd w:val="clear" w:color="auto" w:fill="auto"/>
            <w:textDirection w:val="btLr"/>
            <w:vAlign w:val="center"/>
          </w:tcPr>
          <w:p w14:paraId="6B0661E2" w14:textId="77777777" w:rsidR="00E37B47" w:rsidRPr="00DB5CEB" w:rsidRDefault="00E37B47" w:rsidP="00E37B47">
            <w:pPr>
              <w:pStyle w:val="Tableheading"/>
              <w:rPr>
                <w:lang w:val="en-GB"/>
              </w:rPr>
            </w:pPr>
            <w:r w:rsidRPr="00DB5CEB">
              <w:rPr>
                <w:lang w:val="en-GB"/>
              </w:rPr>
              <w:t>Sub-element</w:t>
            </w:r>
          </w:p>
        </w:tc>
        <w:tc>
          <w:tcPr>
            <w:tcW w:w="5099" w:type="dxa"/>
            <w:vAlign w:val="center"/>
          </w:tcPr>
          <w:p w14:paraId="6EE5F8C2" w14:textId="77777777" w:rsidR="00E37B47" w:rsidRPr="00DB5CEB" w:rsidRDefault="00E37B47" w:rsidP="00E37B47">
            <w:pPr>
              <w:pStyle w:val="Tableheading"/>
              <w:rPr>
                <w:lang w:val="en-GB"/>
              </w:rPr>
            </w:pPr>
            <w:r w:rsidRPr="00DB5CEB">
              <w:rPr>
                <w:lang w:val="en-GB"/>
              </w:rPr>
              <w:t>Subject</w:t>
            </w:r>
          </w:p>
        </w:tc>
        <w:tc>
          <w:tcPr>
            <w:tcW w:w="770" w:type="dxa"/>
            <w:shd w:val="clear" w:color="auto" w:fill="auto"/>
            <w:textDirection w:val="btLr"/>
            <w:vAlign w:val="center"/>
          </w:tcPr>
          <w:p w14:paraId="07852CC8" w14:textId="77777777" w:rsidR="00E37B47" w:rsidRPr="00DB5CEB" w:rsidRDefault="00E37B47" w:rsidP="00E37B47">
            <w:pPr>
              <w:pStyle w:val="Tableheading"/>
              <w:rPr>
                <w:lang w:val="en-GB"/>
              </w:rPr>
            </w:pPr>
            <w:r w:rsidRPr="00DB5CEB">
              <w:rPr>
                <w:lang w:val="en-GB"/>
              </w:rPr>
              <w:t>Level of Competence</w:t>
            </w:r>
          </w:p>
        </w:tc>
        <w:tc>
          <w:tcPr>
            <w:tcW w:w="2352" w:type="dxa"/>
            <w:shd w:val="clear" w:color="auto" w:fill="auto"/>
            <w:vAlign w:val="center"/>
          </w:tcPr>
          <w:p w14:paraId="1B13A357" w14:textId="77777777" w:rsidR="00E37B47" w:rsidRPr="00DB5CEB" w:rsidRDefault="00E37B47" w:rsidP="00E37B47">
            <w:pPr>
              <w:pStyle w:val="Tableheading"/>
              <w:rPr>
                <w:lang w:val="en-GB"/>
              </w:rPr>
            </w:pPr>
            <w:r w:rsidRPr="00DB5CEB">
              <w:rPr>
                <w:lang w:val="en-GB"/>
              </w:rPr>
              <w:t>Recommended training aids; exercises and external visits</w:t>
            </w:r>
          </w:p>
        </w:tc>
        <w:tc>
          <w:tcPr>
            <w:tcW w:w="2892" w:type="dxa"/>
            <w:shd w:val="clear" w:color="auto" w:fill="auto"/>
            <w:vAlign w:val="center"/>
          </w:tcPr>
          <w:p w14:paraId="5B6DFA4D" w14:textId="77777777" w:rsidR="00E37B47" w:rsidRPr="00DB5CEB" w:rsidRDefault="00E37B47" w:rsidP="00E37B47">
            <w:pPr>
              <w:pStyle w:val="Tableheading"/>
              <w:rPr>
                <w:lang w:val="en-GB"/>
              </w:rPr>
            </w:pPr>
            <w:r w:rsidRPr="00DB5CEB">
              <w:rPr>
                <w:lang w:val="en-GB"/>
              </w:rPr>
              <w:t>References</w:t>
            </w:r>
          </w:p>
          <w:p w14:paraId="25283092" w14:textId="77777777" w:rsidR="00E37B47" w:rsidRPr="00DB5CEB" w:rsidRDefault="00E37B47" w:rsidP="00E37B47">
            <w:pPr>
              <w:pStyle w:val="Tableheading"/>
              <w:rPr>
                <w:lang w:val="en-GB"/>
              </w:rPr>
            </w:pPr>
          </w:p>
          <w:p w14:paraId="11DC074A" w14:textId="77777777" w:rsidR="00E37B47" w:rsidRPr="00DB5CEB" w:rsidRDefault="00E37B47" w:rsidP="00E37B47">
            <w:pPr>
              <w:pStyle w:val="Tableheading"/>
              <w:rPr>
                <w:lang w:val="en-GB"/>
              </w:rPr>
            </w:pPr>
            <w:r w:rsidRPr="00DB5CEB">
              <w:rPr>
                <w:lang w:val="en-GB"/>
              </w:rPr>
              <w:t>Rec = Recommendation</w:t>
            </w:r>
          </w:p>
          <w:p w14:paraId="411068D7" w14:textId="77777777" w:rsidR="00E37B47" w:rsidRPr="00DB5CEB" w:rsidRDefault="00E37B47" w:rsidP="00E37B47">
            <w:pPr>
              <w:pStyle w:val="Tableheading"/>
              <w:rPr>
                <w:lang w:val="en-GB"/>
              </w:rPr>
            </w:pPr>
            <w:r w:rsidRPr="00DB5CEB">
              <w:rPr>
                <w:lang w:val="en-GB"/>
              </w:rPr>
              <w:t>GL = Guideline</w:t>
            </w:r>
          </w:p>
        </w:tc>
        <w:tc>
          <w:tcPr>
            <w:tcW w:w="645" w:type="dxa"/>
            <w:shd w:val="clear" w:color="auto" w:fill="auto"/>
            <w:textDirection w:val="btLr"/>
            <w:vAlign w:val="center"/>
          </w:tcPr>
          <w:p w14:paraId="2D92DA78" w14:textId="77777777" w:rsidR="00E37B47" w:rsidRPr="00DB5CEB" w:rsidRDefault="00E37B47" w:rsidP="00E37B47">
            <w:pPr>
              <w:pStyle w:val="Tableheading"/>
              <w:rPr>
                <w:lang w:val="en-GB"/>
              </w:rPr>
            </w:pPr>
            <w:r w:rsidRPr="00DB5CEB">
              <w:rPr>
                <w:lang w:val="en-GB"/>
              </w:rPr>
              <w:t>Lecture No.</w:t>
            </w:r>
          </w:p>
        </w:tc>
      </w:tr>
      <w:tr w:rsidR="00E37B47" w:rsidRPr="00DB5CEB" w14:paraId="30AB8242" w14:textId="77777777" w:rsidTr="00757AB5">
        <w:trPr>
          <w:trHeight w:val="70"/>
          <w:jc w:val="center"/>
        </w:trPr>
        <w:tc>
          <w:tcPr>
            <w:tcW w:w="657" w:type="dxa"/>
          </w:tcPr>
          <w:p w14:paraId="62843B1D" w14:textId="77777777" w:rsidR="00E37B47" w:rsidRPr="00DB5CEB" w:rsidRDefault="00E37B47" w:rsidP="00E37B47">
            <w:pPr>
              <w:pStyle w:val="Tabletext"/>
              <w:rPr>
                <w:b/>
              </w:rPr>
            </w:pPr>
            <w:r w:rsidRPr="00DB5CEB">
              <w:rPr>
                <w:b/>
              </w:rPr>
              <w:t>4B</w:t>
            </w:r>
          </w:p>
        </w:tc>
        <w:tc>
          <w:tcPr>
            <w:tcW w:w="806" w:type="dxa"/>
            <w:shd w:val="clear" w:color="auto" w:fill="94D9D5"/>
          </w:tcPr>
          <w:p w14:paraId="05DCBEC0" w14:textId="77777777" w:rsidR="00E37B47" w:rsidRPr="00DB5CEB" w:rsidRDefault="00E37B47" w:rsidP="00E37B47">
            <w:pPr>
              <w:pStyle w:val="Tabletext"/>
              <w:rPr>
                <w:b/>
              </w:rPr>
            </w:pPr>
          </w:p>
        </w:tc>
        <w:tc>
          <w:tcPr>
            <w:tcW w:w="953" w:type="dxa"/>
            <w:vMerge w:val="restart"/>
            <w:shd w:val="clear" w:color="auto" w:fill="94D9D5"/>
          </w:tcPr>
          <w:p w14:paraId="008E7EDB" w14:textId="77777777" w:rsidR="00E37B47" w:rsidRPr="00DB5CEB" w:rsidRDefault="00E37B47" w:rsidP="00E37B47">
            <w:pPr>
              <w:pStyle w:val="Tabletext"/>
              <w:rPr>
                <w:b/>
              </w:rPr>
            </w:pPr>
          </w:p>
        </w:tc>
        <w:tc>
          <w:tcPr>
            <w:tcW w:w="5099" w:type="dxa"/>
          </w:tcPr>
          <w:p w14:paraId="75A54663" w14:textId="77777777" w:rsidR="00E37B47" w:rsidRPr="00DB5CEB" w:rsidRDefault="00E37B47" w:rsidP="00E37B47">
            <w:pPr>
              <w:pStyle w:val="Tabletext"/>
              <w:rPr>
                <w:b/>
              </w:rPr>
            </w:pPr>
            <w:r w:rsidRPr="00DB5CEB">
              <w:rPr>
                <w:b/>
              </w:rPr>
              <w:t>TECHNICAL FUNCTIONS – RADIO AtoN</w:t>
            </w:r>
          </w:p>
        </w:tc>
        <w:tc>
          <w:tcPr>
            <w:tcW w:w="6659" w:type="dxa"/>
            <w:gridSpan w:val="4"/>
            <w:vMerge w:val="restart"/>
            <w:shd w:val="clear" w:color="auto" w:fill="94D9D5"/>
          </w:tcPr>
          <w:p w14:paraId="608A31F6" w14:textId="77777777" w:rsidR="00E37B47" w:rsidRPr="00DB5CEB" w:rsidRDefault="00E37B47" w:rsidP="00E37B47">
            <w:pPr>
              <w:pStyle w:val="Tabletext"/>
              <w:rPr>
                <w:b/>
              </w:rPr>
            </w:pPr>
          </w:p>
        </w:tc>
      </w:tr>
      <w:tr w:rsidR="00E37B47" w:rsidRPr="00DB5CEB" w14:paraId="336B7D68" w14:textId="77777777" w:rsidTr="00757AB5">
        <w:trPr>
          <w:trHeight w:val="70"/>
          <w:jc w:val="center"/>
        </w:trPr>
        <w:tc>
          <w:tcPr>
            <w:tcW w:w="657" w:type="dxa"/>
          </w:tcPr>
          <w:p w14:paraId="3EB0FA4A" w14:textId="77777777" w:rsidR="00E37B47" w:rsidRPr="00DB5CEB" w:rsidRDefault="00E37B47" w:rsidP="00E37B47">
            <w:pPr>
              <w:pStyle w:val="Tabletext"/>
              <w:rPr>
                <w:b/>
              </w:rPr>
            </w:pPr>
          </w:p>
        </w:tc>
        <w:tc>
          <w:tcPr>
            <w:tcW w:w="806" w:type="dxa"/>
          </w:tcPr>
          <w:p w14:paraId="267EBA55" w14:textId="77777777" w:rsidR="00E37B47" w:rsidRPr="00DB5CEB" w:rsidRDefault="00E37B47" w:rsidP="00E37B47">
            <w:pPr>
              <w:pStyle w:val="Tabletext"/>
              <w:rPr>
                <w:b/>
              </w:rPr>
            </w:pPr>
            <w:r w:rsidRPr="00DB5CEB">
              <w:rPr>
                <w:b/>
              </w:rPr>
              <w:t>4b.1</w:t>
            </w:r>
          </w:p>
        </w:tc>
        <w:tc>
          <w:tcPr>
            <w:tcW w:w="953" w:type="dxa"/>
            <w:vMerge/>
            <w:shd w:val="clear" w:color="auto" w:fill="94D9D5"/>
          </w:tcPr>
          <w:p w14:paraId="66BF135D" w14:textId="77777777" w:rsidR="00E37B47" w:rsidRPr="00DB5CEB" w:rsidRDefault="00E37B47" w:rsidP="00E37B47">
            <w:pPr>
              <w:pStyle w:val="Tabletext"/>
              <w:rPr>
                <w:b/>
              </w:rPr>
            </w:pPr>
          </w:p>
        </w:tc>
        <w:tc>
          <w:tcPr>
            <w:tcW w:w="5099" w:type="dxa"/>
          </w:tcPr>
          <w:p w14:paraId="4B56B160" w14:textId="77777777" w:rsidR="00E37B47" w:rsidRPr="00DB5CEB" w:rsidRDefault="00E37B47" w:rsidP="00E37B47">
            <w:pPr>
              <w:pStyle w:val="Tabletext"/>
              <w:rPr>
                <w:b/>
              </w:rPr>
            </w:pPr>
            <w:r w:rsidRPr="00DB5CEB">
              <w:rPr>
                <w:b/>
              </w:rPr>
              <w:t>Types of Radio AtoN; New Technology Radars</w:t>
            </w:r>
          </w:p>
        </w:tc>
        <w:tc>
          <w:tcPr>
            <w:tcW w:w="6659" w:type="dxa"/>
            <w:gridSpan w:val="4"/>
            <w:vMerge/>
            <w:shd w:val="clear" w:color="auto" w:fill="94D9D5"/>
          </w:tcPr>
          <w:p w14:paraId="57DF7A81" w14:textId="77777777" w:rsidR="00E37B47" w:rsidRPr="00DB5CEB" w:rsidRDefault="00E37B47" w:rsidP="00E37B47">
            <w:pPr>
              <w:pStyle w:val="Tabletext"/>
              <w:rPr>
                <w:b/>
              </w:rPr>
            </w:pPr>
          </w:p>
        </w:tc>
      </w:tr>
      <w:tr w:rsidR="00757AB5" w:rsidRPr="00DB5CEB" w14:paraId="6F998F67" w14:textId="77777777" w:rsidTr="00757AB5">
        <w:trPr>
          <w:trHeight w:val="254"/>
          <w:jc w:val="center"/>
        </w:trPr>
        <w:tc>
          <w:tcPr>
            <w:tcW w:w="657" w:type="dxa"/>
          </w:tcPr>
          <w:p w14:paraId="3DB6D0C1" w14:textId="77777777" w:rsidR="00757AB5" w:rsidRPr="00DB5CEB" w:rsidRDefault="00757AB5" w:rsidP="00E37B47">
            <w:pPr>
              <w:pStyle w:val="Tabletext"/>
            </w:pPr>
          </w:p>
        </w:tc>
        <w:tc>
          <w:tcPr>
            <w:tcW w:w="806" w:type="dxa"/>
          </w:tcPr>
          <w:p w14:paraId="29734B04" w14:textId="77777777" w:rsidR="00757AB5" w:rsidRPr="00DB5CEB" w:rsidRDefault="00757AB5" w:rsidP="00E37B47">
            <w:pPr>
              <w:pStyle w:val="Tabletext"/>
            </w:pPr>
          </w:p>
        </w:tc>
        <w:tc>
          <w:tcPr>
            <w:tcW w:w="953" w:type="dxa"/>
            <w:shd w:val="clear" w:color="auto" w:fill="auto"/>
          </w:tcPr>
          <w:p w14:paraId="47119632" w14:textId="77777777" w:rsidR="00757AB5" w:rsidRPr="00DB5CEB" w:rsidRDefault="00757AB5" w:rsidP="00E37B47">
            <w:pPr>
              <w:pStyle w:val="Tabletext"/>
            </w:pPr>
            <w:r w:rsidRPr="00DB5CEB">
              <w:t>4b.1.1</w:t>
            </w:r>
          </w:p>
        </w:tc>
        <w:tc>
          <w:tcPr>
            <w:tcW w:w="5099" w:type="dxa"/>
          </w:tcPr>
          <w:p w14:paraId="08BBC96B" w14:textId="77777777" w:rsidR="00757AB5" w:rsidRPr="00DB5CEB" w:rsidRDefault="00757AB5" w:rsidP="00E37B47">
            <w:pPr>
              <w:pStyle w:val="Tabletext"/>
              <w:jc w:val="right"/>
            </w:pPr>
            <w:r w:rsidRPr="00DB5CEB">
              <w:t>Background and definitions</w:t>
            </w:r>
          </w:p>
        </w:tc>
        <w:tc>
          <w:tcPr>
            <w:tcW w:w="770" w:type="dxa"/>
            <w:shd w:val="clear" w:color="auto" w:fill="auto"/>
          </w:tcPr>
          <w:p w14:paraId="272ACBC4" w14:textId="77777777" w:rsidR="00757AB5" w:rsidRPr="00DB5CEB" w:rsidRDefault="00757AB5" w:rsidP="00E37B47">
            <w:pPr>
              <w:pStyle w:val="Tabletext"/>
            </w:pPr>
            <w:r w:rsidRPr="00DB5CEB">
              <w:t>2</w:t>
            </w:r>
          </w:p>
        </w:tc>
        <w:tc>
          <w:tcPr>
            <w:tcW w:w="2352" w:type="dxa"/>
            <w:vMerge w:val="restart"/>
            <w:shd w:val="clear" w:color="auto" w:fill="auto"/>
          </w:tcPr>
          <w:p w14:paraId="2FD7D307" w14:textId="77777777" w:rsidR="00757AB5" w:rsidRPr="00DB5CEB" w:rsidRDefault="00757AB5" w:rsidP="00E37B47">
            <w:pPr>
              <w:pStyle w:val="Tabletext"/>
            </w:pPr>
          </w:p>
        </w:tc>
        <w:tc>
          <w:tcPr>
            <w:tcW w:w="2892" w:type="dxa"/>
            <w:vMerge w:val="restart"/>
            <w:shd w:val="clear" w:color="auto" w:fill="auto"/>
            <w:vAlign w:val="center"/>
          </w:tcPr>
          <w:p w14:paraId="05C78F8F" w14:textId="77777777" w:rsidR="00757AB5" w:rsidRPr="00DB5CEB" w:rsidRDefault="00757AB5" w:rsidP="00E37B47">
            <w:pPr>
              <w:pStyle w:val="Tabletext"/>
            </w:pPr>
            <w:r w:rsidRPr="00DB5CEB">
              <w:t>NAVGUIDE 4.9.7</w:t>
            </w:r>
          </w:p>
          <w:p w14:paraId="53DB1686" w14:textId="77777777" w:rsidR="00757AB5" w:rsidRPr="00DB5CEB" w:rsidRDefault="00757AB5" w:rsidP="00E37B47">
            <w:pPr>
              <w:pStyle w:val="Tabletext"/>
            </w:pPr>
            <w:r w:rsidRPr="00DB5CEB">
              <w:t>Lists of Radio Signals</w:t>
            </w:r>
          </w:p>
          <w:p w14:paraId="16FBE7A7" w14:textId="77777777" w:rsidR="00757AB5" w:rsidRPr="00DB5CEB" w:rsidRDefault="00757AB5" w:rsidP="00E37B47">
            <w:pPr>
              <w:pStyle w:val="Tabletext"/>
            </w:pPr>
          </w:p>
        </w:tc>
        <w:tc>
          <w:tcPr>
            <w:tcW w:w="645" w:type="dxa"/>
            <w:shd w:val="clear" w:color="auto" w:fill="auto"/>
            <w:vAlign w:val="center"/>
          </w:tcPr>
          <w:p w14:paraId="58F2A465" w14:textId="77777777" w:rsidR="00757AB5" w:rsidRPr="00DB5CEB" w:rsidRDefault="00757AB5" w:rsidP="00E37B47">
            <w:pPr>
              <w:pStyle w:val="Tabletext"/>
            </w:pPr>
            <w:r w:rsidRPr="00DB5CEB">
              <w:t>34</w:t>
            </w:r>
          </w:p>
        </w:tc>
      </w:tr>
      <w:tr w:rsidR="00757AB5" w:rsidRPr="00DB5CEB" w14:paraId="6A061907" w14:textId="77777777" w:rsidTr="00757AB5">
        <w:trPr>
          <w:trHeight w:val="70"/>
          <w:jc w:val="center"/>
        </w:trPr>
        <w:tc>
          <w:tcPr>
            <w:tcW w:w="657" w:type="dxa"/>
          </w:tcPr>
          <w:p w14:paraId="711F6504" w14:textId="77777777" w:rsidR="00757AB5" w:rsidRPr="00DB5CEB" w:rsidRDefault="00757AB5" w:rsidP="00E37B47">
            <w:pPr>
              <w:pStyle w:val="Tabletext"/>
            </w:pPr>
          </w:p>
        </w:tc>
        <w:tc>
          <w:tcPr>
            <w:tcW w:w="806" w:type="dxa"/>
          </w:tcPr>
          <w:p w14:paraId="5C733B5E" w14:textId="77777777" w:rsidR="00757AB5" w:rsidRPr="00DB5CEB" w:rsidRDefault="00757AB5" w:rsidP="00E37B47">
            <w:pPr>
              <w:pStyle w:val="Tabletext"/>
            </w:pPr>
          </w:p>
        </w:tc>
        <w:tc>
          <w:tcPr>
            <w:tcW w:w="953" w:type="dxa"/>
            <w:shd w:val="clear" w:color="auto" w:fill="auto"/>
          </w:tcPr>
          <w:p w14:paraId="4BB97B29" w14:textId="77777777" w:rsidR="00757AB5" w:rsidRPr="00DB5CEB" w:rsidRDefault="00757AB5" w:rsidP="00E37B47">
            <w:pPr>
              <w:pStyle w:val="Tabletext"/>
            </w:pPr>
            <w:r w:rsidRPr="00DB5CEB">
              <w:t>4b.1.2</w:t>
            </w:r>
          </w:p>
        </w:tc>
        <w:tc>
          <w:tcPr>
            <w:tcW w:w="5099" w:type="dxa"/>
          </w:tcPr>
          <w:p w14:paraId="25B6B0F5" w14:textId="77777777" w:rsidR="00757AB5" w:rsidRPr="00DB5CEB" w:rsidRDefault="00757AB5" w:rsidP="00E37B47">
            <w:pPr>
              <w:pStyle w:val="Tabletext"/>
              <w:jc w:val="right"/>
            </w:pPr>
            <w:r w:rsidRPr="00DB5CEB">
              <w:t>New Technology (NT) radars</w:t>
            </w:r>
          </w:p>
        </w:tc>
        <w:tc>
          <w:tcPr>
            <w:tcW w:w="770" w:type="dxa"/>
            <w:shd w:val="clear" w:color="auto" w:fill="auto"/>
          </w:tcPr>
          <w:p w14:paraId="6CAF7168" w14:textId="77777777" w:rsidR="00757AB5" w:rsidRPr="00DB5CEB" w:rsidRDefault="00757AB5" w:rsidP="00E37B47">
            <w:pPr>
              <w:pStyle w:val="Tabletext"/>
            </w:pPr>
            <w:r w:rsidRPr="00DB5CEB">
              <w:t>1</w:t>
            </w:r>
          </w:p>
        </w:tc>
        <w:tc>
          <w:tcPr>
            <w:tcW w:w="2352" w:type="dxa"/>
            <w:vMerge/>
            <w:shd w:val="clear" w:color="auto" w:fill="auto"/>
          </w:tcPr>
          <w:p w14:paraId="219E8AC9" w14:textId="77777777" w:rsidR="00757AB5" w:rsidRPr="00DB5CEB" w:rsidRDefault="00757AB5" w:rsidP="00E37B47">
            <w:pPr>
              <w:pStyle w:val="Tabletext"/>
            </w:pPr>
          </w:p>
        </w:tc>
        <w:tc>
          <w:tcPr>
            <w:tcW w:w="2892" w:type="dxa"/>
            <w:vMerge/>
            <w:shd w:val="clear" w:color="auto" w:fill="auto"/>
            <w:vAlign w:val="center"/>
          </w:tcPr>
          <w:p w14:paraId="5A3EF8FD" w14:textId="77777777" w:rsidR="00757AB5" w:rsidRPr="00DB5CEB" w:rsidRDefault="00757AB5" w:rsidP="00E37B47">
            <w:pPr>
              <w:pStyle w:val="Tabletext"/>
            </w:pPr>
          </w:p>
        </w:tc>
        <w:tc>
          <w:tcPr>
            <w:tcW w:w="645" w:type="dxa"/>
            <w:shd w:val="clear" w:color="auto" w:fill="auto"/>
          </w:tcPr>
          <w:p w14:paraId="3CE2F60D" w14:textId="77777777" w:rsidR="00757AB5" w:rsidRPr="00DB5CEB" w:rsidRDefault="00757AB5" w:rsidP="00E37B47">
            <w:pPr>
              <w:pStyle w:val="Tabletext"/>
            </w:pPr>
            <w:r w:rsidRPr="00B01043">
              <w:t>34</w:t>
            </w:r>
          </w:p>
        </w:tc>
      </w:tr>
      <w:tr w:rsidR="00757AB5" w:rsidRPr="00DB5CEB" w14:paraId="25ADB5BF" w14:textId="77777777" w:rsidTr="00757AB5">
        <w:trPr>
          <w:trHeight w:val="70"/>
          <w:jc w:val="center"/>
        </w:trPr>
        <w:tc>
          <w:tcPr>
            <w:tcW w:w="657" w:type="dxa"/>
          </w:tcPr>
          <w:p w14:paraId="06FB0640" w14:textId="77777777" w:rsidR="00757AB5" w:rsidRPr="00DB5CEB" w:rsidRDefault="00757AB5" w:rsidP="00E37B47">
            <w:pPr>
              <w:pStyle w:val="Tabletext"/>
            </w:pPr>
          </w:p>
        </w:tc>
        <w:tc>
          <w:tcPr>
            <w:tcW w:w="806" w:type="dxa"/>
          </w:tcPr>
          <w:p w14:paraId="672B7D85" w14:textId="77777777" w:rsidR="00757AB5" w:rsidRPr="00DB5CEB" w:rsidRDefault="00757AB5" w:rsidP="00E37B47">
            <w:pPr>
              <w:pStyle w:val="Tabletext"/>
            </w:pPr>
          </w:p>
        </w:tc>
        <w:tc>
          <w:tcPr>
            <w:tcW w:w="953" w:type="dxa"/>
            <w:shd w:val="clear" w:color="auto" w:fill="auto"/>
          </w:tcPr>
          <w:p w14:paraId="0A7B40F8" w14:textId="77777777" w:rsidR="00757AB5" w:rsidRPr="00DB5CEB" w:rsidRDefault="00757AB5" w:rsidP="00E37B47">
            <w:pPr>
              <w:pStyle w:val="Tabletext"/>
            </w:pPr>
            <w:r w:rsidRPr="00DB5CEB">
              <w:t>4b.1.3</w:t>
            </w:r>
          </w:p>
        </w:tc>
        <w:tc>
          <w:tcPr>
            <w:tcW w:w="5099" w:type="dxa"/>
          </w:tcPr>
          <w:p w14:paraId="357821EB" w14:textId="77777777" w:rsidR="00757AB5" w:rsidRPr="00DB5CEB" w:rsidRDefault="00757AB5" w:rsidP="00E37B47">
            <w:pPr>
              <w:pStyle w:val="Tabletext"/>
              <w:jc w:val="right"/>
            </w:pPr>
            <w:r w:rsidRPr="00DB5CEB">
              <w:t>Radar beacons and NT radars</w:t>
            </w:r>
          </w:p>
        </w:tc>
        <w:tc>
          <w:tcPr>
            <w:tcW w:w="770" w:type="dxa"/>
            <w:shd w:val="clear" w:color="auto" w:fill="auto"/>
          </w:tcPr>
          <w:p w14:paraId="5CB9F435" w14:textId="77777777" w:rsidR="00757AB5" w:rsidRPr="00DB5CEB" w:rsidRDefault="00757AB5" w:rsidP="00E37B47">
            <w:pPr>
              <w:pStyle w:val="Tabletext"/>
            </w:pPr>
            <w:r w:rsidRPr="00DB5CEB">
              <w:t>2</w:t>
            </w:r>
          </w:p>
        </w:tc>
        <w:tc>
          <w:tcPr>
            <w:tcW w:w="2352" w:type="dxa"/>
            <w:vMerge/>
            <w:shd w:val="clear" w:color="auto" w:fill="auto"/>
          </w:tcPr>
          <w:p w14:paraId="64DA8C2A" w14:textId="77777777" w:rsidR="00757AB5" w:rsidRPr="00DB5CEB" w:rsidRDefault="00757AB5" w:rsidP="00E37B47">
            <w:pPr>
              <w:pStyle w:val="Tabletext"/>
            </w:pPr>
          </w:p>
        </w:tc>
        <w:tc>
          <w:tcPr>
            <w:tcW w:w="2892" w:type="dxa"/>
            <w:vMerge/>
            <w:shd w:val="clear" w:color="auto" w:fill="auto"/>
            <w:vAlign w:val="center"/>
          </w:tcPr>
          <w:p w14:paraId="2F400B37" w14:textId="77777777" w:rsidR="00757AB5" w:rsidRPr="00DB5CEB" w:rsidRDefault="00757AB5" w:rsidP="00E37B47">
            <w:pPr>
              <w:pStyle w:val="Tabletext"/>
            </w:pPr>
          </w:p>
        </w:tc>
        <w:tc>
          <w:tcPr>
            <w:tcW w:w="645" w:type="dxa"/>
            <w:shd w:val="clear" w:color="auto" w:fill="auto"/>
          </w:tcPr>
          <w:p w14:paraId="46FAFC4B" w14:textId="77777777" w:rsidR="00757AB5" w:rsidRPr="00DB5CEB" w:rsidRDefault="00757AB5" w:rsidP="00E37B47">
            <w:pPr>
              <w:pStyle w:val="Tabletext"/>
            </w:pPr>
            <w:r w:rsidRPr="00B01043">
              <w:t>34</w:t>
            </w:r>
          </w:p>
        </w:tc>
      </w:tr>
      <w:tr w:rsidR="00757AB5" w:rsidRPr="00DB5CEB" w14:paraId="0E5E2BB4" w14:textId="77777777" w:rsidTr="00757AB5">
        <w:trPr>
          <w:trHeight w:val="70"/>
          <w:jc w:val="center"/>
        </w:trPr>
        <w:tc>
          <w:tcPr>
            <w:tcW w:w="657" w:type="dxa"/>
          </w:tcPr>
          <w:p w14:paraId="14221477" w14:textId="77777777" w:rsidR="00757AB5" w:rsidRPr="00DB5CEB" w:rsidRDefault="00757AB5" w:rsidP="00E37B47">
            <w:pPr>
              <w:pStyle w:val="Tabletext"/>
            </w:pPr>
          </w:p>
        </w:tc>
        <w:tc>
          <w:tcPr>
            <w:tcW w:w="806" w:type="dxa"/>
          </w:tcPr>
          <w:p w14:paraId="7A77D5EB" w14:textId="77777777" w:rsidR="00757AB5" w:rsidRPr="00DB5CEB" w:rsidRDefault="00757AB5" w:rsidP="00E37B47">
            <w:pPr>
              <w:pStyle w:val="Tabletext"/>
            </w:pPr>
          </w:p>
        </w:tc>
        <w:tc>
          <w:tcPr>
            <w:tcW w:w="953" w:type="dxa"/>
            <w:shd w:val="clear" w:color="auto" w:fill="auto"/>
          </w:tcPr>
          <w:p w14:paraId="62569D84" w14:textId="77777777" w:rsidR="00757AB5" w:rsidRPr="00DB5CEB" w:rsidRDefault="00757AB5" w:rsidP="00E37B47">
            <w:pPr>
              <w:pStyle w:val="Tabletext"/>
            </w:pPr>
            <w:r w:rsidRPr="00DB5CEB">
              <w:t>4b.1.4</w:t>
            </w:r>
          </w:p>
        </w:tc>
        <w:tc>
          <w:tcPr>
            <w:tcW w:w="5099" w:type="dxa"/>
          </w:tcPr>
          <w:p w14:paraId="2FE5C89D" w14:textId="77777777" w:rsidR="00757AB5" w:rsidRPr="00DB5CEB" w:rsidRDefault="00757AB5" w:rsidP="00E37B47">
            <w:pPr>
              <w:pStyle w:val="Tabletext"/>
              <w:jc w:val="right"/>
            </w:pPr>
            <w:r w:rsidRPr="00DB5CEB">
              <w:t>Radar target enhancers</w:t>
            </w:r>
          </w:p>
        </w:tc>
        <w:tc>
          <w:tcPr>
            <w:tcW w:w="770" w:type="dxa"/>
            <w:shd w:val="clear" w:color="auto" w:fill="auto"/>
          </w:tcPr>
          <w:p w14:paraId="1D4E0BF3" w14:textId="77777777" w:rsidR="00757AB5" w:rsidRPr="00DB5CEB" w:rsidRDefault="00757AB5" w:rsidP="00E37B47">
            <w:pPr>
              <w:pStyle w:val="Tabletext"/>
            </w:pPr>
            <w:r w:rsidRPr="00DB5CEB">
              <w:t>1</w:t>
            </w:r>
          </w:p>
        </w:tc>
        <w:tc>
          <w:tcPr>
            <w:tcW w:w="2352" w:type="dxa"/>
            <w:vMerge/>
            <w:shd w:val="clear" w:color="auto" w:fill="auto"/>
          </w:tcPr>
          <w:p w14:paraId="562D25BE" w14:textId="77777777" w:rsidR="00757AB5" w:rsidRPr="00DB5CEB" w:rsidRDefault="00757AB5" w:rsidP="00E37B47">
            <w:pPr>
              <w:pStyle w:val="Tabletext"/>
            </w:pPr>
          </w:p>
        </w:tc>
        <w:tc>
          <w:tcPr>
            <w:tcW w:w="2892" w:type="dxa"/>
            <w:vMerge/>
            <w:shd w:val="clear" w:color="auto" w:fill="auto"/>
            <w:vAlign w:val="center"/>
          </w:tcPr>
          <w:p w14:paraId="1D0DDA45" w14:textId="77777777" w:rsidR="00757AB5" w:rsidRPr="00DB5CEB" w:rsidRDefault="00757AB5" w:rsidP="00E37B47">
            <w:pPr>
              <w:pStyle w:val="Tabletext"/>
            </w:pPr>
          </w:p>
        </w:tc>
        <w:tc>
          <w:tcPr>
            <w:tcW w:w="645" w:type="dxa"/>
            <w:shd w:val="clear" w:color="auto" w:fill="auto"/>
          </w:tcPr>
          <w:p w14:paraId="377B404A" w14:textId="77777777" w:rsidR="00757AB5" w:rsidRPr="00DB5CEB" w:rsidRDefault="00757AB5" w:rsidP="00E37B47">
            <w:pPr>
              <w:pStyle w:val="Tabletext"/>
            </w:pPr>
            <w:r w:rsidRPr="00B01043">
              <w:t>34</w:t>
            </w:r>
          </w:p>
        </w:tc>
      </w:tr>
      <w:tr w:rsidR="00E37B47" w:rsidRPr="00DB5CEB" w14:paraId="204ACFF7" w14:textId="77777777" w:rsidTr="00757AB5">
        <w:trPr>
          <w:trHeight w:val="70"/>
          <w:jc w:val="center"/>
        </w:trPr>
        <w:tc>
          <w:tcPr>
            <w:tcW w:w="657" w:type="dxa"/>
          </w:tcPr>
          <w:p w14:paraId="4DBF638B" w14:textId="77777777" w:rsidR="00E37B47" w:rsidRPr="00DB5CEB" w:rsidRDefault="00E37B47" w:rsidP="00E37B47">
            <w:pPr>
              <w:pStyle w:val="Tabletext"/>
              <w:rPr>
                <w:b/>
              </w:rPr>
            </w:pPr>
          </w:p>
        </w:tc>
        <w:tc>
          <w:tcPr>
            <w:tcW w:w="806" w:type="dxa"/>
          </w:tcPr>
          <w:p w14:paraId="425AAC74" w14:textId="77777777" w:rsidR="00E37B47" w:rsidRPr="00DB5CEB" w:rsidRDefault="00E37B47" w:rsidP="00E37B47">
            <w:pPr>
              <w:pStyle w:val="Tabletext"/>
              <w:rPr>
                <w:b/>
              </w:rPr>
            </w:pPr>
            <w:r w:rsidRPr="00DB5CEB">
              <w:rPr>
                <w:b/>
              </w:rPr>
              <w:t>4b.2</w:t>
            </w:r>
          </w:p>
        </w:tc>
        <w:tc>
          <w:tcPr>
            <w:tcW w:w="953" w:type="dxa"/>
            <w:shd w:val="clear" w:color="auto" w:fill="94D9D5"/>
          </w:tcPr>
          <w:p w14:paraId="2B96B9A1" w14:textId="77777777" w:rsidR="00E37B47" w:rsidRPr="00DB5CEB" w:rsidRDefault="00E37B47" w:rsidP="00E37B47">
            <w:pPr>
              <w:pStyle w:val="Tabletext"/>
              <w:rPr>
                <w:b/>
              </w:rPr>
            </w:pPr>
          </w:p>
        </w:tc>
        <w:tc>
          <w:tcPr>
            <w:tcW w:w="5099" w:type="dxa"/>
          </w:tcPr>
          <w:p w14:paraId="505C2702" w14:textId="77777777" w:rsidR="00E37B47" w:rsidRPr="00DB5CEB" w:rsidRDefault="00E37B47" w:rsidP="00E37B47">
            <w:pPr>
              <w:pStyle w:val="Tabletext"/>
              <w:rPr>
                <w:b/>
              </w:rPr>
            </w:pPr>
            <w:r w:rsidRPr="00DB5CEB">
              <w:rPr>
                <w:b/>
              </w:rPr>
              <w:t>Radar Beacons: Racons  -  Technical Aspects</w:t>
            </w:r>
          </w:p>
        </w:tc>
        <w:tc>
          <w:tcPr>
            <w:tcW w:w="6659" w:type="dxa"/>
            <w:gridSpan w:val="4"/>
            <w:shd w:val="clear" w:color="auto" w:fill="94D9D5"/>
            <w:vAlign w:val="center"/>
          </w:tcPr>
          <w:p w14:paraId="7A51698A" w14:textId="77777777" w:rsidR="00E37B47" w:rsidRPr="00DB5CEB" w:rsidRDefault="00E37B47" w:rsidP="00E37B47">
            <w:pPr>
              <w:pStyle w:val="Tabletext"/>
              <w:rPr>
                <w:b/>
              </w:rPr>
            </w:pPr>
          </w:p>
        </w:tc>
      </w:tr>
      <w:tr w:rsidR="00757AB5" w:rsidRPr="00DB5CEB" w14:paraId="62E8D36C" w14:textId="77777777" w:rsidTr="00757AB5">
        <w:trPr>
          <w:trHeight w:val="70"/>
          <w:jc w:val="center"/>
        </w:trPr>
        <w:tc>
          <w:tcPr>
            <w:tcW w:w="657" w:type="dxa"/>
          </w:tcPr>
          <w:p w14:paraId="711901E2" w14:textId="77777777" w:rsidR="00757AB5" w:rsidRPr="00DB5CEB" w:rsidRDefault="00757AB5" w:rsidP="00E37B47">
            <w:pPr>
              <w:pStyle w:val="Tabletext"/>
            </w:pPr>
          </w:p>
        </w:tc>
        <w:tc>
          <w:tcPr>
            <w:tcW w:w="806" w:type="dxa"/>
          </w:tcPr>
          <w:p w14:paraId="676A1C0F" w14:textId="77777777" w:rsidR="00757AB5" w:rsidRPr="00DB5CEB" w:rsidRDefault="00757AB5" w:rsidP="00E37B47">
            <w:pPr>
              <w:pStyle w:val="Tabletext"/>
            </w:pPr>
          </w:p>
        </w:tc>
        <w:tc>
          <w:tcPr>
            <w:tcW w:w="953" w:type="dxa"/>
            <w:shd w:val="clear" w:color="auto" w:fill="auto"/>
          </w:tcPr>
          <w:p w14:paraId="6CC34716" w14:textId="77777777" w:rsidR="00757AB5" w:rsidRPr="00DB5CEB" w:rsidRDefault="00757AB5" w:rsidP="00E37B47">
            <w:pPr>
              <w:pStyle w:val="Tabletext"/>
            </w:pPr>
            <w:r w:rsidRPr="00DB5CEB">
              <w:t>4b.2.1</w:t>
            </w:r>
          </w:p>
        </w:tc>
        <w:tc>
          <w:tcPr>
            <w:tcW w:w="5099" w:type="dxa"/>
          </w:tcPr>
          <w:p w14:paraId="1A8AF674" w14:textId="77777777" w:rsidR="00757AB5" w:rsidRPr="00DB5CEB" w:rsidRDefault="00757AB5" w:rsidP="00E37B47">
            <w:pPr>
              <w:pStyle w:val="Tabletext"/>
              <w:jc w:val="right"/>
            </w:pPr>
            <w:r w:rsidRPr="00DB5CEB">
              <w:t>Frequency agile radar beacons (revision of 2.2.6)</w:t>
            </w:r>
          </w:p>
        </w:tc>
        <w:tc>
          <w:tcPr>
            <w:tcW w:w="770" w:type="dxa"/>
            <w:shd w:val="clear" w:color="auto" w:fill="auto"/>
          </w:tcPr>
          <w:p w14:paraId="601D8380" w14:textId="77777777" w:rsidR="00757AB5" w:rsidRPr="00DB5CEB" w:rsidRDefault="00757AB5" w:rsidP="00E37B47">
            <w:pPr>
              <w:pStyle w:val="Tabletext"/>
            </w:pPr>
            <w:r w:rsidRPr="00DB5CEB">
              <w:t>2</w:t>
            </w:r>
          </w:p>
        </w:tc>
        <w:tc>
          <w:tcPr>
            <w:tcW w:w="2352" w:type="dxa"/>
            <w:vMerge w:val="restart"/>
            <w:shd w:val="clear" w:color="auto" w:fill="auto"/>
          </w:tcPr>
          <w:p w14:paraId="674AAAA7" w14:textId="77777777" w:rsidR="00757AB5" w:rsidRPr="00DB5CEB" w:rsidRDefault="00757AB5" w:rsidP="00E37B47">
            <w:pPr>
              <w:pStyle w:val="Tabletext"/>
            </w:pPr>
          </w:p>
        </w:tc>
        <w:tc>
          <w:tcPr>
            <w:tcW w:w="2892" w:type="dxa"/>
            <w:vMerge w:val="restart"/>
            <w:shd w:val="clear" w:color="auto" w:fill="auto"/>
            <w:vAlign w:val="center"/>
          </w:tcPr>
          <w:p w14:paraId="3681AAC0" w14:textId="77777777" w:rsidR="00757AB5" w:rsidRPr="00DB5CEB" w:rsidRDefault="00757AB5" w:rsidP="00E37B47">
            <w:pPr>
              <w:pStyle w:val="Tabletext"/>
            </w:pPr>
            <w:r w:rsidRPr="00DB5CEB">
              <w:t>NAVGUIDE 4.9.3</w:t>
            </w:r>
          </w:p>
          <w:p w14:paraId="278058AD" w14:textId="77777777" w:rsidR="00757AB5" w:rsidRPr="00DB5CEB" w:rsidRDefault="00757AB5" w:rsidP="00E37B47">
            <w:pPr>
              <w:pStyle w:val="Tabletext"/>
            </w:pPr>
            <w:r w:rsidRPr="00DB5CEB">
              <w:t>IALA Rec R-101 and O-113</w:t>
            </w:r>
          </w:p>
          <w:p w14:paraId="01D69EEC" w14:textId="77777777" w:rsidR="00757AB5" w:rsidRPr="00DB5CEB" w:rsidRDefault="00757AB5" w:rsidP="00E37B47">
            <w:pPr>
              <w:pStyle w:val="Tabletext"/>
            </w:pPr>
            <w:r w:rsidRPr="00DB5CEB">
              <w:t>IALA GL 1010</w:t>
            </w:r>
          </w:p>
        </w:tc>
        <w:tc>
          <w:tcPr>
            <w:tcW w:w="645" w:type="dxa"/>
            <w:shd w:val="clear" w:color="auto" w:fill="auto"/>
            <w:vAlign w:val="center"/>
          </w:tcPr>
          <w:p w14:paraId="219B6E72" w14:textId="77777777" w:rsidR="00757AB5" w:rsidRPr="00DB5CEB" w:rsidRDefault="00757AB5" w:rsidP="00E37B47">
            <w:pPr>
              <w:pStyle w:val="Tabletext"/>
            </w:pPr>
            <w:r w:rsidRPr="00DB5CEB">
              <w:t>35</w:t>
            </w:r>
          </w:p>
        </w:tc>
      </w:tr>
      <w:tr w:rsidR="00757AB5" w:rsidRPr="00DB5CEB" w14:paraId="431C2BFB" w14:textId="77777777" w:rsidTr="00757AB5">
        <w:trPr>
          <w:trHeight w:val="70"/>
          <w:jc w:val="center"/>
        </w:trPr>
        <w:tc>
          <w:tcPr>
            <w:tcW w:w="657" w:type="dxa"/>
          </w:tcPr>
          <w:p w14:paraId="1903B612" w14:textId="77777777" w:rsidR="00757AB5" w:rsidRPr="00DB5CEB" w:rsidRDefault="00757AB5" w:rsidP="00E37B47">
            <w:pPr>
              <w:pStyle w:val="Tabletext"/>
            </w:pPr>
          </w:p>
        </w:tc>
        <w:tc>
          <w:tcPr>
            <w:tcW w:w="806" w:type="dxa"/>
          </w:tcPr>
          <w:p w14:paraId="3E6C903B" w14:textId="77777777" w:rsidR="00757AB5" w:rsidRPr="00DB5CEB" w:rsidRDefault="00757AB5" w:rsidP="00E37B47">
            <w:pPr>
              <w:pStyle w:val="Tabletext"/>
            </w:pPr>
          </w:p>
        </w:tc>
        <w:tc>
          <w:tcPr>
            <w:tcW w:w="953" w:type="dxa"/>
            <w:shd w:val="clear" w:color="auto" w:fill="auto"/>
          </w:tcPr>
          <w:p w14:paraId="65E5EA0B" w14:textId="77777777" w:rsidR="00757AB5" w:rsidRPr="00DB5CEB" w:rsidRDefault="00757AB5" w:rsidP="00E37B47">
            <w:pPr>
              <w:pStyle w:val="Tabletext"/>
            </w:pPr>
            <w:r w:rsidRPr="00DB5CEB">
              <w:t>4b.2.2</w:t>
            </w:r>
          </w:p>
        </w:tc>
        <w:tc>
          <w:tcPr>
            <w:tcW w:w="5099" w:type="dxa"/>
          </w:tcPr>
          <w:p w14:paraId="40509431" w14:textId="77777777" w:rsidR="00757AB5" w:rsidRPr="00DB5CEB" w:rsidRDefault="00757AB5" w:rsidP="00E37B47">
            <w:pPr>
              <w:pStyle w:val="Tabletext"/>
              <w:jc w:val="right"/>
            </w:pPr>
            <w:r w:rsidRPr="00DB5CEB">
              <w:t>Signal characteristics</w:t>
            </w:r>
          </w:p>
        </w:tc>
        <w:tc>
          <w:tcPr>
            <w:tcW w:w="770" w:type="dxa"/>
            <w:shd w:val="clear" w:color="auto" w:fill="auto"/>
          </w:tcPr>
          <w:p w14:paraId="6E5200BA" w14:textId="77777777" w:rsidR="00757AB5" w:rsidRPr="00DB5CEB" w:rsidRDefault="00757AB5" w:rsidP="00E37B47">
            <w:pPr>
              <w:pStyle w:val="Tabletext"/>
            </w:pPr>
            <w:r>
              <w:t>2</w:t>
            </w:r>
          </w:p>
        </w:tc>
        <w:tc>
          <w:tcPr>
            <w:tcW w:w="2352" w:type="dxa"/>
            <w:vMerge/>
            <w:shd w:val="clear" w:color="auto" w:fill="auto"/>
          </w:tcPr>
          <w:p w14:paraId="5AF2D31C" w14:textId="77777777" w:rsidR="00757AB5" w:rsidRPr="00DB5CEB" w:rsidRDefault="00757AB5" w:rsidP="00E37B47">
            <w:pPr>
              <w:pStyle w:val="Tabletext"/>
            </w:pPr>
          </w:p>
        </w:tc>
        <w:tc>
          <w:tcPr>
            <w:tcW w:w="2892" w:type="dxa"/>
            <w:vMerge/>
            <w:shd w:val="clear" w:color="auto" w:fill="auto"/>
            <w:vAlign w:val="center"/>
          </w:tcPr>
          <w:p w14:paraId="3099B69C" w14:textId="77777777" w:rsidR="00757AB5" w:rsidRPr="00DB5CEB" w:rsidRDefault="00757AB5" w:rsidP="00E37B47">
            <w:pPr>
              <w:pStyle w:val="Tabletext"/>
            </w:pPr>
          </w:p>
        </w:tc>
        <w:tc>
          <w:tcPr>
            <w:tcW w:w="645" w:type="dxa"/>
            <w:shd w:val="clear" w:color="auto" w:fill="auto"/>
          </w:tcPr>
          <w:p w14:paraId="13FF458F" w14:textId="77777777" w:rsidR="00757AB5" w:rsidRPr="00DB5CEB" w:rsidRDefault="00757AB5" w:rsidP="00E37B47">
            <w:pPr>
              <w:pStyle w:val="Tabletext"/>
            </w:pPr>
            <w:r w:rsidRPr="00FC246F">
              <w:t>35</w:t>
            </w:r>
          </w:p>
        </w:tc>
      </w:tr>
      <w:tr w:rsidR="00757AB5" w:rsidRPr="00DB5CEB" w14:paraId="666BFB03" w14:textId="77777777" w:rsidTr="00757AB5">
        <w:trPr>
          <w:trHeight w:val="70"/>
          <w:jc w:val="center"/>
        </w:trPr>
        <w:tc>
          <w:tcPr>
            <w:tcW w:w="657" w:type="dxa"/>
          </w:tcPr>
          <w:p w14:paraId="2AD01C65" w14:textId="77777777" w:rsidR="00757AB5" w:rsidRPr="00DB5CEB" w:rsidRDefault="00757AB5" w:rsidP="00E37B47">
            <w:pPr>
              <w:pStyle w:val="Tabletext"/>
            </w:pPr>
          </w:p>
        </w:tc>
        <w:tc>
          <w:tcPr>
            <w:tcW w:w="806" w:type="dxa"/>
          </w:tcPr>
          <w:p w14:paraId="0CDE0ADD" w14:textId="77777777" w:rsidR="00757AB5" w:rsidRPr="00DB5CEB" w:rsidRDefault="00757AB5" w:rsidP="00E37B47">
            <w:pPr>
              <w:pStyle w:val="Tabletext"/>
            </w:pPr>
          </w:p>
        </w:tc>
        <w:tc>
          <w:tcPr>
            <w:tcW w:w="953" w:type="dxa"/>
            <w:shd w:val="clear" w:color="auto" w:fill="auto"/>
          </w:tcPr>
          <w:p w14:paraId="3D536E4B" w14:textId="77777777" w:rsidR="00757AB5" w:rsidRPr="00DB5CEB" w:rsidRDefault="00757AB5" w:rsidP="00E37B47">
            <w:pPr>
              <w:pStyle w:val="Tabletext"/>
            </w:pPr>
            <w:r w:rsidRPr="00DB5CEB">
              <w:t>4b.2.3</w:t>
            </w:r>
          </w:p>
        </w:tc>
        <w:tc>
          <w:tcPr>
            <w:tcW w:w="5099" w:type="dxa"/>
          </w:tcPr>
          <w:p w14:paraId="44BAFAF4" w14:textId="77777777" w:rsidR="00757AB5" w:rsidRPr="00DB5CEB" w:rsidRDefault="00757AB5" w:rsidP="00E37B47">
            <w:pPr>
              <w:pStyle w:val="Tabletext"/>
              <w:jc w:val="right"/>
            </w:pPr>
            <w:r w:rsidRPr="00DB5CEB">
              <w:t>Performance criteria</w:t>
            </w:r>
          </w:p>
        </w:tc>
        <w:tc>
          <w:tcPr>
            <w:tcW w:w="770" w:type="dxa"/>
            <w:shd w:val="clear" w:color="auto" w:fill="auto"/>
          </w:tcPr>
          <w:p w14:paraId="543A35F6" w14:textId="77777777" w:rsidR="00757AB5" w:rsidRPr="00DB5CEB" w:rsidRDefault="00757AB5" w:rsidP="00E37B47">
            <w:pPr>
              <w:pStyle w:val="Tabletext"/>
            </w:pPr>
            <w:r>
              <w:t>2</w:t>
            </w:r>
          </w:p>
        </w:tc>
        <w:tc>
          <w:tcPr>
            <w:tcW w:w="2352" w:type="dxa"/>
            <w:vMerge/>
            <w:shd w:val="clear" w:color="auto" w:fill="auto"/>
          </w:tcPr>
          <w:p w14:paraId="5834F79B" w14:textId="77777777" w:rsidR="00757AB5" w:rsidRPr="00DB5CEB" w:rsidRDefault="00757AB5" w:rsidP="00E37B47">
            <w:pPr>
              <w:pStyle w:val="Tabletext"/>
            </w:pPr>
          </w:p>
        </w:tc>
        <w:tc>
          <w:tcPr>
            <w:tcW w:w="2892" w:type="dxa"/>
            <w:vMerge/>
            <w:shd w:val="clear" w:color="auto" w:fill="auto"/>
            <w:vAlign w:val="center"/>
          </w:tcPr>
          <w:p w14:paraId="030BDBF7" w14:textId="77777777" w:rsidR="00757AB5" w:rsidRPr="00DB5CEB" w:rsidRDefault="00757AB5" w:rsidP="00E37B47">
            <w:pPr>
              <w:pStyle w:val="Tabletext"/>
            </w:pPr>
          </w:p>
        </w:tc>
        <w:tc>
          <w:tcPr>
            <w:tcW w:w="645" w:type="dxa"/>
            <w:shd w:val="clear" w:color="auto" w:fill="auto"/>
          </w:tcPr>
          <w:p w14:paraId="7902405C" w14:textId="77777777" w:rsidR="00757AB5" w:rsidRPr="00DB5CEB" w:rsidRDefault="00757AB5" w:rsidP="00E37B47">
            <w:pPr>
              <w:pStyle w:val="Tabletext"/>
            </w:pPr>
            <w:r w:rsidRPr="00FC246F">
              <w:t>35</w:t>
            </w:r>
          </w:p>
        </w:tc>
      </w:tr>
      <w:tr w:rsidR="00757AB5" w:rsidRPr="00DB5CEB" w14:paraId="17CDC0D4" w14:textId="77777777" w:rsidTr="00757AB5">
        <w:trPr>
          <w:trHeight w:val="70"/>
          <w:jc w:val="center"/>
        </w:trPr>
        <w:tc>
          <w:tcPr>
            <w:tcW w:w="657" w:type="dxa"/>
          </w:tcPr>
          <w:p w14:paraId="5789A118" w14:textId="77777777" w:rsidR="00757AB5" w:rsidRPr="00DB5CEB" w:rsidRDefault="00757AB5" w:rsidP="00E37B47">
            <w:pPr>
              <w:pStyle w:val="Tabletext"/>
            </w:pPr>
          </w:p>
        </w:tc>
        <w:tc>
          <w:tcPr>
            <w:tcW w:w="806" w:type="dxa"/>
          </w:tcPr>
          <w:p w14:paraId="55F5EAFC" w14:textId="77777777" w:rsidR="00757AB5" w:rsidRPr="00DB5CEB" w:rsidRDefault="00757AB5" w:rsidP="00E37B47">
            <w:pPr>
              <w:pStyle w:val="Tabletext"/>
            </w:pPr>
          </w:p>
        </w:tc>
        <w:tc>
          <w:tcPr>
            <w:tcW w:w="953" w:type="dxa"/>
            <w:shd w:val="clear" w:color="auto" w:fill="auto"/>
          </w:tcPr>
          <w:p w14:paraId="5644BA82" w14:textId="77777777" w:rsidR="00757AB5" w:rsidRPr="00DB5CEB" w:rsidRDefault="00757AB5" w:rsidP="00E37B47">
            <w:pPr>
              <w:pStyle w:val="Tabletext"/>
            </w:pPr>
            <w:r w:rsidRPr="00DB5CEB">
              <w:t>4b.2.4</w:t>
            </w:r>
          </w:p>
        </w:tc>
        <w:tc>
          <w:tcPr>
            <w:tcW w:w="5099" w:type="dxa"/>
          </w:tcPr>
          <w:p w14:paraId="25B3FBD3" w14:textId="77777777" w:rsidR="00757AB5" w:rsidRPr="00DB5CEB" w:rsidRDefault="00757AB5" w:rsidP="00E37B47">
            <w:pPr>
              <w:pStyle w:val="Tabletext"/>
              <w:jc w:val="right"/>
            </w:pPr>
            <w:r w:rsidRPr="00DB5CEB">
              <w:t>Technical considerations</w:t>
            </w:r>
          </w:p>
        </w:tc>
        <w:tc>
          <w:tcPr>
            <w:tcW w:w="770" w:type="dxa"/>
            <w:shd w:val="clear" w:color="auto" w:fill="auto"/>
          </w:tcPr>
          <w:p w14:paraId="04D08507" w14:textId="77777777" w:rsidR="00757AB5" w:rsidRPr="00DB5CEB" w:rsidRDefault="00757AB5" w:rsidP="00E37B47">
            <w:pPr>
              <w:pStyle w:val="Tabletext"/>
            </w:pPr>
            <w:r>
              <w:t>2</w:t>
            </w:r>
          </w:p>
        </w:tc>
        <w:tc>
          <w:tcPr>
            <w:tcW w:w="2352" w:type="dxa"/>
            <w:vMerge/>
            <w:shd w:val="clear" w:color="auto" w:fill="auto"/>
          </w:tcPr>
          <w:p w14:paraId="4E8C19EF" w14:textId="77777777" w:rsidR="00757AB5" w:rsidRPr="00DB5CEB" w:rsidRDefault="00757AB5" w:rsidP="00E37B47">
            <w:pPr>
              <w:pStyle w:val="Tabletext"/>
            </w:pPr>
          </w:p>
        </w:tc>
        <w:tc>
          <w:tcPr>
            <w:tcW w:w="2892" w:type="dxa"/>
            <w:vMerge/>
            <w:shd w:val="clear" w:color="auto" w:fill="auto"/>
            <w:vAlign w:val="center"/>
          </w:tcPr>
          <w:p w14:paraId="6FCBCF19" w14:textId="77777777" w:rsidR="00757AB5" w:rsidRPr="00DB5CEB" w:rsidRDefault="00757AB5" w:rsidP="00E37B47">
            <w:pPr>
              <w:pStyle w:val="Tabletext"/>
            </w:pPr>
          </w:p>
        </w:tc>
        <w:tc>
          <w:tcPr>
            <w:tcW w:w="645" w:type="dxa"/>
            <w:shd w:val="clear" w:color="auto" w:fill="auto"/>
          </w:tcPr>
          <w:p w14:paraId="78D4D3C9" w14:textId="77777777" w:rsidR="00757AB5" w:rsidRPr="00DB5CEB" w:rsidRDefault="00757AB5" w:rsidP="00E37B47">
            <w:pPr>
              <w:pStyle w:val="Tabletext"/>
            </w:pPr>
            <w:r w:rsidRPr="00FC246F">
              <w:t>35</w:t>
            </w:r>
          </w:p>
        </w:tc>
      </w:tr>
      <w:tr w:rsidR="00757AB5" w:rsidRPr="00DB5CEB" w14:paraId="6D7574F9" w14:textId="77777777" w:rsidTr="00757AB5">
        <w:trPr>
          <w:trHeight w:val="70"/>
          <w:jc w:val="center"/>
        </w:trPr>
        <w:tc>
          <w:tcPr>
            <w:tcW w:w="657" w:type="dxa"/>
          </w:tcPr>
          <w:p w14:paraId="4B6B53C4" w14:textId="77777777" w:rsidR="00757AB5" w:rsidRPr="00DB5CEB" w:rsidRDefault="00757AB5" w:rsidP="00E37B47">
            <w:pPr>
              <w:pStyle w:val="Tabletext"/>
              <w:rPr>
                <w:b/>
              </w:rPr>
            </w:pPr>
          </w:p>
        </w:tc>
        <w:tc>
          <w:tcPr>
            <w:tcW w:w="806" w:type="dxa"/>
          </w:tcPr>
          <w:p w14:paraId="6F795C5E" w14:textId="77777777" w:rsidR="00757AB5" w:rsidRPr="00DB5CEB" w:rsidRDefault="00757AB5" w:rsidP="00E37B47">
            <w:pPr>
              <w:pStyle w:val="Tabletext"/>
              <w:rPr>
                <w:b/>
              </w:rPr>
            </w:pPr>
            <w:r w:rsidRPr="00DB5CEB">
              <w:rPr>
                <w:b/>
              </w:rPr>
              <w:t>4b.3</w:t>
            </w:r>
          </w:p>
        </w:tc>
        <w:tc>
          <w:tcPr>
            <w:tcW w:w="953" w:type="dxa"/>
            <w:shd w:val="clear" w:color="auto" w:fill="auto"/>
          </w:tcPr>
          <w:p w14:paraId="1DD97E02" w14:textId="77777777" w:rsidR="00757AB5" w:rsidRPr="00DB5CEB" w:rsidRDefault="00757AB5" w:rsidP="00E37B47">
            <w:pPr>
              <w:pStyle w:val="Tabletext"/>
              <w:rPr>
                <w:b/>
              </w:rPr>
            </w:pPr>
          </w:p>
        </w:tc>
        <w:tc>
          <w:tcPr>
            <w:tcW w:w="5099" w:type="dxa"/>
          </w:tcPr>
          <w:p w14:paraId="3BC3CFF2" w14:textId="77777777" w:rsidR="00757AB5" w:rsidRPr="00DB5CEB" w:rsidRDefault="00757AB5" w:rsidP="00E37B47">
            <w:pPr>
              <w:pStyle w:val="Tabletext"/>
              <w:rPr>
                <w:b/>
              </w:rPr>
            </w:pPr>
            <w:r w:rsidRPr="00DB5CEB">
              <w:rPr>
                <w:b/>
              </w:rPr>
              <w:t>Loran</w:t>
            </w:r>
          </w:p>
        </w:tc>
        <w:tc>
          <w:tcPr>
            <w:tcW w:w="6014" w:type="dxa"/>
            <w:gridSpan w:val="3"/>
            <w:shd w:val="clear" w:color="auto" w:fill="94D9D5"/>
            <w:vAlign w:val="center"/>
          </w:tcPr>
          <w:p w14:paraId="620D39C0" w14:textId="77777777" w:rsidR="00757AB5" w:rsidRPr="00DB5CEB" w:rsidRDefault="00757AB5" w:rsidP="00E37B47">
            <w:pPr>
              <w:pStyle w:val="Tabletext"/>
              <w:rPr>
                <w:b/>
              </w:rPr>
            </w:pPr>
          </w:p>
        </w:tc>
        <w:tc>
          <w:tcPr>
            <w:tcW w:w="645" w:type="dxa"/>
            <w:shd w:val="clear" w:color="auto" w:fill="auto"/>
          </w:tcPr>
          <w:p w14:paraId="306D557D" w14:textId="77777777" w:rsidR="00757AB5" w:rsidRPr="00DB5CEB" w:rsidRDefault="00757AB5" w:rsidP="00E37B47">
            <w:pPr>
              <w:pStyle w:val="Tabletext"/>
              <w:rPr>
                <w:b/>
              </w:rPr>
            </w:pPr>
          </w:p>
        </w:tc>
      </w:tr>
      <w:tr w:rsidR="00757AB5" w:rsidRPr="00DB5CEB" w14:paraId="7D69CAAF" w14:textId="77777777" w:rsidTr="00757AB5">
        <w:trPr>
          <w:trHeight w:val="70"/>
          <w:jc w:val="center"/>
        </w:trPr>
        <w:tc>
          <w:tcPr>
            <w:tcW w:w="657" w:type="dxa"/>
          </w:tcPr>
          <w:p w14:paraId="4E15691F" w14:textId="77777777" w:rsidR="00757AB5" w:rsidRPr="00DB5CEB" w:rsidRDefault="00757AB5" w:rsidP="00E37B47">
            <w:pPr>
              <w:pStyle w:val="Tabletext"/>
            </w:pPr>
          </w:p>
        </w:tc>
        <w:tc>
          <w:tcPr>
            <w:tcW w:w="806" w:type="dxa"/>
          </w:tcPr>
          <w:p w14:paraId="266E9D0F" w14:textId="77777777" w:rsidR="00757AB5" w:rsidRPr="00DB5CEB" w:rsidRDefault="00757AB5" w:rsidP="00E37B47">
            <w:pPr>
              <w:pStyle w:val="Tabletext"/>
            </w:pPr>
          </w:p>
        </w:tc>
        <w:tc>
          <w:tcPr>
            <w:tcW w:w="953" w:type="dxa"/>
            <w:shd w:val="clear" w:color="auto" w:fill="auto"/>
          </w:tcPr>
          <w:p w14:paraId="7C8C1745" w14:textId="77777777" w:rsidR="00757AB5" w:rsidRPr="00DB5CEB" w:rsidRDefault="00757AB5" w:rsidP="00E37B47">
            <w:pPr>
              <w:pStyle w:val="Tabletext"/>
            </w:pPr>
            <w:r w:rsidRPr="00DB5CEB">
              <w:t>4b.3.1</w:t>
            </w:r>
          </w:p>
        </w:tc>
        <w:tc>
          <w:tcPr>
            <w:tcW w:w="5099" w:type="dxa"/>
          </w:tcPr>
          <w:p w14:paraId="2565B591" w14:textId="77777777" w:rsidR="00757AB5" w:rsidRPr="00DB5CEB" w:rsidRDefault="00757AB5" w:rsidP="00E37B47">
            <w:pPr>
              <w:pStyle w:val="Tabletext"/>
              <w:jc w:val="right"/>
            </w:pPr>
            <w:r w:rsidRPr="00DB5CEB">
              <w:t>Loran-C – basic principles</w:t>
            </w:r>
          </w:p>
        </w:tc>
        <w:tc>
          <w:tcPr>
            <w:tcW w:w="770" w:type="dxa"/>
            <w:shd w:val="clear" w:color="auto" w:fill="auto"/>
            <w:vAlign w:val="center"/>
          </w:tcPr>
          <w:p w14:paraId="49F34D1F" w14:textId="77777777" w:rsidR="00757AB5" w:rsidRPr="00DB5CEB" w:rsidRDefault="00757AB5" w:rsidP="00E37B47">
            <w:pPr>
              <w:pStyle w:val="Tabletext"/>
            </w:pPr>
            <w:r w:rsidRPr="00DB5CEB">
              <w:t>1</w:t>
            </w:r>
          </w:p>
        </w:tc>
        <w:tc>
          <w:tcPr>
            <w:tcW w:w="2352" w:type="dxa"/>
            <w:vMerge w:val="restart"/>
            <w:shd w:val="clear" w:color="auto" w:fill="auto"/>
          </w:tcPr>
          <w:p w14:paraId="15E2891D" w14:textId="77777777" w:rsidR="00757AB5" w:rsidRPr="00DB5CEB" w:rsidRDefault="00757AB5" w:rsidP="00E37B47">
            <w:pPr>
              <w:pStyle w:val="Tabletext"/>
            </w:pPr>
          </w:p>
        </w:tc>
        <w:tc>
          <w:tcPr>
            <w:tcW w:w="2892" w:type="dxa"/>
            <w:vMerge w:val="restart"/>
            <w:shd w:val="clear" w:color="auto" w:fill="auto"/>
            <w:vAlign w:val="center"/>
          </w:tcPr>
          <w:p w14:paraId="2EB2D1C3" w14:textId="77777777" w:rsidR="00757AB5" w:rsidRPr="00DB5CEB" w:rsidRDefault="00757AB5" w:rsidP="00E37B47">
            <w:pPr>
              <w:pStyle w:val="Tabletext"/>
            </w:pPr>
            <w:r w:rsidRPr="00DB5CEB">
              <w:t>Lists of Radio Signals</w:t>
            </w:r>
          </w:p>
          <w:p w14:paraId="1D25F079" w14:textId="77777777" w:rsidR="00757AB5" w:rsidRPr="00DB5CEB" w:rsidRDefault="00757AB5" w:rsidP="00E37B47">
            <w:pPr>
              <w:pStyle w:val="Tabletext"/>
            </w:pPr>
            <w:r w:rsidRPr="00DB5CEB">
              <w:t>NAVGUIDE 4.12</w:t>
            </w:r>
          </w:p>
        </w:tc>
        <w:tc>
          <w:tcPr>
            <w:tcW w:w="645" w:type="dxa"/>
            <w:shd w:val="clear" w:color="auto" w:fill="auto"/>
          </w:tcPr>
          <w:p w14:paraId="53870223" w14:textId="77777777" w:rsidR="00757AB5" w:rsidRPr="00DB5CEB" w:rsidRDefault="00757AB5" w:rsidP="00E37B47">
            <w:pPr>
              <w:pStyle w:val="Tabletext"/>
            </w:pPr>
            <w:r w:rsidRPr="00FC246F">
              <w:t>35</w:t>
            </w:r>
          </w:p>
        </w:tc>
      </w:tr>
      <w:tr w:rsidR="00757AB5" w:rsidRPr="00DB5CEB" w14:paraId="6A514304" w14:textId="77777777" w:rsidTr="00757AB5">
        <w:trPr>
          <w:trHeight w:val="70"/>
          <w:jc w:val="center"/>
        </w:trPr>
        <w:tc>
          <w:tcPr>
            <w:tcW w:w="657" w:type="dxa"/>
          </w:tcPr>
          <w:p w14:paraId="5E9190D6" w14:textId="77777777" w:rsidR="00757AB5" w:rsidRPr="00DB5CEB" w:rsidRDefault="00757AB5" w:rsidP="00E37B47">
            <w:pPr>
              <w:pStyle w:val="Tabletext"/>
            </w:pPr>
          </w:p>
        </w:tc>
        <w:tc>
          <w:tcPr>
            <w:tcW w:w="806" w:type="dxa"/>
          </w:tcPr>
          <w:p w14:paraId="116E45ED" w14:textId="77777777" w:rsidR="00757AB5" w:rsidRPr="00DB5CEB" w:rsidRDefault="00757AB5" w:rsidP="00E37B47">
            <w:pPr>
              <w:pStyle w:val="Tabletext"/>
            </w:pPr>
          </w:p>
        </w:tc>
        <w:tc>
          <w:tcPr>
            <w:tcW w:w="953" w:type="dxa"/>
            <w:shd w:val="clear" w:color="auto" w:fill="auto"/>
          </w:tcPr>
          <w:p w14:paraId="4E7D42F4" w14:textId="77777777" w:rsidR="00757AB5" w:rsidRPr="00DB5CEB" w:rsidRDefault="00757AB5" w:rsidP="00E37B47">
            <w:pPr>
              <w:pStyle w:val="Tabletext"/>
            </w:pPr>
            <w:r w:rsidRPr="00DB5CEB">
              <w:t>4b.3.2</w:t>
            </w:r>
          </w:p>
        </w:tc>
        <w:tc>
          <w:tcPr>
            <w:tcW w:w="5099" w:type="dxa"/>
          </w:tcPr>
          <w:p w14:paraId="367E6AC6" w14:textId="77777777" w:rsidR="00757AB5" w:rsidRPr="00DB5CEB" w:rsidRDefault="00757AB5" w:rsidP="00E37B47">
            <w:pPr>
              <w:pStyle w:val="Tabletext"/>
              <w:jc w:val="right"/>
            </w:pPr>
            <w:r w:rsidRPr="00DB5CEB">
              <w:t>Operational chains and their use to monitor GNSS</w:t>
            </w:r>
          </w:p>
        </w:tc>
        <w:tc>
          <w:tcPr>
            <w:tcW w:w="770" w:type="dxa"/>
            <w:shd w:val="clear" w:color="auto" w:fill="auto"/>
          </w:tcPr>
          <w:p w14:paraId="2AD3097E" w14:textId="77777777" w:rsidR="00757AB5" w:rsidRPr="00DB5CEB" w:rsidRDefault="00757AB5" w:rsidP="00E37B47">
            <w:pPr>
              <w:pStyle w:val="Tabletext"/>
            </w:pPr>
            <w:r>
              <w:t>1</w:t>
            </w:r>
          </w:p>
        </w:tc>
        <w:tc>
          <w:tcPr>
            <w:tcW w:w="2352" w:type="dxa"/>
            <w:vMerge/>
            <w:shd w:val="clear" w:color="auto" w:fill="auto"/>
          </w:tcPr>
          <w:p w14:paraId="7D1FFF43" w14:textId="77777777" w:rsidR="00757AB5" w:rsidRPr="00DB5CEB" w:rsidRDefault="00757AB5" w:rsidP="00E37B47">
            <w:pPr>
              <w:pStyle w:val="Tabletext"/>
            </w:pPr>
          </w:p>
        </w:tc>
        <w:tc>
          <w:tcPr>
            <w:tcW w:w="2892" w:type="dxa"/>
            <w:vMerge/>
            <w:shd w:val="clear" w:color="auto" w:fill="auto"/>
          </w:tcPr>
          <w:p w14:paraId="4F909B09" w14:textId="77777777" w:rsidR="00757AB5" w:rsidRPr="00DB5CEB" w:rsidRDefault="00757AB5" w:rsidP="00E37B47">
            <w:pPr>
              <w:pStyle w:val="Tabletext"/>
            </w:pPr>
          </w:p>
        </w:tc>
        <w:tc>
          <w:tcPr>
            <w:tcW w:w="645" w:type="dxa"/>
            <w:shd w:val="clear" w:color="auto" w:fill="auto"/>
          </w:tcPr>
          <w:p w14:paraId="79987F1C" w14:textId="77777777" w:rsidR="00757AB5" w:rsidRPr="00DB5CEB" w:rsidRDefault="00757AB5" w:rsidP="00E37B47">
            <w:pPr>
              <w:pStyle w:val="Tabletext"/>
            </w:pPr>
            <w:r w:rsidRPr="00FC246F">
              <w:t>35</w:t>
            </w:r>
          </w:p>
        </w:tc>
      </w:tr>
      <w:tr w:rsidR="00757AB5" w:rsidRPr="00DB5CEB" w14:paraId="55051FAC" w14:textId="77777777" w:rsidTr="00757AB5">
        <w:trPr>
          <w:trHeight w:val="70"/>
          <w:jc w:val="center"/>
        </w:trPr>
        <w:tc>
          <w:tcPr>
            <w:tcW w:w="657" w:type="dxa"/>
          </w:tcPr>
          <w:p w14:paraId="4A84D562" w14:textId="77777777" w:rsidR="00757AB5" w:rsidRPr="00DB5CEB" w:rsidRDefault="00757AB5" w:rsidP="00E37B47">
            <w:pPr>
              <w:pStyle w:val="Tabletext"/>
            </w:pPr>
          </w:p>
        </w:tc>
        <w:tc>
          <w:tcPr>
            <w:tcW w:w="806" w:type="dxa"/>
          </w:tcPr>
          <w:p w14:paraId="64FADDC7" w14:textId="77777777" w:rsidR="00757AB5" w:rsidRPr="00DB5CEB" w:rsidRDefault="00757AB5" w:rsidP="00E37B47">
            <w:pPr>
              <w:pStyle w:val="Tabletext"/>
            </w:pPr>
          </w:p>
        </w:tc>
        <w:tc>
          <w:tcPr>
            <w:tcW w:w="953" w:type="dxa"/>
            <w:shd w:val="clear" w:color="auto" w:fill="auto"/>
          </w:tcPr>
          <w:p w14:paraId="071AF895" w14:textId="77777777" w:rsidR="00757AB5" w:rsidRPr="00DB5CEB" w:rsidRDefault="00757AB5" w:rsidP="00E37B47">
            <w:pPr>
              <w:pStyle w:val="Tabletext"/>
            </w:pPr>
            <w:r w:rsidRPr="00DB5CEB">
              <w:t>4b.3.3</w:t>
            </w:r>
          </w:p>
        </w:tc>
        <w:tc>
          <w:tcPr>
            <w:tcW w:w="5099" w:type="dxa"/>
          </w:tcPr>
          <w:p w14:paraId="30BF2513" w14:textId="77777777" w:rsidR="00757AB5" w:rsidRPr="00DB5CEB" w:rsidRDefault="00757AB5" w:rsidP="00E37B47">
            <w:pPr>
              <w:pStyle w:val="Tabletext"/>
              <w:jc w:val="right"/>
            </w:pPr>
            <w:r w:rsidRPr="00DB5CEB">
              <w:t>e-Loran</w:t>
            </w:r>
          </w:p>
        </w:tc>
        <w:tc>
          <w:tcPr>
            <w:tcW w:w="770" w:type="dxa"/>
            <w:shd w:val="clear" w:color="auto" w:fill="auto"/>
          </w:tcPr>
          <w:p w14:paraId="2FFE258A" w14:textId="77777777" w:rsidR="00757AB5" w:rsidRPr="00DB5CEB" w:rsidRDefault="00757AB5" w:rsidP="00E37B47">
            <w:pPr>
              <w:pStyle w:val="Tabletext"/>
            </w:pPr>
            <w:r>
              <w:t>1</w:t>
            </w:r>
          </w:p>
        </w:tc>
        <w:tc>
          <w:tcPr>
            <w:tcW w:w="2352" w:type="dxa"/>
            <w:vMerge/>
            <w:shd w:val="clear" w:color="auto" w:fill="auto"/>
          </w:tcPr>
          <w:p w14:paraId="43F2FE97" w14:textId="77777777" w:rsidR="00757AB5" w:rsidRPr="00DB5CEB" w:rsidRDefault="00757AB5" w:rsidP="00E37B47">
            <w:pPr>
              <w:pStyle w:val="Tabletext"/>
            </w:pPr>
          </w:p>
        </w:tc>
        <w:tc>
          <w:tcPr>
            <w:tcW w:w="2892" w:type="dxa"/>
            <w:vMerge/>
            <w:shd w:val="clear" w:color="auto" w:fill="auto"/>
          </w:tcPr>
          <w:p w14:paraId="5C1DD06E" w14:textId="77777777" w:rsidR="00757AB5" w:rsidRPr="00DB5CEB" w:rsidRDefault="00757AB5" w:rsidP="00E37B47">
            <w:pPr>
              <w:pStyle w:val="Tabletext"/>
            </w:pPr>
          </w:p>
        </w:tc>
        <w:tc>
          <w:tcPr>
            <w:tcW w:w="645" w:type="dxa"/>
            <w:shd w:val="clear" w:color="auto" w:fill="auto"/>
          </w:tcPr>
          <w:p w14:paraId="7ED1E32D" w14:textId="77777777" w:rsidR="00757AB5" w:rsidRPr="00DB5CEB" w:rsidRDefault="00757AB5" w:rsidP="00E37B47">
            <w:pPr>
              <w:pStyle w:val="Tabletext"/>
            </w:pPr>
            <w:r w:rsidRPr="00FC246F">
              <w:t>35</w:t>
            </w:r>
          </w:p>
        </w:tc>
      </w:tr>
      <w:tr w:rsidR="00E37B47" w:rsidRPr="00DB5CEB" w14:paraId="47D3E8D2" w14:textId="77777777" w:rsidTr="00757AB5">
        <w:trPr>
          <w:trHeight w:val="70"/>
          <w:jc w:val="center"/>
        </w:trPr>
        <w:tc>
          <w:tcPr>
            <w:tcW w:w="657" w:type="dxa"/>
          </w:tcPr>
          <w:p w14:paraId="409CD9BC" w14:textId="77777777" w:rsidR="00E37B47" w:rsidRPr="00DB5CEB" w:rsidRDefault="00E37B47" w:rsidP="00E37B47">
            <w:pPr>
              <w:pStyle w:val="Tabletext"/>
              <w:rPr>
                <w:b/>
              </w:rPr>
            </w:pPr>
          </w:p>
        </w:tc>
        <w:tc>
          <w:tcPr>
            <w:tcW w:w="806" w:type="dxa"/>
          </w:tcPr>
          <w:p w14:paraId="5C59C960" w14:textId="77777777" w:rsidR="00E37B47" w:rsidRPr="00DB5CEB" w:rsidRDefault="00E37B47" w:rsidP="00E37B47">
            <w:pPr>
              <w:pStyle w:val="Tabletext"/>
              <w:rPr>
                <w:b/>
              </w:rPr>
            </w:pPr>
            <w:r w:rsidRPr="00DB5CEB">
              <w:rPr>
                <w:b/>
              </w:rPr>
              <w:t>4b.4</w:t>
            </w:r>
          </w:p>
        </w:tc>
        <w:tc>
          <w:tcPr>
            <w:tcW w:w="953" w:type="dxa"/>
            <w:shd w:val="clear" w:color="auto" w:fill="94D9D5"/>
          </w:tcPr>
          <w:p w14:paraId="7B8F5E09" w14:textId="77777777" w:rsidR="00E37B47" w:rsidRPr="00DB5CEB" w:rsidRDefault="00E37B47" w:rsidP="00E37B47">
            <w:pPr>
              <w:pStyle w:val="Tabletext"/>
              <w:rPr>
                <w:b/>
              </w:rPr>
            </w:pPr>
          </w:p>
        </w:tc>
        <w:tc>
          <w:tcPr>
            <w:tcW w:w="5099" w:type="dxa"/>
          </w:tcPr>
          <w:p w14:paraId="46176A44" w14:textId="77777777" w:rsidR="00E37B47" w:rsidRPr="00DB5CEB" w:rsidRDefault="00E37B47" w:rsidP="00E37B47">
            <w:pPr>
              <w:pStyle w:val="Tabletext"/>
              <w:rPr>
                <w:b/>
              </w:rPr>
            </w:pPr>
            <w:r w:rsidRPr="00DB5CEB">
              <w:rPr>
                <w:b/>
              </w:rPr>
              <w:t>Global Navigation Satellite Systems (GNSS)</w:t>
            </w:r>
          </w:p>
        </w:tc>
        <w:tc>
          <w:tcPr>
            <w:tcW w:w="6659" w:type="dxa"/>
            <w:gridSpan w:val="4"/>
            <w:shd w:val="clear" w:color="auto" w:fill="94D9D5"/>
          </w:tcPr>
          <w:p w14:paraId="0B549B3B" w14:textId="77777777" w:rsidR="00E37B47" w:rsidRPr="00DB5CEB" w:rsidRDefault="00E37B47" w:rsidP="00E37B47">
            <w:pPr>
              <w:pStyle w:val="Tabletext"/>
              <w:rPr>
                <w:b/>
              </w:rPr>
            </w:pPr>
          </w:p>
        </w:tc>
      </w:tr>
      <w:tr w:rsidR="00757AB5" w:rsidRPr="00DB5CEB" w14:paraId="1BCC469A" w14:textId="77777777" w:rsidTr="00757AB5">
        <w:trPr>
          <w:trHeight w:val="70"/>
          <w:jc w:val="center"/>
        </w:trPr>
        <w:tc>
          <w:tcPr>
            <w:tcW w:w="657" w:type="dxa"/>
          </w:tcPr>
          <w:p w14:paraId="27979795" w14:textId="77777777" w:rsidR="00757AB5" w:rsidRPr="00DB5CEB" w:rsidRDefault="00757AB5" w:rsidP="00E37B47">
            <w:pPr>
              <w:pStyle w:val="Tabletext"/>
            </w:pPr>
          </w:p>
        </w:tc>
        <w:tc>
          <w:tcPr>
            <w:tcW w:w="806" w:type="dxa"/>
          </w:tcPr>
          <w:p w14:paraId="7D9EFA0E" w14:textId="77777777" w:rsidR="00757AB5" w:rsidRPr="00DB5CEB" w:rsidRDefault="00757AB5" w:rsidP="00E37B47">
            <w:pPr>
              <w:pStyle w:val="Tabletext"/>
            </w:pPr>
          </w:p>
        </w:tc>
        <w:tc>
          <w:tcPr>
            <w:tcW w:w="953" w:type="dxa"/>
            <w:shd w:val="clear" w:color="auto" w:fill="auto"/>
          </w:tcPr>
          <w:p w14:paraId="56EBDD80" w14:textId="77777777" w:rsidR="00757AB5" w:rsidRPr="00DB5CEB" w:rsidRDefault="00757AB5" w:rsidP="00E37B47">
            <w:pPr>
              <w:pStyle w:val="Tabletext"/>
            </w:pPr>
            <w:r w:rsidRPr="00DB5CEB">
              <w:t>4b.4.1</w:t>
            </w:r>
          </w:p>
        </w:tc>
        <w:tc>
          <w:tcPr>
            <w:tcW w:w="5099" w:type="dxa"/>
          </w:tcPr>
          <w:p w14:paraId="319D5F6D" w14:textId="77777777" w:rsidR="00757AB5" w:rsidRPr="00DB5CEB" w:rsidRDefault="00757AB5" w:rsidP="00E37B47">
            <w:pPr>
              <w:pStyle w:val="Tabletext"/>
              <w:jc w:val="right"/>
            </w:pPr>
            <w:r w:rsidRPr="00DB5CEB">
              <w:t>IALA policy (revision of 2b.2.1)</w:t>
            </w:r>
          </w:p>
        </w:tc>
        <w:tc>
          <w:tcPr>
            <w:tcW w:w="770" w:type="dxa"/>
            <w:shd w:val="clear" w:color="auto" w:fill="auto"/>
            <w:vAlign w:val="center"/>
          </w:tcPr>
          <w:p w14:paraId="7D62AFF6" w14:textId="77777777" w:rsidR="00757AB5" w:rsidRPr="00DB5CEB" w:rsidRDefault="00757AB5" w:rsidP="00E37B47">
            <w:pPr>
              <w:pStyle w:val="Tabletext"/>
            </w:pPr>
            <w:r w:rsidRPr="00DB5CEB">
              <w:t>3</w:t>
            </w:r>
          </w:p>
        </w:tc>
        <w:tc>
          <w:tcPr>
            <w:tcW w:w="2352" w:type="dxa"/>
            <w:vMerge w:val="restart"/>
            <w:shd w:val="clear" w:color="auto" w:fill="auto"/>
          </w:tcPr>
          <w:p w14:paraId="4E0568A0" w14:textId="77777777" w:rsidR="00757AB5" w:rsidRPr="00DB5CEB" w:rsidRDefault="00757AB5" w:rsidP="00E37B47">
            <w:pPr>
              <w:pStyle w:val="Tabletext"/>
            </w:pPr>
          </w:p>
        </w:tc>
        <w:tc>
          <w:tcPr>
            <w:tcW w:w="2892" w:type="dxa"/>
            <w:vMerge w:val="restart"/>
            <w:shd w:val="clear" w:color="auto" w:fill="auto"/>
          </w:tcPr>
          <w:p w14:paraId="408BB07F" w14:textId="77777777" w:rsidR="00757AB5" w:rsidRPr="00DB5CEB" w:rsidRDefault="00757AB5" w:rsidP="00E37B47">
            <w:pPr>
              <w:pStyle w:val="Tabletext"/>
            </w:pPr>
            <w:r w:rsidRPr="00DB5CEB">
              <w:t>NAVGUIDE 4.9; 4.11</w:t>
            </w:r>
          </w:p>
          <w:p w14:paraId="49FEC0F7" w14:textId="77777777" w:rsidR="00757AB5" w:rsidRPr="00DB5CEB" w:rsidRDefault="00757AB5" w:rsidP="00E37B47">
            <w:pPr>
              <w:pStyle w:val="Tabletext"/>
            </w:pPr>
            <w:r w:rsidRPr="00DB5CEB">
              <w:t>Lists of Radio Signals</w:t>
            </w:r>
          </w:p>
          <w:p w14:paraId="4D3DB2D9" w14:textId="77777777" w:rsidR="00757AB5" w:rsidRPr="00DB5CEB" w:rsidRDefault="00757AB5" w:rsidP="00E37B47">
            <w:pPr>
              <w:pStyle w:val="Tabletext"/>
            </w:pPr>
            <w:r w:rsidRPr="00DB5CEB">
              <w:t>Mariners Handbook</w:t>
            </w:r>
          </w:p>
          <w:p w14:paraId="530316FB" w14:textId="77777777" w:rsidR="00757AB5" w:rsidRPr="00DB5CEB" w:rsidRDefault="00757AB5" w:rsidP="00E37B47">
            <w:pPr>
              <w:pStyle w:val="Tabletext"/>
            </w:pPr>
            <w:r w:rsidRPr="00DB5CEB">
              <w:t>IALA Rec R-121 and R-115 (EU)</w:t>
            </w:r>
          </w:p>
          <w:p w14:paraId="38958775" w14:textId="77777777" w:rsidR="00757AB5" w:rsidRPr="00DB5CEB" w:rsidRDefault="00757AB5" w:rsidP="00E37B47">
            <w:pPr>
              <w:pStyle w:val="Tabletext"/>
            </w:pPr>
            <w:r w:rsidRPr="00DB5CEB">
              <w:t>IALA Recs R-129; R-135; A-124</w:t>
            </w:r>
          </w:p>
          <w:p w14:paraId="5B7A5909" w14:textId="77777777" w:rsidR="00757AB5" w:rsidRPr="00DB5CEB" w:rsidRDefault="00757AB5" w:rsidP="00E37B47">
            <w:pPr>
              <w:pStyle w:val="Tabletext"/>
            </w:pPr>
            <w:r w:rsidRPr="00DB5CEB">
              <w:t>IALA GLs 1016; 1053; 1060</w:t>
            </w:r>
          </w:p>
        </w:tc>
        <w:tc>
          <w:tcPr>
            <w:tcW w:w="645" w:type="dxa"/>
            <w:shd w:val="clear" w:color="auto" w:fill="auto"/>
          </w:tcPr>
          <w:p w14:paraId="7FB69DAF" w14:textId="77777777" w:rsidR="00757AB5" w:rsidRPr="00DB5CEB" w:rsidRDefault="00757AB5" w:rsidP="00E37B47">
            <w:pPr>
              <w:pStyle w:val="Tabletext"/>
            </w:pPr>
            <w:r w:rsidRPr="00DB5CEB">
              <w:t>36</w:t>
            </w:r>
          </w:p>
        </w:tc>
      </w:tr>
      <w:tr w:rsidR="00757AB5" w:rsidRPr="00DB5CEB" w14:paraId="7D5E7377" w14:textId="77777777" w:rsidTr="00757AB5">
        <w:trPr>
          <w:trHeight w:val="70"/>
          <w:jc w:val="center"/>
        </w:trPr>
        <w:tc>
          <w:tcPr>
            <w:tcW w:w="657" w:type="dxa"/>
          </w:tcPr>
          <w:p w14:paraId="06BD3786" w14:textId="77777777" w:rsidR="00757AB5" w:rsidRPr="00DB5CEB" w:rsidRDefault="00757AB5" w:rsidP="00E37B47">
            <w:pPr>
              <w:pStyle w:val="Tabletext"/>
            </w:pPr>
          </w:p>
        </w:tc>
        <w:tc>
          <w:tcPr>
            <w:tcW w:w="806" w:type="dxa"/>
          </w:tcPr>
          <w:p w14:paraId="2407BE4A" w14:textId="77777777" w:rsidR="00757AB5" w:rsidRPr="00DB5CEB" w:rsidRDefault="00757AB5" w:rsidP="00E37B47">
            <w:pPr>
              <w:pStyle w:val="Tabletext"/>
            </w:pPr>
          </w:p>
        </w:tc>
        <w:tc>
          <w:tcPr>
            <w:tcW w:w="953" w:type="dxa"/>
            <w:shd w:val="clear" w:color="auto" w:fill="auto"/>
          </w:tcPr>
          <w:p w14:paraId="581BCF9C" w14:textId="77777777" w:rsidR="00757AB5" w:rsidRPr="00DB5CEB" w:rsidRDefault="00757AB5" w:rsidP="00E37B47">
            <w:pPr>
              <w:pStyle w:val="Tabletext"/>
            </w:pPr>
            <w:r w:rsidRPr="00DB5CEB">
              <w:t>4b.4.2</w:t>
            </w:r>
          </w:p>
        </w:tc>
        <w:tc>
          <w:tcPr>
            <w:tcW w:w="5099" w:type="dxa"/>
          </w:tcPr>
          <w:p w14:paraId="3DF86C63" w14:textId="77777777" w:rsidR="00757AB5" w:rsidRPr="00DB5CEB" w:rsidRDefault="00757AB5" w:rsidP="00E37B47">
            <w:pPr>
              <w:pStyle w:val="Tabletext"/>
              <w:jc w:val="right"/>
            </w:pPr>
            <w:r w:rsidRPr="00DB5CEB">
              <w:t>GNSS vulnerability</w:t>
            </w:r>
          </w:p>
        </w:tc>
        <w:tc>
          <w:tcPr>
            <w:tcW w:w="770" w:type="dxa"/>
            <w:shd w:val="clear" w:color="auto" w:fill="auto"/>
          </w:tcPr>
          <w:p w14:paraId="7E62EE33" w14:textId="77777777" w:rsidR="00757AB5" w:rsidRPr="00DB5CEB" w:rsidRDefault="00757AB5" w:rsidP="00E37B47">
            <w:pPr>
              <w:pStyle w:val="Tabletext"/>
            </w:pPr>
            <w:r>
              <w:t>3</w:t>
            </w:r>
          </w:p>
        </w:tc>
        <w:tc>
          <w:tcPr>
            <w:tcW w:w="2352" w:type="dxa"/>
            <w:vMerge/>
            <w:shd w:val="clear" w:color="auto" w:fill="auto"/>
          </w:tcPr>
          <w:p w14:paraId="34590B5F" w14:textId="77777777" w:rsidR="00757AB5" w:rsidRPr="00DB5CEB" w:rsidRDefault="00757AB5" w:rsidP="00E37B47">
            <w:pPr>
              <w:pStyle w:val="Tabletext"/>
            </w:pPr>
          </w:p>
        </w:tc>
        <w:tc>
          <w:tcPr>
            <w:tcW w:w="2892" w:type="dxa"/>
            <w:vMerge/>
            <w:shd w:val="clear" w:color="auto" w:fill="auto"/>
          </w:tcPr>
          <w:p w14:paraId="57160444" w14:textId="77777777" w:rsidR="00757AB5" w:rsidRPr="00DB5CEB" w:rsidRDefault="00757AB5" w:rsidP="00E37B47">
            <w:pPr>
              <w:pStyle w:val="Tabletext"/>
            </w:pPr>
          </w:p>
        </w:tc>
        <w:tc>
          <w:tcPr>
            <w:tcW w:w="645" w:type="dxa"/>
            <w:shd w:val="clear" w:color="auto" w:fill="auto"/>
          </w:tcPr>
          <w:p w14:paraId="02AE8CDC" w14:textId="77777777" w:rsidR="00757AB5" w:rsidRPr="00DB5CEB" w:rsidRDefault="00757AB5" w:rsidP="00E37B47">
            <w:pPr>
              <w:pStyle w:val="Tabletext"/>
            </w:pPr>
            <w:r w:rsidRPr="0024136D">
              <w:t>36</w:t>
            </w:r>
          </w:p>
        </w:tc>
      </w:tr>
      <w:tr w:rsidR="00757AB5" w:rsidRPr="00DB5CEB" w14:paraId="3D6BBDA2" w14:textId="77777777" w:rsidTr="00757AB5">
        <w:trPr>
          <w:trHeight w:val="70"/>
          <w:jc w:val="center"/>
        </w:trPr>
        <w:tc>
          <w:tcPr>
            <w:tcW w:w="657" w:type="dxa"/>
          </w:tcPr>
          <w:p w14:paraId="2B808822" w14:textId="77777777" w:rsidR="00757AB5" w:rsidRPr="00DB5CEB" w:rsidRDefault="00757AB5" w:rsidP="00E37B47">
            <w:pPr>
              <w:pStyle w:val="Tabletext"/>
            </w:pPr>
          </w:p>
        </w:tc>
        <w:tc>
          <w:tcPr>
            <w:tcW w:w="806" w:type="dxa"/>
          </w:tcPr>
          <w:p w14:paraId="7CF33A1E" w14:textId="77777777" w:rsidR="00757AB5" w:rsidRPr="00DB5CEB" w:rsidRDefault="00757AB5" w:rsidP="00E37B47">
            <w:pPr>
              <w:pStyle w:val="Tabletext"/>
            </w:pPr>
          </w:p>
        </w:tc>
        <w:tc>
          <w:tcPr>
            <w:tcW w:w="953" w:type="dxa"/>
            <w:shd w:val="clear" w:color="auto" w:fill="auto"/>
          </w:tcPr>
          <w:p w14:paraId="1A0992D4" w14:textId="77777777" w:rsidR="00757AB5" w:rsidRPr="00DB5CEB" w:rsidRDefault="00757AB5" w:rsidP="00E37B47">
            <w:pPr>
              <w:pStyle w:val="Tabletext"/>
            </w:pPr>
            <w:r w:rsidRPr="00DB5CEB">
              <w:t>4b.2.3</w:t>
            </w:r>
          </w:p>
        </w:tc>
        <w:tc>
          <w:tcPr>
            <w:tcW w:w="5099" w:type="dxa"/>
          </w:tcPr>
          <w:p w14:paraId="7C52814A" w14:textId="77777777" w:rsidR="00757AB5" w:rsidRPr="00DB5CEB" w:rsidRDefault="00757AB5" w:rsidP="00E37B47">
            <w:pPr>
              <w:pStyle w:val="Tabletext"/>
              <w:jc w:val="right"/>
            </w:pPr>
            <w:r w:rsidRPr="00DB5CEB">
              <w:t>The future of GNSS and DGNSS</w:t>
            </w:r>
          </w:p>
        </w:tc>
        <w:tc>
          <w:tcPr>
            <w:tcW w:w="770" w:type="dxa"/>
            <w:shd w:val="clear" w:color="auto" w:fill="auto"/>
          </w:tcPr>
          <w:p w14:paraId="0436EF85" w14:textId="77777777" w:rsidR="00757AB5" w:rsidRPr="00DB5CEB" w:rsidRDefault="00757AB5" w:rsidP="00E37B47">
            <w:pPr>
              <w:pStyle w:val="Tabletext"/>
            </w:pPr>
            <w:r>
              <w:t>3</w:t>
            </w:r>
          </w:p>
        </w:tc>
        <w:tc>
          <w:tcPr>
            <w:tcW w:w="2352" w:type="dxa"/>
            <w:vMerge/>
            <w:shd w:val="clear" w:color="auto" w:fill="auto"/>
          </w:tcPr>
          <w:p w14:paraId="4A8F69B4" w14:textId="77777777" w:rsidR="00757AB5" w:rsidRPr="00DB5CEB" w:rsidRDefault="00757AB5" w:rsidP="00E37B47">
            <w:pPr>
              <w:pStyle w:val="Tabletext"/>
            </w:pPr>
          </w:p>
        </w:tc>
        <w:tc>
          <w:tcPr>
            <w:tcW w:w="2892" w:type="dxa"/>
            <w:vMerge/>
            <w:shd w:val="clear" w:color="auto" w:fill="auto"/>
          </w:tcPr>
          <w:p w14:paraId="7AD6F48E" w14:textId="77777777" w:rsidR="00757AB5" w:rsidRPr="00DB5CEB" w:rsidRDefault="00757AB5" w:rsidP="00E37B47">
            <w:pPr>
              <w:pStyle w:val="Tabletext"/>
            </w:pPr>
          </w:p>
        </w:tc>
        <w:tc>
          <w:tcPr>
            <w:tcW w:w="645" w:type="dxa"/>
            <w:shd w:val="clear" w:color="auto" w:fill="auto"/>
          </w:tcPr>
          <w:p w14:paraId="2370E772" w14:textId="77777777" w:rsidR="00757AB5" w:rsidRPr="00DB5CEB" w:rsidRDefault="00757AB5" w:rsidP="00E37B47">
            <w:pPr>
              <w:pStyle w:val="Tabletext"/>
            </w:pPr>
            <w:r w:rsidRPr="0024136D">
              <w:t>36</w:t>
            </w:r>
          </w:p>
        </w:tc>
      </w:tr>
      <w:tr w:rsidR="00757AB5" w:rsidRPr="00DB5CEB" w14:paraId="3DEE60CF" w14:textId="77777777" w:rsidTr="00757AB5">
        <w:trPr>
          <w:trHeight w:val="70"/>
          <w:jc w:val="center"/>
        </w:trPr>
        <w:tc>
          <w:tcPr>
            <w:tcW w:w="657" w:type="dxa"/>
          </w:tcPr>
          <w:p w14:paraId="6956B2AF" w14:textId="77777777" w:rsidR="00757AB5" w:rsidRPr="00DB5CEB" w:rsidRDefault="00757AB5" w:rsidP="00E37B47">
            <w:pPr>
              <w:pStyle w:val="Tabletext"/>
            </w:pPr>
          </w:p>
        </w:tc>
        <w:tc>
          <w:tcPr>
            <w:tcW w:w="806" w:type="dxa"/>
          </w:tcPr>
          <w:p w14:paraId="3E11E4AD" w14:textId="77777777" w:rsidR="00757AB5" w:rsidRPr="00DB5CEB" w:rsidRDefault="00757AB5" w:rsidP="00E37B47">
            <w:pPr>
              <w:pStyle w:val="Tabletext"/>
            </w:pPr>
          </w:p>
        </w:tc>
        <w:tc>
          <w:tcPr>
            <w:tcW w:w="953" w:type="dxa"/>
            <w:shd w:val="clear" w:color="auto" w:fill="auto"/>
          </w:tcPr>
          <w:p w14:paraId="4F7E996A" w14:textId="77777777" w:rsidR="00757AB5" w:rsidRPr="00DB5CEB" w:rsidRDefault="00757AB5" w:rsidP="00E37B47">
            <w:pPr>
              <w:pStyle w:val="Tabletext"/>
            </w:pPr>
            <w:r w:rsidRPr="00DB5CEB">
              <w:t>4b.2.4</w:t>
            </w:r>
          </w:p>
        </w:tc>
        <w:tc>
          <w:tcPr>
            <w:tcW w:w="5099" w:type="dxa"/>
          </w:tcPr>
          <w:p w14:paraId="46D045CF" w14:textId="77777777" w:rsidR="00757AB5" w:rsidRPr="00DB5CEB" w:rsidRDefault="00757AB5" w:rsidP="00E37B47">
            <w:pPr>
              <w:pStyle w:val="Tabletext"/>
              <w:jc w:val="right"/>
            </w:pPr>
            <w:r w:rsidRPr="00DB5CEB">
              <w:t>Submission of DGNSS as a component of WWRNS</w:t>
            </w:r>
          </w:p>
        </w:tc>
        <w:tc>
          <w:tcPr>
            <w:tcW w:w="770" w:type="dxa"/>
            <w:shd w:val="clear" w:color="auto" w:fill="auto"/>
          </w:tcPr>
          <w:p w14:paraId="3F12E8EC" w14:textId="77777777" w:rsidR="00757AB5" w:rsidRPr="00DB5CEB" w:rsidRDefault="00757AB5" w:rsidP="00E37B47">
            <w:pPr>
              <w:pStyle w:val="Tabletext"/>
            </w:pPr>
            <w:r>
              <w:t>3</w:t>
            </w:r>
          </w:p>
        </w:tc>
        <w:tc>
          <w:tcPr>
            <w:tcW w:w="2352" w:type="dxa"/>
            <w:vMerge/>
            <w:shd w:val="clear" w:color="auto" w:fill="auto"/>
          </w:tcPr>
          <w:p w14:paraId="537E6D97" w14:textId="77777777" w:rsidR="00757AB5" w:rsidRPr="00DB5CEB" w:rsidRDefault="00757AB5" w:rsidP="00E37B47">
            <w:pPr>
              <w:pStyle w:val="Tabletext"/>
            </w:pPr>
          </w:p>
        </w:tc>
        <w:tc>
          <w:tcPr>
            <w:tcW w:w="2892" w:type="dxa"/>
            <w:vMerge/>
            <w:shd w:val="clear" w:color="auto" w:fill="auto"/>
          </w:tcPr>
          <w:p w14:paraId="343F1B1D" w14:textId="77777777" w:rsidR="00757AB5" w:rsidRPr="00DB5CEB" w:rsidRDefault="00757AB5" w:rsidP="00E37B47">
            <w:pPr>
              <w:pStyle w:val="Tabletext"/>
            </w:pPr>
          </w:p>
        </w:tc>
        <w:tc>
          <w:tcPr>
            <w:tcW w:w="645" w:type="dxa"/>
            <w:shd w:val="clear" w:color="auto" w:fill="auto"/>
          </w:tcPr>
          <w:p w14:paraId="73FFF888" w14:textId="77777777" w:rsidR="00757AB5" w:rsidRPr="00DB5CEB" w:rsidRDefault="00757AB5" w:rsidP="00E37B47">
            <w:pPr>
              <w:pStyle w:val="Tabletext"/>
            </w:pPr>
            <w:r w:rsidRPr="0024136D">
              <w:t>36</w:t>
            </w:r>
          </w:p>
        </w:tc>
      </w:tr>
      <w:tr w:rsidR="00757AB5" w:rsidRPr="00DB5CEB" w14:paraId="477074CC" w14:textId="77777777" w:rsidTr="00757AB5">
        <w:trPr>
          <w:trHeight w:val="70"/>
          <w:jc w:val="center"/>
        </w:trPr>
        <w:tc>
          <w:tcPr>
            <w:tcW w:w="657" w:type="dxa"/>
            <w:vAlign w:val="center"/>
          </w:tcPr>
          <w:p w14:paraId="7D04B226" w14:textId="77777777" w:rsidR="00757AB5" w:rsidRPr="00DB5CEB" w:rsidRDefault="00757AB5" w:rsidP="00E37B47">
            <w:pPr>
              <w:pStyle w:val="Tabletext"/>
            </w:pPr>
          </w:p>
        </w:tc>
        <w:tc>
          <w:tcPr>
            <w:tcW w:w="806" w:type="dxa"/>
            <w:vAlign w:val="center"/>
          </w:tcPr>
          <w:p w14:paraId="38334A8D" w14:textId="77777777" w:rsidR="00757AB5" w:rsidRPr="00DB5CEB" w:rsidRDefault="00757AB5" w:rsidP="00E37B47">
            <w:pPr>
              <w:pStyle w:val="Tabletext"/>
            </w:pPr>
          </w:p>
        </w:tc>
        <w:tc>
          <w:tcPr>
            <w:tcW w:w="953" w:type="dxa"/>
            <w:shd w:val="clear" w:color="auto" w:fill="auto"/>
            <w:vAlign w:val="center"/>
          </w:tcPr>
          <w:p w14:paraId="22BFC8AF" w14:textId="77777777" w:rsidR="00757AB5" w:rsidRPr="00DB5CEB" w:rsidRDefault="00757AB5" w:rsidP="00E37B47">
            <w:pPr>
              <w:pStyle w:val="Tabletext"/>
            </w:pPr>
            <w:r w:rsidRPr="00DB5CEB">
              <w:t>4b.2.5</w:t>
            </w:r>
          </w:p>
        </w:tc>
        <w:tc>
          <w:tcPr>
            <w:tcW w:w="5099" w:type="dxa"/>
            <w:vAlign w:val="center"/>
          </w:tcPr>
          <w:p w14:paraId="3282A3AA" w14:textId="77777777" w:rsidR="00757AB5" w:rsidRPr="00DB5CEB" w:rsidRDefault="00757AB5" w:rsidP="00E37B47">
            <w:pPr>
              <w:pStyle w:val="Tabletext"/>
              <w:jc w:val="right"/>
            </w:pPr>
            <w:r w:rsidRPr="00DB5CEB">
              <w:t>Receiver Autonomous Integrity Monitoring</w:t>
            </w:r>
          </w:p>
        </w:tc>
        <w:tc>
          <w:tcPr>
            <w:tcW w:w="770" w:type="dxa"/>
            <w:shd w:val="clear" w:color="auto" w:fill="auto"/>
            <w:vAlign w:val="center"/>
          </w:tcPr>
          <w:p w14:paraId="58CD6C2D" w14:textId="77777777" w:rsidR="00757AB5" w:rsidRPr="00DB5CEB" w:rsidRDefault="00757AB5" w:rsidP="00E37B47">
            <w:pPr>
              <w:pStyle w:val="Tabletext"/>
            </w:pPr>
            <w:r w:rsidRPr="00DB5CEB">
              <w:t>1</w:t>
            </w:r>
          </w:p>
        </w:tc>
        <w:tc>
          <w:tcPr>
            <w:tcW w:w="2352" w:type="dxa"/>
            <w:vMerge/>
            <w:shd w:val="clear" w:color="auto" w:fill="auto"/>
          </w:tcPr>
          <w:p w14:paraId="5BBBD5C2" w14:textId="77777777" w:rsidR="00757AB5" w:rsidRPr="00DB5CEB" w:rsidRDefault="00757AB5" w:rsidP="00E37B47">
            <w:pPr>
              <w:pStyle w:val="Tabletext"/>
            </w:pPr>
          </w:p>
        </w:tc>
        <w:tc>
          <w:tcPr>
            <w:tcW w:w="2892" w:type="dxa"/>
            <w:vMerge/>
            <w:shd w:val="clear" w:color="auto" w:fill="auto"/>
          </w:tcPr>
          <w:p w14:paraId="50046465" w14:textId="77777777" w:rsidR="00757AB5" w:rsidRPr="00DB5CEB" w:rsidRDefault="00757AB5" w:rsidP="00E37B47">
            <w:pPr>
              <w:pStyle w:val="Tabletext"/>
            </w:pPr>
          </w:p>
        </w:tc>
        <w:tc>
          <w:tcPr>
            <w:tcW w:w="645" w:type="dxa"/>
            <w:shd w:val="clear" w:color="auto" w:fill="auto"/>
          </w:tcPr>
          <w:p w14:paraId="538C4644" w14:textId="77777777" w:rsidR="00757AB5" w:rsidRPr="00DB5CEB" w:rsidRDefault="00757AB5" w:rsidP="00E37B47">
            <w:pPr>
              <w:pStyle w:val="Tabletext"/>
            </w:pPr>
            <w:r w:rsidRPr="0024136D">
              <w:t>36</w:t>
            </w:r>
          </w:p>
        </w:tc>
      </w:tr>
    </w:tbl>
    <w:p w14:paraId="403D84A2" w14:textId="77777777" w:rsidR="00A457E6" w:rsidRPr="00DB5CEB" w:rsidRDefault="00A457E6" w:rsidP="00A457E6">
      <w:pPr>
        <w:rPr>
          <w:rFonts w:cs="Arial"/>
          <w:b/>
        </w:rPr>
      </w:pPr>
    </w:p>
    <w:p w14:paraId="1316227B" w14:textId="77777777" w:rsidR="00A457E6" w:rsidRPr="00DB5CEB" w:rsidRDefault="00A457E6" w:rsidP="00A457E6">
      <w:pPr>
        <w:spacing w:after="200" w:line="276" w:lineRule="auto"/>
        <w:rPr>
          <w:rFonts w:asciiTheme="majorHAnsi" w:eastAsiaTheme="majorEastAsia" w:hAnsiTheme="majorHAnsi" w:cstheme="majorBidi"/>
          <w:b/>
          <w:bCs/>
          <w:caps/>
          <w:color w:val="00AFAA"/>
          <w:sz w:val="28"/>
          <w:szCs w:val="24"/>
        </w:rPr>
      </w:pPr>
      <w:r w:rsidRPr="00DB5CEB">
        <w:br w:type="page"/>
      </w:r>
    </w:p>
    <w:p w14:paraId="5335842D" w14:textId="77777777" w:rsidR="00A457E6" w:rsidRPr="00DB5CEB" w:rsidRDefault="00A457E6" w:rsidP="00DB7AD1">
      <w:pPr>
        <w:pStyle w:val="Heading1"/>
      </w:pPr>
      <w:bookmarkStart w:id="200" w:name="_Toc442608065"/>
      <w:bookmarkStart w:id="201" w:name="_Toc471895783"/>
      <w:r w:rsidRPr="00DB5CEB">
        <w:lastRenderedPageBreak/>
        <w:t>DETAILED TEACHING SYLLABUS FOR MODULE 4C – VESSEL TRAFFIC SERVICES; MANAGEMENT AND TRAFFIC ROUTEING</w:t>
      </w:r>
      <w:bookmarkEnd w:id="200"/>
      <w:bookmarkEnd w:id="201"/>
    </w:p>
    <w:p w14:paraId="471C94BA" w14:textId="77777777" w:rsidR="00A457E6" w:rsidRPr="00DB5CEB" w:rsidRDefault="00A457E6" w:rsidP="00DB7AD1">
      <w:pPr>
        <w:pStyle w:val="Headingseparationline-landscape"/>
      </w:pPr>
    </w:p>
    <w:p w14:paraId="2E82905E" w14:textId="77777777" w:rsidR="00A457E6" w:rsidRPr="00DB5CEB" w:rsidRDefault="00A457E6" w:rsidP="00A457E6">
      <w:pPr>
        <w:pStyle w:val="Tablecaption"/>
      </w:pPr>
      <w:bookmarkStart w:id="202" w:name="_Toc434431734"/>
      <w:bookmarkStart w:id="203" w:name="_Toc442347381"/>
      <w:bookmarkStart w:id="204" w:name="_Toc471895802"/>
      <w:r w:rsidRPr="00DB5CEB">
        <w:t>Detailed Teaching Syllabus for Module 4C</w:t>
      </w:r>
      <w:bookmarkEnd w:id="202"/>
      <w:bookmarkEnd w:id="203"/>
      <w:bookmarkEnd w:id="204"/>
    </w:p>
    <w:tbl>
      <w:tblPr>
        <w:tblStyle w:val="TableGrid"/>
        <w:tblW w:w="0" w:type="auto"/>
        <w:jc w:val="center"/>
        <w:tblLayout w:type="fixed"/>
        <w:tblLook w:val="04A0" w:firstRow="1" w:lastRow="0" w:firstColumn="1" w:lastColumn="0" w:noHBand="0" w:noVBand="1"/>
      </w:tblPr>
      <w:tblGrid>
        <w:gridCol w:w="704"/>
        <w:gridCol w:w="851"/>
        <w:gridCol w:w="992"/>
        <w:gridCol w:w="4864"/>
        <w:gridCol w:w="806"/>
        <w:gridCol w:w="2342"/>
        <w:gridCol w:w="3032"/>
        <w:gridCol w:w="805"/>
      </w:tblGrid>
      <w:tr w:rsidR="00A457E6" w:rsidRPr="00DB5CEB" w14:paraId="4B9C1C0A" w14:textId="77777777" w:rsidTr="003313C9">
        <w:trPr>
          <w:cantSplit/>
          <w:trHeight w:val="1330"/>
          <w:jc w:val="center"/>
        </w:trPr>
        <w:tc>
          <w:tcPr>
            <w:tcW w:w="704" w:type="dxa"/>
            <w:textDirection w:val="btLr"/>
            <w:vAlign w:val="center"/>
          </w:tcPr>
          <w:p w14:paraId="61E93618" w14:textId="77777777" w:rsidR="00A457E6" w:rsidRPr="00DB5CEB" w:rsidRDefault="00A457E6" w:rsidP="003313C9">
            <w:pPr>
              <w:pStyle w:val="Tableheading"/>
              <w:rPr>
                <w:lang w:val="en-GB"/>
              </w:rPr>
            </w:pPr>
            <w:r w:rsidRPr="00DB5CEB">
              <w:rPr>
                <w:lang w:val="en-GB"/>
              </w:rPr>
              <w:t>Module</w:t>
            </w:r>
          </w:p>
        </w:tc>
        <w:tc>
          <w:tcPr>
            <w:tcW w:w="851" w:type="dxa"/>
            <w:textDirection w:val="btLr"/>
            <w:vAlign w:val="center"/>
          </w:tcPr>
          <w:p w14:paraId="4ACD2FA7" w14:textId="77777777" w:rsidR="00A457E6" w:rsidRPr="00DB5CEB" w:rsidRDefault="00A457E6" w:rsidP="003313C9">
            <w:pPr>
              <w:pStyle w:val="Tableheading"/>
              <w:rPr>
                <w:lang w:val="en-GB"/>
              </w:rPr>
            </w:pPr>
            <w:r w:rsidRPr="00DB5CEB">
              <w:rPr>
                <w:lang w:val="en-GB"/>
              </w:rPr>
              <w:t>Element</w:t>
            </w:r>
          </w:p>
        </w:tc>
        <w:tc>
          <w:tcPr>
            <w:tcW w:w="992" w:type="dxa"/>
            <w:textDirection w:val="btLr"/>
            <w:vAlign w:val="center"/>
          </w:tcPr>
          <w:p w14:paraId="3CA9F9F4" w14:textId="77777777" w:rsidR="00A457E6" w:rsidRPr="00DB5CEB" w:rsidRDefault="00A457E6" w:rsidP="003313C9">
            <w:pPr>
              <w:pStyle w:val="Tableheading"/>
              <w:rPr>
                <w:lang w:val="en-GB"/>
              </w:rPr>
            </w:pPr>
            <w:r w:rsidRPr="00DB5CEB">
              <w:rPr>
                <w:lang w:val="en-GB"/>
              </w:rPr>
              <w:t>Sub-element</w:t>
            </w:r>
          </w:p>
        </w:tc>
        <w:tc>
          <w:tcPr>
            <w:tcW w:w="4864" w:type="dxa"/>
            <w:vAlign w:val="center"/>
          </w:tcPr>
          <w:p w14:paraId="5FE6C8C6" w14:textId="77777777" w:rsidR="00A457E6" w:rsidRPr="00DB5CEB" w:rsidRDefault="00A457E6" w:rsidP="003313C9">
            <w:pPr>
              <w:pStyle w:val="Tableheading"/>
              <w:rPr>
                <w:lang w:val="en-GB"/>
              </w:rPr>
            </w:pPr>
            <w:r w:rsidRPr="00DB5CEB">
              <w:rPr>
                <w:lang w:val="en-GB"/>
              </w:rPr>
              <w:t>Subject</w:t>
            </w:r>
          </w:p>
        </w:tc>
        <w:tc>
          <w:tcPr>
            <w:tcW w:w="806" w:type="dxa"/>
            <w:textDirection w:val="btLr"/>
            <w:vAlign w:val="center"/>
          </w:tcPr>
          <w:p w14:paraId="33B14A8B" w14:textId="77777777" w:rsidR="00A457E6" w:rsidRPr="00DB5CEB" w:rsidRDefault="00A457E6" w:rsidP="003313C9">
            <w:pPr>
              <w:pStyle w:val="Tableheading"/>
              <w:rPr>
                <w:lang w:val="en-GB"/>
              </w:rPr>
            </w:pPr>
            <w:r w:rsidRPr="00DB5CEB">
              <w:rPr>
                <w:lang w:val="en-GB"/>
              </w:rPr>
              <w:t>Level of Competence</w:t>
            </w:r>
          </w:p>
        </w:tc>
        <w:tc>
          <w:tcPr>
            <w:tcW w:w="2342" w:type="dxa"/>
            <w:vAlign w:val="center"/>
          </w:tcPr>
          <w:p w14:paraId="33857E94"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3032" w:type="dxa"/>
            <w:vAlign w:val="center"/>
          </w:tcPr>
          <w:p w14:paraId="2355C391" w14:textId="77777777" w:rsidR="00A457E6" w:rsidRPr="00DB5CEB" w:rsidRDefault="00A457E6" w:rsidP="003313C9">
            <w:pPr>
              <w:pStyle w:val="Tableheading"/>
              <w:rPr>
                <w:lang w:val="en-GB"/>
              </w:rPr>
            </w:pPr>
            <w:r w:rsidRPr="00DB5CEB">
              <w:rPr>
                <w:lang w:val="en-GB"/>
              </w:rPr>
              <w:t>References</w:t>
            </w:r>
          </w:p>
          <w:p w14:paraId="2C3C5650" w14:textId="77777777" w:rsidR="00A457E6" w:rsidRPr="00DB5CEB" w:rsidRDefault="00A457E6" w:rsidP="003313C9">
            <w:pPr>
              <w:pStyle w:val="Tableheading"/>
              <w:rPr>
                <w:lang w:val="en-GB"/>
              </w:rPr>
            </w:pPr>
          </w:p>
          <w:p w14:paraId="21C7FD3A" w14:textId="77777777" w:rsidR="00A457E6" w:rsidRPr="00DB5CEB" w:rsidRDefault="00A457E6" w:rsidP="003313C9">
            <w:pPr>
              <w:pStyle w:val="Tableheading"/>
              <w:rPr>
                <w:lang w:val="en-GB"/>
              </w:rPr>
            </w:pPr>
            <w:r w:rsidRPr="00DB5CEB">
              <w:rPr>
                <w:lang w:val="en-GB"/>
              </w:rPr>
              <w:t>Rec = Recommendation</w:t>
            </w:r>
          </w:p>
          <w:p w14:paraId="104A5C76" w14:textId="77777777" w:rsidR="00A457E6" w:rsidRPr="00DB5CEB" w:rsidRDefault="00A457E6" w:rsidP="003313C9">
            <w:pPr>
              <w:pStyle w:val="Tableheading"/>
              <w:rPr>
                <w:lang w:val="en-GB"/>
              </w:rPr>
            </w:pPr>
            <w:r w:rsidRPr="00DB5CEB">
              <w:rPr>
                <w:lang w:val="en-GB"/>
              </w:rPr>
              <w:t>GL = Guideline</w:t>
            </w:r>
          </w:p>
        </w:tc>
        <w:tc>
          <w:tcPr>
            <w:tcW w:w="805" w:type="dxa"/>
            <w:textDirection w:val="btLr"/>
            <w:vAlign w:val="center"/>
          </w:tcPr>
          <w:p w14:paraId="0FC9CBCC" w14:textId="77777777" w:rsidR="00A457E6" w:rsidRPr="00DB5CEB" w:rsidRDefault="00A457E6" w:rsidP="003313C9">
            <w:pPr>
              <w:pStyle w:val="Tableheading"/>
              <w:rPr>
                <w:lang w:val="en-GB"/>
              </w:rPr>
            </w:pPr>
            <w:r w:rsidRPr="00DB5CEB">
              <w:rPr>
                <w:lang w:val="en-GB"/>
              </w:rPr>
              <w:t>Lecture No.</w:t>
            </w:r>
          </w:p>
        </w:tc>
      </w:tr>
      <w:tr w:rsidR="00A457E6" w:rsidRPr="00DB5CEB" w14:paraId="38164B3D" w14:textId="77777777" w:rsidTr="003313C9">
        <w:trPr>
          <w:trHeight w:val="70"/>
          <w:jc w:val="center"/>
        </w:trPr>
        <w:tc>
          <w:tcPr>
            <w:tcW w:w="704" w:type="dxa"/>
          </w:tcPr>
          <w:p w14:paraId="3EEC77AF" w14:textId="77777777" w:rsidR="00A457E6" w:rsidRPr="00DB5CEB" w:rsidRDefault="00A457E6" w:rsidP="003313C9">
            <w:pPr>
              <w:pStyle w:val="Tabletext"/>
              <w:rPr>
                <w:b/>
              </w:rPr>
            </w:pPr>
            <w:r w:rsidRPr="00DB5CEB">
              <w:rPr>
                <w:b/>
              </w:rPr>
              <w:t>4C</w:t>
            </w:r>
          </w:p>
        </w:tc>
        <w:tc>
          <w:tcPr>
            <w:tcW w:w="851" w:type="dxa"/>
            <w:shd w:val="clear" w:color="auto" w:fill="94D9D5"/>
          </w:tcPr>
          <w:p w14:paraId="10B85C6E" w14:textId="77777777" w:rsidR="00A457E6" w:rsidRPr="00DB5CEB" w:rsidRDefault="00A457E6" w:rsidP="003313C9">
            <w:pPr>
              <w:pStyle w:val="Tabletext"/>
              <w:rPr>
                <w:b/>
              </w:rPr>
            </w:pPr>
          </w:p>
        </w:tc>
        <w:tc>
          <w:tcPr>
            <w:tcW w:w="992" w:type="dxa"/>
            <w:vMerge w:val="restart"/>
            <w:shd w:val="clear" w:color="auto" w:fill="94D9D5"/>
          </w:tcPr>
          <w:p w14:paraId="0BBE9200" w14:textId="77777777" w:rsidR="00A457E6" w:rsidRPr="00DB5CEB" w:rsidRDefault="00A457E6" w:rsidP="003313C9">
            <w:pPr>
              <w:pStyle w:val="Tabletext"/>
              <w:rPr>
                <w:b/>
              </w:rPr>
            </w:pPr>
          </w:p>
        </w:tc>
        <w:tc>
          <w:tcPr>
            <w:tcW w:w="4864" w:type="dxa"/>
          </w:tcPr>
          <w:p w14:paraId="28F3B9A8" w14:textId="77777777" w:rsidR="00A457E6" w:rsidRPr="00DB5CEB" w:rsidRDefault="00A457E6" w:rsidP="003313C9">
            <w:pPr>
              <w:pStyle w:val="Tabletext"/>
              <w:rPr>
                <w:b/>
              </w:rPr>
            </w:pPr>
            <w:r w:rsidRPr="00DB5CEB">
              <w:rPr>
                <w:b/>
              </w:rPr>
              <w:t>VTS and TRAFFIC ROUTEING</w:t>
            </w:r>
          </w:p>
        </w:tc>
        <w:tc>
          <w:tcPr>
            <w:tcW w:w="6985" w:type="dxa"/>
            <w:gridSpan w:val="4"/>
            <w:vMerge w:val="restart"/>
            <w:shd w:val="clear" w:color="auto" w:fill="94D9D5"/>
          </w:tcPr>
          <w:p w14:paraId="29262997" w14:textId="77777777" w:rsidR="00A457E6" w:rsidRPr="00DB5CEB" w:rsidRDefault="00A457E6" w:rsidP="003313C9">
            <w:pPr>
              <w:pStyle w:val="Tabletext"/>
              <w:rPr>
                <w:b/>
              </w:rPr>
            </w:pPr>
          </w:p>
        </w:tc>
      </w:tr>
      <w:tr w:rsidR="00A457E6" w:rsidRPr="00DB5CEB" w14:paraId="221C1677" w14:textId="77777777" w:rsidTr="003313C9">
        <w:trPr>
          <w:jc w:val="center"/>
        </w:trPr>
        <w:tc>
          <w:tcPr>
            <w:tcW w:w="704" w:type="dxa"/>
          </w:tcPr>
          <w:p w14:paraId="4A5144A4" w14:textId="77777777" w:rsidR="00A457E6" w:rsidRPr="00DB5CEB" w:rsidRDefault="00A457E6" w:rsidP="003313C9">
            <w:pPr>
              <w:pStyle w:val="Tabletext"/>
              <w:rPr>
                <w:b/>
              </w:rPr>
            </w:pPr>
          </w:p>
        </w:tc>
        <w:tc>
          <w:tcPr>
            <w:tcW w:w="851" w:type="dxa"/>
          </w:tcPr>
          <w:p w14:paraId="2AC32D7B" w14:textId="77777777" w:rsidR="00A457E6" w:rsidRPr="00DB5CEB" w:rsidRDefault="00A457E6" w:rsidP="003313C9">
            <w:pPr>
              <w:pStyle w:val="Tabletext"/>
              <w:rPr>
                <w:b/>
              </w:rPr>
            </w:pPr>
            <w:r w:rsidRPr="00DB5CEB">
              <w:rPr>
                <w:b/>
              </w:rPr>
              <w:t>4c.1</w:t>
            </w:r>
          </w:p>
        </w:tc>
        <w:tc>
          <w:tcPr>
            <w:tcW w:w="992" w:type="dxa"/>
            <w:vMerge/>
            <w:shd w:val="clear" w:color="auto" w:fill="94D9D5"/>
          </w:tcPr>
          <w:p w14:paraId="1CB4A2B9" w14:textId="77777777" w:rsidR="00A457E6" w:rsidRPr="00DB5CEB" w:rsidRDefault="00A457E6" w:rsidP="003313C9">
            <w:pPr>
              <w:pStyle w:val="Tabletext"/>
              <w:rPr>
                <w:b/>
              </w:rPr>
            </w:pPr>
          </w:p>
        </w:tc>
        <w:tc>
          <w:tcPr>
            <w:tcW w:w="4864" w:type="dxa"/>
          </w:tcPr>
          <w:p w14:paraId="58D36148" w14:textId="77777777" w:rsidR="00A457E6" w:rsidRPr="00DB5CEB" w:rsidRDefault="00A457E6" w:rsidP="003313C9">
            <w:pPr>
              <w:pStyle w:val="Tabletext"/>
              <w:jc w:val="right"/>
              <w:rPr>
                <w:b/>
              </w:rPr>
            </w:pPr>
            <w:r w:rsidRPr="00DB5CEB">
              <w:rPr>
                <w:b/>
              </w:rPr>
              <w:t xml:space="preserve">Vessel Traffic Services </w:t>
            </w:r>
          </w:p>
        </w:tc>
        <w:tc>
          <w:tcPr>
            <w:tcW w:w="6985" w:type="dxa"/>
            <w:gridSpan w:val="4"/>
            <w:vMerge/>
            <w:shd w:val="clear" w:color="auto" w:fill="94D9D5"/>
          </w:tcPr>
          <w:p w14:paraId="4047EB56" w14:textId="77777777" w:rsidR="00A457E6" w:rsidRPr="00DB5CEB" w:rsidRDefault="00A457E6" w:rsidP="003313C9">
            <w:pPr>
              <w:pStyle w:val="Tabletext"/>
              <w:rPr>
                <w:b/>
              </w:rPr>
            </w:pPr>
          </w:p>
        </w:tc>
      </w:tr>
      <w:tr w:rsidR="004B5AF5" w:rsidRPr="00DB5CEB" w14:paraId="18192949" w14:textId="77777777" w:rsidTr="003313C9">
        <w:trPr>
          <w:jc w:val="center"/>
        </w:trPr>
        <w:tc>
          <w:tcPr>
            <w:tcW w:w="704" w:type="dxa"/>
          </w:tcPr>
          <w:p w14:paraId="2A968D00" w14:textId="77777777" w:rsidR="004B5AF5" w:rsidRPr="00DB5CEB" w:rsidRDefault="004B5AF5" w:rsidP="003313C9">
            <w:pPr>
              <w:pStyle w:val="Tabletext"/>
            </w:pPr>
          </w:p>
        </w:tc>
        <w:tc>
          <w:tcPr>
            <w:tcW w:w="851" w:type="dxa"/>
          </w:tcPr>
          <w:p w14:paraId="6CAC148F" w14:textId="77777777" w:rsidR="004B5AF5" w:rsidRPr="00DB5CEB" w:rsidRDefault="004B5AF5" w:rsidP="003313C9">
            <w:pPr>
              <w:pStyle w:val="Tabletext"/>
            </w:pPr>
          </w:p>
        </w:tc>
        <w:tc>
          <w:tcPr>
            <w:tcW w:w="992" w:type="dxa"/>
          </w:tcPr>
          <w:p w14:paraId="209DB0CE" w14:textId="77777777" w:rsidR="004B5AF5" w:rsidRPr="00DB5CEB" w:rsidRDefault="004B5AF5" w:rsidP="003313C9">
            <w:pPr>
              <w:pStyle w:val="Tabletext"/>
            </w:pPr>
            <w:r w:rsidRPr="00DB5CEB">
              <w:t>4c.1.1</w:t>
            </w:r>
          </w:p>
        </w:tc>
        <w:tc>
          <w:tcPr>
            <w:tcW w:w="4864" w:type="dxa"/>
          </w:tcPr>
          <w:p w14:paraId="5C94963E" w14:textId="77777777" w:rsidR="004B5AF5" w:rsidRPr="00DB5CEB" w:rsidRDefault="004B5AF5" w:rsidP="003313C9">
            <w:pPr>
              <w:pStyle w:val="Tabletext"/>
              <w:jc w:val="right"/>
            </w:pPr>
            <w:r w:rsidRPr="00DB5CEB">
              <w:t>VTS definitions and services</w:t>
            </w:r>
          </w:p>
        </w:tc>
        <w:tc>
          <w:tcPr>
            <w:tcW w:w="806" w:type="dxa"/>
            <w:vAlign w:val="center"/>
          </w:tcPr>
          <w:p w14:paraId="4B54A655" w14:textId="77777777" w:rsidR="004B5AF5" w:rsidRPr="00DB5CEB" w:rsidRDefault="004B5AF5" w:rsidP="003313C9">
            <w:pPr>
              <w:pStyle w:val="Tabletext"/>
            </w:pPr>
            <w:r w:rsidRPr="00DB5CEB">
              <w:t>2</w:t>
            </w:r>
          </w:p>
        </w:tc>
        <w:tc>
          <w:tcPr>
            <w:tcW w:w="2342" w:type="dxa"/>
            <w:vMerge w:val="restart"/>
            <w:vAlign w:val="center"/>
          </w:tcPr>
          <w:p w14:paraId="097DF49B" w14:textId="77777777" w:rsidR="004B5AF5" w:rsidRPr="00DB5CEB" w:rsidRDefault="004B5AF5" w:rsidP="003313C9">
            <w:pPr>
              <w:pStyle w:val="Tabletext"/>
            </w:pPr>
            <w:r w:rsidRPr="00DB5CEB">
              <w:t>External visit to VTS Centre if available</w:t>
            </w:r>
          </w:p>
        </w:tc>
        <w:tc>
          <w:tcPr>
            <w:tcW w:w="3032" w:type="dxa"/>
            <w:vMerge w:val="restart"/>
          </w:tcPr>
          <w:p w14:paraId="401D9D19" w14:textId="77777777" w:rsidR="004B5AF5" w:rsidRPr="00DB5CEB" w:rsidRDefault="004B5AF5" w:rsidP="003313C9">
            <w:pPr>
              <w:pStyle w:val="Tabletext"/>
            </w:pPr>
            <w:r w:rsidRPr="00DB5CEB">
              <w:t>NAVGUIDE Chapter 5</w:t>
            </w:r>
          </w:p>
          <w:p w14:paraId="4B20AA2A" w14:textId="77777777" w:rsidR="004B5AF5" w:rsidRPr="00DB5CEB" w:rsidRDefault="004B5AF5" w:rsidP="003313C9">
            <w:pPr>
              <w:pStyle w:val="Tabletext"/>
            </w:pPr>
            <w:r w:rsidRPr="00DB5CEB">
              <w:t>IALA VTS Manual</w:t>
            </w:r>
          </w:p>
          <w:p w14:paraId="3F2CDE2E" w14:textId="77777777" w:rsidR="004B5AF5" w:rsidRPr="00DB5CEB" w:rsidRDefault="004B5AF5" w:rsidP="003313C9">
            <w:pPr>
              <w:pStyle w:val="Tabletext"/>
            </w:pPr>
            <w:r w:rsidRPr="00DB5CEB">
              <w:t>IALA Recs V-102; V-103; V-119</w:t>
            </w:r>
          </w:p>
          <w:p w14:paraId="37546B25" w14:textId="77777777" w:rsidR="004B5AF5" w:rsidRPr="00DB5CEB" w:rsidRDefault="004B5AF5" w:rsidP="003313C9">
            <w:pPr>
              <w:pStyle w:val="Tabletext"/>
            </w:pPr>
            <w:r w:rsidRPr="00DB5CEB">
              <w:t>IALA Recs V-120; V-127; V-128</w:t>
            </w:r>
          </w:p>
          <w:p w14:paraId="3C9F3B84" w14:textId="77777777" w:rsidR="004B5AF5" w:rsidRPr="00DB5CEB" w:rsidRDefault="004B5AF5" w:rsidP="003313C9">
            <w:pPr>
              <w:pStyle w:val="Tabletext"/>
            </w:pPr>
            <w:r w:rsidRPr="00DB5CEB">
              <w:t>IALA GLs 1014;1017;1027; 1032</w:t>
            </w:r>
          </w:p>
          <w:p w14:paraId="43BAFEF6" w14:textId="77777777" w:rsidR="004B5AF5" w:rsidRPr="00DB5CEB" w:rsidRDefault="004B5AF5" w:rsidP="003313C9">
            <w:pPr>
              <w:pStyle w:val="Tabletext"/>
            </w:pPr>
            <w:r w:rsidRPr="00DB5CEB">
              <w:t>IALA GLs 1045; 1068; 1071</w:t>
            </w:r>
          </w:p>
        </w:tc>
        <w:tc>
          <w:tcPr>
            <w:tcW w:w="805" w:type="dxa"/>
            <w:vAlign w:val="center"/>
          </w:tcPr>
          <w:p w14:paraId="77D3EC32" w14:textId="77777777" w:rsidR="004B5AF5" w:rsidRPr="00DB5CEB" w:rsidRDefault="004B5AF5" w:rsidP="003313C9">
            <w:pPr>
              <w:pStyle w:val="Tabletext"/>
            </w:pPr>
            <w:r w:rsidRPr="00DB5CEB">
              <w:t>39</w:t>
            </w:r>
          </w:p>
        </w:tc>
      </w:tr>
      <w:tr w:rsidR="004B5AF5" w:rsidRPr="00DB5CEB" w14:paraId="4C3C6DFA" w14:textId="77777777" w:rsidTr="003313C9">
        <w:trPr>
          <w:trHeight w:val="115"/>
          <w:jc w:val="center"/>
        </w:trPr>
        <w:tc>
          <w:tcPr>
            <w:tcW w:w="704" w:type="dxa"/>
          </w:tcPr>
          <w:p w14:paraId="18519762" w14:textId="77777777" w:rsidR="004B5AF5" w:rsidRPr="00DB5CEB" w:rsidRDefault="004B5AF5" w:rsidP="003313C9">
            <w:pPr>
              <w:pStyle w:val="Tabletext"/>
            </w:pPr>
          </w:p>
        </w:tc>
        <w:tc>
          <w:tcPr>
            <w:tcW w:w="851" w:type="dxa"/>
          </w:tcPr>
          <w:p w14:paraId="0D29577B" w14:textId="77777777" w:rsidR="004B5AF5" w:rsidRPr="00DB5CEB" w:rsidRDefault="004B5AF5" w:rsidP="003313C9">
            <w:pPr>
              <w:pStyle w:val="Tabletext"/>
            </w:pPr>
          </w:p>
        </w:tc>
        <w:tc>
          <w:tcPr>
            <w:tcW w:w="992" w:type="dxa"/>
          </w:tcPr>
          <w:p w14:paraId="060DCB1A" w14:textId="77777777" w:rsidR="004B5AF5" w:rsidRPr="00DB5CEB" w:rsidRDefault="004B5AF5" w:rsidP="003313C9">
            <w:pPr>
              <w:pStyle w:val="Tabletext"/>
            </w:pPr>
            <w:r w:rsidRPr="00DB5CEB">
              <w:t>4c.1.2</w:t>
            </w:r>
          </w:p>
        </w:tc>
        <w:tc>
          <w:tcPr>
            <w:tcW w:w="4864" w:type="dxa"/>
          </w:tcPr>
          <w:p w14:paraId="5A354783" w14:textId="77777777" w:rsidR="004B5AF5" w:rsidRPr="00DB5CEB" w:rsidRDefault="004B5AF5" w:rsidP="003313C9">
            <w:pPr>
              <w:pStyle w:val="Tabletext"/>
              <w:jc w:val="right"/>
            </w:pPr>
            <w:r w:rsidRPr="00DB5CEB">
              <w:t>AIS as a VTS tool</w:t>
            </w:r>
          </w:p>
        </w:tc>
        <w:tc>
          <w:tcPr>
            <w:tcW w:w="806" w:type="dxa"/>
          </w:tcPr>
          <w:p w14:paraId="490546BA" w14:textId="77777777" w:rsidR="004B5AF5" w:rsidRPr="00DB5CEB" w:rsidRDefault="004B5AF5" w:rsidP="003313C9">
            <w:pPr>
              <w:pStyle w:val="Tabletext"/>
            </w:pPr>
            <w:r>
              <w:t>2</w:t>
            </w:r>
          </w:p>
        </w:tc>
        <w:tc>
          <w:tcPr>
            <w:tcW w:w="2342" w:type="dxa"/>
            <w:vMerge/>
            <w:vAlign w:val="center"/>
          </w:tcPr>
          <w:p w14:paraId="6A773B1D" w14:textId="77777777" w:rsidR="004B5AF5" w:rsidRPr="00DB5CEB" w:rsidRDefault="004B5AF5" w:rsidP="003313C9">
            <w:pPr>
              <w:pStyle w:val="Tabletext"/>
            </w:pPr>
          </w:p>
        </w:tc>
        <w:tc>
          <w:tcPr>
            <w:tcW w:w="3032" w:type="dxa"/>
            <w:vMerge/>
          </w:tcPr>
          <w:p w14:paraId="7B23B6CD" w14:textId="77777777" w:rsidR="004B5AF5" w:rsidRPr="00DB5CEB" w:rsidRDefault="004B5AF5" w:rsidP="003313C9">
            <w:pPr>
              <w:pStyle w:val="Tabletext"/>
            </w:pPr>
          </w:p>
        </w:tc>
        <w:tc>
          <w:tcPr>
            <w:tcW w:w="805" w:type="dxa"/>
          </w:tcPr>
          <w:p w14:paraId="2428CC90" w14:textId="77777777" w:rsidR="004B5AF5" w:rsidRPr="00DB5CEB" w:rsidRDefault="004B5AF5" w:rsidP="003313C9">
            <w:pPr>
              <w:pStyle w:val="Tabletext"/>
            </w:pPr>
            <w:r>
              <w:t>39</w:t>
            </w:r>
          </w:p>
        </w:tc>
      </w:tr>
      <w:tr w:rsidR="004B5AF5" w:rsidRPr="00DB5CEB" w14:paraId="74BAC689" w14:textId="77777777" w:rsidTr="003313C9">
        <w:trPr>
          <w:jc w:val="center"/>
        </w:trPr>
        <w:tc>
          <w:tcPr>
            <w:tcW w:w="704" w:type="dxa"/>
          </w:tcPr>
          <w:p w14:paraId="4553FC77" w14:textId="77777777" w:rsidR="004B5AF5" w:rsidRPr="00DB5CEB" w:rsidRDefault="004B5AF5" w:rsidP="003313C9">
            <w:pPr>
              <w:pStyle w:val="Tabletext"/>
            </w:pPr>
          </w:p>
        </w:tc>
        <w:tc>
          <w:tcPr>
            <w:tcW w:w="851" w:type="dxa"/>
          </w:tcPr>
          <w:p w14:paraId="4209499B" w14:textId="77777777" w:rsidR="004B5AF5" w:rsidRPr="00DB5CEB" w:rsidRDefault="004B5AF5" w:rsidP="003313C9">
            <w:pPr>
              <w:pStyle w:val="Tabletext"/>
            </w:pPr>
          </w:p>
        </w:tc>
        <w:tc>
          <w:tcPr>
            <w:tcW w:w="992" w:type="dxa"/>
            <w:shd w:val="clear" w:color="auto" w:fill="auto"/>
          </w:tcPr>
          <w:p w14:paraId="79599A1E" w14:textId="77777777" w:rsidR="004B5AF5" w:rsidRPr="00DB5CEB" w:rsidRDefault="004B5AF5" w:rsidP="003313C9">
            <w:pPr>
              <w:pStyle w:val="Tabletext"/>
            </w:pPr>
            <w:r w:rsidRPr="00DB5CEB">
              <w:t>4c.1.3</w:t>
            </w:r>
          </w:p>
        </w:tc>
        <w:tc>
          <w:tcPr>
            <w:tcW w:w="4864" w:type="dxa"/>
          </w:tcPr>
          <w:p w14:paraId="7D7A76CB" w14:textId="77777777" w:rsidR="004B5AF5" w:rsidRPr="00DB5CEB" w:rsidRDefault="004B5AF5" w:rsidP="003313C9">
            <w:pPr>
              <w:pStyle w:val="Tabletext"/>
              <w:jc w:val="right"/>
            </w:pPr>
            <w:r w:rsidRPr="00DB5CEB">
              <w:t>VTS beyond the limit of Territorial Seas</w:t>
            </w:r>
          </w:p>
        </w:tc>
        <w:tc>
          <w:tcPr>
            <w:tcW w:w="806" w:type="dxa"/>
          </w:tcPr>
          <w:p w14:paraId="5E2C3A5D" w14:textId="77777777" w:rsidR="004B5AF5" w:rsidRPr="00DB5CEB" w:rsidRDefault="004B5AF5" w:rsidP="003313C9">
            <w:pPr>
              <w:pStyle w:val="Tabletext"/>
            </w:pPr>
            <w:r>
              <w:t>2</w:t>
            </w:r>
          </w:p>
        </w:tc>
        <w:tc>
          <w:tcPr>
            <w:tcW w:w="2342" w:type="dxa"/>
            <w:vMerge/>
            <w:vAlign w:val="center"/>
          </w:tcPr>
          <w:p w14:paraId="61C7DBEC" w14:textId="77777777" w:rsidR="004B5AF5" w:rsidRPr="00DB5CEB" w:rsidRDefault="004B5AF5" w:rsidP="003313C9">
            <w:pPr>
              <w:pStyle w:val="Tabletext"/>
            </w:pPr>
          </w:p>
        </w:tc>
        <w:tc>
          <w:tcPr>
            <w:tcW w:w="3032" w:type="dxa"/>
            <w:vMerge/>
          </w:tcPr>
          <w:p w14:paraId="4B4CDA47" w14:textId="77777777" w:rsidR="004B5AF5" w:rsidRPr="00DB5CEB" w:rsidRDefault="004B5AF5" w:rsidP="003313C9">
            <w:pPr>
              <w:pStyle w:val="Tabletext"/>
            </w:pPr>
          </w:p>
        </w:tc>
        <w:tc>
          <w:tcPr>
            <w:tcW w:w="805" w:type="dxa"/>
          </w:tcPr>
          <w:p w14:paraId="5E5EC50F" w14:textId="77777777" w:rsidR="004B5AF5" w:rsidRPr="00DB5CEB" w:rsidRDefault="004B5AF5" w:rsidP="003313C9">
            <w:pPr>
              <w:pStyle w:val="Tabletext"/>
            </w:pPr>
            <w:r>
              <w:t>39</w:t>
            </w:r>
          </w:p>
        </w:tc>
      </w:tr>
      <w:tr w:rsidR="00A457E6" w:rsidRPr="00DB5CEB" w14:paraId="750B9B12" w14:textId="77777777" w:rsidTr="003313C9">
        <w:trPr>
          <w:jc w:val="center"/>
        </w:trPr>
        <w:tc>
          <w:tcPr>
            <w:tcW w:w="704" w:type="dxa"/>
          </w:tcPr>
          <w:p w14:paraId="3C5F59CD" w14:textId="77777777" w:rsidR="00A457E6" w:rsidRPr="00DB5CEB" w:rsidRDefault="00A457E6" w:rsidP="003313C9">
            <w:pPr>
              <w:pStyle w:val="Tabletext"/>
              <w:rPr>
                <w:b/>
              </w:rPr>
            </w:pPr>
          </w:p>
        </w:tc>
        <w:tc>
          <w:tcPr>
            <w:tcW w:w="851" w:type="dxa"/>
          </w:tcPr>
          <w:p w14:paraId="3104D3D5" w14:textId="77777777" w:rsidR="00A457E6" w:rsidRPr="00DB5CEB" w:rsidRDefault="00A457E6" w:rsidP="003313C9">
            <w:pPr>
              <w:pStyle w:val="Tabletext"/>
              <w:rPr>
                <w:b/>
              </w:rPr>
            </w:pPr>
            <w:r w:rsidRPr="00DB5CEB">
              <w:rPr>
                <w:b/>
              </w:rPr>
              <w:t>4c.2</w:t>
            </w:r>
          </w:p>
        </w:tc>
        <w:tc>
          <w:tcPr>
            <w:tcW w:w="992" w:type="dxa"/>
            <w:shd w:val="clear" w:color="auto" w:fill="94D9D5"/>
          </w:tcPr>
          <w:p w14:paraId="213F5B5C" w14:textId="77777777" w:rsidR="00A457E6" w:rsidRPr="00DB5CEB" w:rsidRDefault="00A457E6" w:rsidP="003313C9">
            <w:pPr>
              <w:pStyle w:val="Tabletext"/>
              <w:rPr>
                <w:b/>
              </w:rPr>
            </w:pPr>
          </w:p>
        </w:tc>
        <w:tc>
          <w:tcPr>
            <w:tcW w:w="4864" w:type="dxa"/>
          </w:tcPr>
          <w:p w14:paraId="16A0AF1E" w14:textId="77777777" w:rsidR="00A457E6" w:rsidRPr="00DB5CEB" w:rsidRDefault="00A457E6" w:rsidP="003313C9">
            <w:pPr>
              <w:pStyle w:val="Tabletext"/>
              <w:rPr>
                <w:b/>
              </w:rPr>
            </w:pPr>
            <w:r w:rsidRPr="00DB5CEB">
              <w:rPr>
                <w:b/>
              </w:rPr>
              <w:t>Traffic Routeing Measures</w:t>
            </w:r>
          </w:p>
        </w:tc>
        <w:tc>
          <w:tcPr>
            <w:tcW w:w="6985" w:type="dxa"/>
            <w:gridSpan w:val="4"/>
            <w:shd w:val="clear" w:color="auto" w:fill="94D9D5"/>
            <w:vAlign w:val="center"/>
          </w:tcPr>
          <w:p w14:paraId="2D6ACB72" w14:textId="77777777" w:rsidR="00A457E6" w:rsidRPr="00DB5CEB" w:rsidRDefault="00A457E6" w:rsidP="003313C9">
            <w:pPr>
              <w:pStyle w:val="Tabletext"/>
              <w:rPr>
                <w:b/>
              </w:rPr>
            </w:pPr>
          </w:p>
        </w:tc>
      </w:tr>
      <w:tr w:rsidR="004B5AF5" w:rsidRPr="00DB5CEB" w14:paraId="4ABDDA84" w14:textId="77777777" w:rsidTr="003313C9">
        <w:trPr>
          <w:jc w:val="center"/>
        </w:trPr>
        <w:tc>
          <w:tcPr>
            <w:tcW w:w="704" w:type="dxa"/>
          </w:tcPr>
          <w:p w14:paraId="5948E664" w14:textId="77777777" w:rsidR="004B5AF5" w:rsidRPr="00DB5CEB" w:rsidRDefault="004B5AF5" w:rsidP="003313C9">
            <w:pPr>
              <w:pStyle w:val="Tabletext"/>
            </w:pPr>
          </w:p>
        </w:tc>
        <w:tc>
          <w:tcPr>
            <w:tcW w:w="851" w:type="dxa"/>
          </w:tcPr>
          <w:p w14:paraId="5CBB770C" w14:textId="77777777" w:rsidR="004B5AF5" w:rsidRPr="00DB5CEB" w:rsidRDefault="004B5AF5" w:rsidP="003313C9">
            <w:pPr>
              <w:pStyle w:val="Tabletext"/>
            </w:pPr>
          </w:p>
        </w:tc>
        <w:tc>
          <w:tcPr>
            <w:tcW w:w="992" w:type="dxa"/>
          </w:tcPr>
          <w:p w14:paraId="1ED2F6B5" w14:textId="77777777" w:rsidR="004B5AF5" w:rsidRPr="00DB5CEB" w:rsidRDefault="004B5AF5" w:rsidP="003313C9">
            <w:pPr>
              <w:pStyle w:val="Tabletext"/>
            </w:pPr>
            <w:r w:rsidRPr="00DB5CEB">
              <w:t>4c.2.1</w:t>
            </w:r>
          </w:p>
        </w:tc>
        <w:tc>
          <w:tcPr>
            <w:tcW w:w="4864" w:type="dxa"/>
          </w:tcPr>
          <w:p w14:paraId="1E4F2E16" w14:textId="77777777" w:rsidR="004B5AF5" w:rsidRPr="00DB5CEB" w:rsidRDefault="004B5AF5" w:rsidP="003313C9">
            <w:pPr>
              <w:pStyle w:val="Tabletext"/>
              <w:jc w:val="right"/>
            </w:pPr>
            <w:r w:rsidRPr="00DB5CEB">
              <w:t>Traffic routeing: objectives and definitions</w:t>
            </w:r>
          </w:p>
        </w:tc>
        <w:tc>
          <w:tcPr>
            <w:tcW w:w="806" w:type="dxa"/>
            <w:vAlign w:val="center"/>
          </w:tcPr>
          <w:p w14:paraId="5EA7BB89" w14:textId="77777777" w:rsidR="004B5AF5" w:rsidRPr="00DB5CEB" w:rsidRDefault="004B5AF5" w:rsidP="003313C9">
            <w:pPr>
              <w:pStyle w:val="Tabletext"/>
            </w:pPr>
            <w:r w:rsidRPr="00DB5CEB">
              <w:t>1</w:t>
            </w:r>
          </w:p>
        </w:tc>
        <w:tc>
          <w:tcPr>
            <w:tcW w:w="2342" w:type="dxa"/>
            <w:vMerge w:val="restart"/>
            <w:vAlign w:val="center"/>
          </w:tcPr>
          <w:p w14:paraId="63D263CA" w14:textId="77777777" w:rsidR="004B5AF5" w:rsidRPr="00DB5CEB" w:rsidRDefault="004B5AF5" w:rsidP="003313C9">
            <w:pPr>
              <w:pStyle w:val="Tabletext"/>
            </w:pPr>
            <w:r w:rsidRPr="00DB5CEB">
              <w:t>Group AtoN planning exercise for selected port approach</w:t>
            </w:r>
          </w:p>
        </w:tc>
        <w:tc>
          <w:tcPr>
            <w:tcW w:w="3032" w:type="dxa"/>
            <w:vMerge w:val="restart"/>
          </w:tcPr>
          <w:p w14:paraId="194B213D" w14:textId="77777777" w:rsidR="004B5AF5" w:rsidRPr="00DB5CEB" w:rsidRDefault="004B5AF5" w:rsidP="003313C9">
            <w:pPr>
              <w:pStyle w:val="Tabletext"/>
            </w:pPr>
            <w:r w:rsidRPr="00DB5CEB">
              <w:t>NAVGUIDE 6.2</w:t>
            </w:r>
          </w:p>
          <w:p w14:paraId="7246E75D" w14:textId="77777777" w:rsidR="004B5AF5" w:rsidRPr="00DB5CEB" w:rsidRDefault="004B5AF5" w:rsidP="003313C9">
            <w:pPr>
              <w:pStyle w:val="Tabletext"/>
            </w:pPr>
            <w:r w:rsidRPr="00DB5CEB">
              <w:t>SOLAS Ch V Reg 10</w:t>
            </w:r>
          </w:p>
          <w:p w14:paraId="2526E28F" w14:textId="77777777" w:rsidR="004B5AF5" w:rsidRPr="00DB5CEB" w:rsidRDefault="004B5AF5" w:rsidP="003313C9">
            <w:pPr>
              <w:pStyle w:val="Tabletext"/>
            </w:pPr>
            <w:r w:rsidRPr="00DB5CEB">
              <w:t>IALA Recs O-134; O-138; P-137</w:t>
            </w:r>
          </w:p>
          <w:p w14:paraId="5FCE4085" w14:textId="77777777" w:rsidR="004B5AF5" w:rsidRPr="00DB5CEB" w:rsidRDefault="004B5AF5" w:rsidP="003313C9">
            <w:pPr>
              <w:pStyle w:val="Tabletext"/>
            </w:pPr>
            <w:r w:rsidRPr="00DB5CEB">
              <w:t>IALA GL 1058</w:t>
            </w:r>
          </w:p>
          <w:p w14:paraId="068E0D7B" w14:textId="77777777" w:rsidR="004B5AF5" w:rsidRPr="00DB5CEB" w:rsidRDefault="004B5AF5" w:rsidP="003313C9">
            <w:pPr>
              <w:pStyle w:val="Tabletext"/>
            </w:pPr>
            <w:r w:rsidRPr="00DB5CEB">
              <w:t>IALA Rec O-139</w:t>
            </w:r>
          </w:p>
        </w:tc>
        <w:tc>
          <w:tcPr>
            <w:tcW w:w="805" w:type="dxa"/>
            <w:vAlign w:val="center"/>
          </w:tcPr>
          <w:p w14:paraId="12A7CF06" w14:textId="77777777" w:rsidR="004B5AF5" w:rsidRPr="00DB5CEB" w:rsidRDefault="004B5AF5" w:rsidP="003313C9">
            <w:pPr>
              <w:pStyle w:val="Tabletext"/>
            </w:pPr>
            <w:r w:rsidRPr="00DB5CEB">
              <w:t>40</w:t>
            </w:r>
          </w:p>
        </w:tc>
      </w:tr>
      <w:tr w:rsidR="004B5AF5" w:rsidRPr="00DB5CEB" w14:paraId="72D3972B" w14:textId="77777777" w:rsidTr="003313C9">
        <w:trPr>
          <w:jc w:val="center"/>
        </w:trPr>
        <w:tc>
          <w:tcPr>
            <w:tcW w:w="704" w:type="dxa"/>
          </w:tcPr>
          <w:p w14:paraId="7074E2C6" w14:textId="77777777" w:rsidR="004B5AF5" w:rsidRPr="00DB5CEB" w:rsidRDefault="004B5AF5" w:rsidP="003313C9">
            <w:pPr>
              <w:pStyle w:val="Tabletext"/>
            </w:pPr>
          </w:p>
        </w:tc>
        <w:tc>
          <w:tcPr>
            <w:tcW w:w="851" w:type="dxa"/>
          </w:tcPr>
          <w:p w14:paraId="4F2CCA8D" w14:textId="77777777" w:rsidR="004B5AF5" w:rsidRPr="00DB5CEB" w:rsidRDefault="004B5AF5" w:rsidP="003313C9">
            <w:pPr>
              <w:pStyle w:val="Tabletext"/>
            </w:pPr>
          </w:p>
        </w:tc>
        <w:tc>
          <w:tcPr>
            <w:tcW w:w="992" w:type="dxa"/>
          </w:tcPr>
          <w:p w14:paraId="0463708C" w14:textId="77777777" w:rsidR="004B5AF5" w:rsidRPr="00DB5CEB" w:rsidRDefault="004B5AF5" w:rsidP="003313C9">
            <w:pPr>
              <w:pStyle w:val="Tabletext"/>
            </w:pPr>
            <w:r w:rsidRPr="00DB5CEB">
              <w:t>4c.2.2</w:t>
            </w:r>
          </w:p>
        </w:tc>
        <w:tc>
          <w:tcPr>
            <w:tcW w:w="4864" w:type="dxa"/>
          </w:tcPr>
          <w:p w14:paraId="75E15EDB" w14:textId="77777777" w:rsidR="004B5AF5" w:rsidRPr="00DB5CEB" w:rsidRDefault="004B5AF5" w:rsidP="003313C9">
            <w:pPr>
              <w:pStyle w:val="Tabletext"/>
              <w:jc w:val="right"/>
            </w:pPr>
            <w:r w:rsidRPr="00DB5CEB">
              <w:t>Vessel manoeuvring</w:t>
            </w:r>
          </w:p>
        </w:tc>
        <w:tc>
          <w:tcPr>
            <w:tcW w:w="806" w:type="dxa"/>
          </w:tcPr>
          <w:p w14:paraId="6200FA02" w14:textId="77777777" w:rsidR="004B5AF5" w:rsidRPr="00DB5CEB" w:rsidRDefault="004B5AF5" w:rsidP="003313C9">
            <w:pPr>
              <w:pStyle w:val="Tabletext"/>
            </w:pPr>
            <w:r>
              <w:t>1</w:t>
            </w:r>
          </w:p>
        </w:tc>
        <w:tc>
          <w:tcPr>
            <w:tcW w:w="2342" w:type="dxa"/>
            <w:vMerge/>
          </w:tcPr>
          <w:p w14:paraId="5A8401B5" w14:textId="77777777" w:rsidR="004B5AF5" w:rsidRPr="00DB5CEB" w:rsidRDefault="004B5AF5" w:rsidP="003313C9">
            <w:pPr>
              <w:pStyle w:val="Tabletext"/>
            </w:pPr>
          </w:p>
        </w:tc>
        <w:tc>
          <w:tcPr>
            <w:tcW w:w="3032" w:type="dxa"/>
            <w:vMerge/>
          </w:tcPr>
          <w:p w14:paraId="15425493" w14:textId="77777777" w:rsidR="004B5AF5" w:rsidRPr="00DB5CEB" w:rsidRDefault="004B5AF5" w:rsidP="003313C9">
            <w:pPr>
              <w:pStyle w:val="Tabletext"/>
            </w:pPr>
          </w:p>
        </w:tc>
        <w:tc>
          <w:tcPr>
            <w:tcW w:w="805" w:type="dxa"/>
          </w:tcPr>
          <w:p w14:paraId="2CB33A62" w14:textId="77777777" w:rsidR="004B5AF5" w:rsidRPr="00DB5CEB" w:rsidRDefault="004B5AF5" w:rsidP="003313C9">
            <w:pPr>
              <w:pStyle w:val="Tabletext"/>
            </w:pPr>
            <w:r w:rsidRPr="00C94038">
              <w:t>40</w:t>
            </w:r>
          </w:p>
        </w:tc>
      </w:tr>
      <w:tr w:rsidR="004B5AF5" w:rsidRPr="00DB5CEB" w14:paraId="1E7678C1" w14:textId="77777777" w:rsidTr="003313C9">
        <w:trPr>
          <w:jc w:val="center"/>
        </w:trPr>
        <w:tc>
          <w:tcPr>
            <w:tcW w:w="704" w:type="dxa"/>
          </w:tcPr>
          <w:p w14:paraId="3A5B3718" w14:textId="77777777" w:rsidR="004B5AF5" w:rsidRPr="00DB5CEB" w:rsidRDefault="004B5AF5" w:rsidP="003313C9">
            <w:pPr>
              <w:pStyle w:val="Tabletext"/>
            </w:pPr>
          </w:p>
        </w:tc>
        <w:tc>
          <w:tcPr>
            <w:tcW w:w="851" w:type="dxa"/>
          </w:tcPr>
          <w:p w14:paraId="585D71E7" w14:textId="77777777" w:rsidR="004B5AF5" w:rsidRPr="00DB5CEB" w:rsidRDefault="004B5AF5" w:rsidP="003313C9">
            <w:pPr>
              <w:pStyle w:val="Tabletext"/>
            </w:pPr>
          </w:p>
        </w:tc>
        <w:tc>
          <w:tcPr>
            <w:tcW w:w="992" w:type="dxa"/>
          </w:tcPr>
          <w:p w14:paraId="13E79120" w14:textId="77777777" w:rsidR="004B5AF5" w:rsidRPr="00DB5CEB" w:rsidRDefault="004B5AF5" w:rsidP="003313C9">
            <w:pPr>
              <w:pStyle w:val="Tabletext"/>
            </w:pPr>
            <w:r w:rsidRPr="00DB5CEB">
              <w:t>4c.2.3</w:t>
            </w:r>
          </w:p>
        </w:tc>
        <w:tc>
          <w:tcPr>
            <w:tcW w:w="4864" w:type="dxa"/>
          </w:tcPr>
          <w:p w14:paraId="35B722D0" w14:textId="77777777" w:rsidR="004B5AF5" w:rsidRPr="00DB5CEB" w:rsidRDefault="004B5AF5" w:rsidP="003313C9">
            <w:pPr>
              <w:pStyle w:val="Tabletext"/>
              <w:jc w:val="right"/>
            </w:pPr>
            <w:r w:rsidRPr="00DB5CEB">
              <w:t>Channel design and mix of AtoN</w:t>
            </w:r>
          </w:p>
        </w:tc>
        <w:tc>
          <w:tcPr>
            <w:tcW w:w="806" w:type="dxa"/>
            <w:vAlign w:val="center"/>
          </w:tcPr>
          <w:p w14:paraId="4DBF4327" w14:textId="77777777" w:rsidR="004B5AF5" w:rsidRPr="00DB5CEB" w:rsidRDefault="004B5AF5" w:rsidP="003313C9">
            <w:pPr>
              <w:pStyle w:val="Tabletext"/>
            </w:pPr>
            <w:r w:rsidRPr="00DB5CEB">
              <w:t>2</w:t>
            </w:r>
          </w:p>
        </w:tc>
        <w:tc>
          <w:tcPr>
            <w:tcW w:w="2342" w:type="dxa"/>
            <w:vMerge/>
          </w:tcPr>
          <w:p w14:paraId="3D8014D9" w14:textId="77777777" w:rsidR="004B5AF5" w:rsidRPr="00DB5CEB" w:rsidRDefault="004B5AF5" w:rsidP="003313C9">
            <w:pPr>
              <w:pStyle w:val="Tabletext"/>
            </w:pPr>
          </w:p>
        </w:tc>
        <w:tc>
          <w:tcPr>
            <w:tcW w:w="3032" w:type="dxa"/>
            <w:vMerge/>
          </w:tcPr>
          <w:p w14:paraId="75AC8EF6" w14:textId="77777777" w:rsidR="004B5AF5" w:rsidRPr="00DB5CEB" w:rsidRDefault="004B5AF5" w:rsidP="003313C9">
            <w:pPr>
              <w:pStyle w:val="Tabletext"/>
            </w:pPr>
          </w:p>
        </w:tc>
        <w:tc>
          <w:tcPr>
            <w:tcW w:w="805" w:type="dxa"/>
          </w:tcPr>
          <w:p w14:paraId="77F5742A" w14:textId="77777777" w:rsidR="004B5AF5" w:rsidRPr="00DB5CEB" w:rsidRDefault="004B5AF5" w:rsidP="003313C9">
            <w:pPr>
              <w:pStyle w:val="Tabletext"/>
            </w:pPr>
            <w:r w:rsidRPr="00C94038">
              <w:t>40</w:t>
            </w:r>
          </w:p>
        </w:tc>
      </w:tr>
      <w:tr w:rsidR="004B5AF5" w:rsidRPr="00DB5CEB" w14:paraId="7F86C20A" w14:textId="77777777" w:rsidTr="003313C9">
        <w:trPr>
          <w:jc w:val="center"/>
        </w:trPr>
        <w:tc>
          <w:tcPr>
            <w:tcW w:w="704" w:type="dxa"/>
          </w:tcPr>
          <w:p w14:paraId="42034394" w14:textId="77777777" w:rsidR="004B5AF5" w:rsidRPr="00DB5CEB" w:rsidRDefault="004B5AF5" w:rsidP="003313C9">
            <w:pPr>
              <w:pStyle w:val="Tabletext"/>
            </w:pPr>
          </w:p>
        </w:tc>
        <w:tc>
          <w:tcPr>
            <w:tcW w:w="851" w:type="dxa"/>
          </w:tcPr>
          <w:p w14:paraId="124458D7" w14:textId="77777777" w:rsidR="004B5AF5" w:rsidRPr="00DB5CEB" w:rsidRDefault="004B5AF5" w:rsidP="003313C9">
            <w:pPr>
              <w:pStyle w:val="Tabletext"/>
            </w:pPr>
          </w:p>
        </w:tc>
        <w:tc>
          <w:tcPr>
            <w:tcW w:w="992" w:type="dxa"/>
          </w:tcPr>
          <w:p w14:paraId="6310DBF0" w14:textId="77777777" w:rsidR="004B5AF5" w:rsidRPr="00DB5CEB" w:rsidRDefault="004B5AF5" w:rsidP="003313C9">
            <w:pPr>
              <w:pStyle w:val="Tabletext"/>
            </w:pPr>
            <w:r w:rsidRPr="00DB5CEB">
              <w:t>4c.2.4</w:t>
            </w:r>
          </w:p>
        </w:tc>
        <w:tc>
          <w:tcPr>
            <w:tcW w:w="4864" w:type="dxa"/>
          </w:tcPr>
          <w:p w14:paraId="18D269FF" w14:textId="77777777" w:rsidR="004B5AF5" w:rsidRPr="00DB5CEB" w:rsidRDefault="004B5AF5" w:rsidP="003313C9">
            <w:pPr>
              <w:pStyle w:val="Tabletext"/>
              <w:jc w:val="right"/>
            </w:pPr>
            <w:r w:rsidRPr="00DB5CEB">
              <w:t>Use of simulation (see 2b.3.5)</w:t>
            </w:r>
          </w:p>
        </w:tc>
        <w:tc>
          <w:tcPr>
            <w:tcW w:w="806" w:type="dxa"/>
          </w:tcPr>
          <w:p w14:paraId="5B390D03" w14:textId="77777777" w:rsidR="004B5AF5" w:rsidRPr="00DB5CEB" w:rsidRDefault="004B5AF5" w:rsidP="003313C9">
            <w:pPr>
              <w:pStyle w:val="Tabletext"/>
            </w:pPr>
            <w:r>
              <w:t>2</w:t>
            </w:r>
          </w:p>
        </w:tc>
        <w:tc>
          <w:tcPr>
            <w:tcW w:w="2342" w:type="dxa"/>
            <w:vMerge/>
          </w:tcPr>
          <w:p w14:paraId="36B520D4" w14:textId="77777777" w:rsidR="004B5AF5" w:rsidRPr="00DB5CEB" w:rsidRDefault="004B5AF5" w:rsidP="003313C9">
            <w:pPr>
              <w:pStyle w:val="Tabletext"/>
            </w:pPr>
          </w:p>
        </w:tc>
        <w:tc>
          <w:tcPr>
            <w:tcW w:w="3032" w:type="dxa"/>
            <w:vMerge/>
          </w:tcPr>
          <w:p w14:paraId="5DB93EB4" w14:textId="77777777" w:rsidR="004B5AF5" w:rsidRPr="00DB5CEB" w:rsidRDefault="004B5AF5" w:rsidP="003313C9">
            <w:pPr>
              <w:pStyle w:val="Tabletext"/>
            </w:pPr>
          </w:p>
        </w:tc>
        <w:tc>
          <w:tcPr>
            <w:tcW w:w="805" w:type="dxa"/>
          </w:tcPr>
          <w:p w14:paraId="26A7697E" w14:textId="77777777" w:rsidR="004B5AF5" w:rsidRPr="00DB5CEB" w:rsidRDefault="004B5AF5" w:rsidP="003313C9">
            <w:pPr>
              <w:pStyle w:val="Tabletext"/>
            </w:pPr>
            <w:r w:rsidRPr="00C94038">
              <w:t>40</w:t>
            </w:r>
          </w:p>
        </w:tc>
      </w:tr>
      <w:tr w:rsidR="004B5AF5" w:rsidRPr="00DB5CEB" w14:paraId="53C38BA5" w14:textId="77777777" w:rsidTr="003313C9">
        <w:trPr>
          <w:jc w:val="center"/>
        </w:trPr>
        <w:tc>
          <w:tcPr>
            <w:tcW w:w="704" w:type="dxa"/>
          </w:tcPr>
          <w:p w14:paraId="6FCEED78" w14:textId="77777777" w:rsidR="004B5AF5" w:rsidRPr="00DB5CEB" w:rsidRDefault="004B5AF5" w:rsidP="003313C9">
            <w:pPr>
              <w:pStyle w:val="Tabletext"/>
            </w:pPr>
          </w:p>
        </w:tc>
        <w:tc>
          <w:tcPr>
            <w:tcW w:w="851" w:type="dxa"/>
          </w:tcPr>
          <w:p w14:paraId="70790DE6" w14:textId="77777777" w:rsidR="004B5AF5" w:rsidRPr="00DB5CEB" w:rsidRDefault="004B5AF5" w:rsidP="003313C9">
            <w:pPr>
              <w:pStyle w:val="Tabletext"/>
            </w:pPr>
          </w:p>
        </w:tc>
        <w:tc>
          <w:tcPr>
            <w:tcW w:w="992" w:type="dxa"/>
          </w:tcPr>
          <w:p w14:paraId="6F1733C0" w14:textId="77777777" w:rsidR="004B5AF5" w:rsidRPr="00DB5CEB" w:rsidRDefault="004B5AF5" w:rsidP="003313C9">
            <w:pPr>
              <w:pStyle w:val="Tabletext"/>
            </w:pPr>
            <w:r w:rsidRPr="00DB5CEB">
              <w:t>4c.2.5</w:t>
            </w:r>
          </w:p>
        </w:tc>
        <w:tc>
          <w:tcPr>
            <w:tcW w:w="4864" w:type="dxa"/>
          </w:tcPr>
          <w:p w14:paraId="68294F0C" w14:textId="77777777" w:rsidR="004B5AF5" w:rsidRPr="00DB5CEB" w:rsidRDefault="004B5AF5" w:rsidP="003313C9">
            <w:pPr>
              <w:pStyle w:val="Tabletext"/>
              <w:jc w:val="right"/>
            </w:pPr>
            <w:r w:rsidRPr="00DB5CEB">
              <w:t>Offshore structures</w:t>
            </w:r>
          </w:p>
        </w:tc>
        <w:tc>
          <w:tcPr>
            <w:tcW w:w="806" w:type="dxa"/>
          </w:tcPr>
          <w:p w14:paraId="13CA7AC5" w14:textId="77777777" w:rsidR="004B5AF5" w:rsidRPr="00DB5CEB" w:rsidRDefault="004B5AF5" w:rsidP="003313C9">
            <w:pPr>
              <w:pStyle w:val="Tabletext"/>
            </w:pPr>
            <w:r w:rsidRPr="00DB5CEB">
              <w:t>1</w:t>
            </w:r>
          </w:p>
        </w:tc>
        <w:tc>
          <w:tcPr>
            <w:tcW w:w="2342" w:type="dxa"/>
            <w:vMerge/>
          </w:tcPr>
          <w:p w14:paraId="59D49143" w14:textId="77777777" w:rsidR="004B5AF5" w:rsidRPr="00DB5CEB" w:rsidRDefault="004B5AF5" w:rsidP="003313C9">
            <w:pPr>
              <w:pStyle w:val="Tabletext"/>
            </w:pPr>
          </w:p>
        </w:tc>
        <w:tc>
          <w:tcPr>
            <w:tcW w:w="3032" w:type="dxa"/>
            <w:vMerge/>
          </w:tcPr>
          <w:p w14:paraId="4AD58BEF" w14:textId="77777777" w:rsidR="004B5AF5" w:rsidRPr="00DB5CEB" w:rsidRDefault="004B5AF5" w:rsidP="003313C9">
            <w:pPr>
              <w:pStyle w:val="Tabletext"/>
            </w:pPr>
          </w:p>
        </w:tc>
        <w:tc>
          <w:tcPr>
            <w:tcW w:w="805" w:type="dxa"/>
          </w:tcPr>
          <w:p w14:paraId="7D662C6F" w14:textId="77777777" w:rsidR="004B5AF5" w:rsidRPr="00DB5CEB" w:rsidRDefault="004B5AF5" w:rsidP="003313C9">
            <w:pPr>
              <w:pStyle w:val="Tabletext"/>
            </w:pPr>
            <w:r w:rsidRPr="00C94038">
              <w:t>40</w:t>
            </w:r>
          </w:p>
        </w:tc>
      </w:tr>
    </w:tbl>
    <w:p w14:paraId="0FD11362" w14:textId="77777777" w:rsidR="00A457E6" w:rsidRPr="00DB5CEB" w:rsidRDefault="00A457E6" w:rsidP="00A457E6">
      <w:pPr>
        <w:rPr>
          <w:rFonts w:eastAsia="Calibri" w:cs="Calibri"/>
          <w:b/>
          <w:caps/>
          <w:kern w:val="28"/>
          <w:lang w:eastAsia="de-DE"/>
        </w:rPr>
      </w:pPr>
      <w:r w:rsidRPr="00DB5CEB">
        <w:br w:type="page"/>
      </w:r>
    </w:p>
    <w:p w14:paraId="62E1534B" w14:textId="77777777" w:rsidR="00A457E6" w:rsidRPr="00DB5CEB" w:rsidRDefault="00A457E6" w:rsidP="00DB7AD1">
      <w:pPr>
        <w:pStyle w:val="Heading1"/>
      </w:pPr>
      <w:bookmarkStart w:id="205" w:name="_Toc442608066"/>
      <w:bookmarkStart w:id="206" w:name="_Toc471895784"/>
      <w:r w:rsidRPr="00DB5CEB">
        <w:lastRenderedPageBreak/>
        <w:t xml:space="preserve">DETAILED TEACHING SYLLABUS FOR MODULE 4D – SOUND SIGNALS; COMMUNICATIONS; </w:t>
      </w:r>
      <w:r w:rsidR="00DE2040" w:rsidRPr="00DB5CEB">
        <w:rPr>
          <w:caps w:val="0"/>
        </w:rPr>
        <w:t>e</w:t>
      </w:r>
      <w:r w:rsidRPr="00DB5CEB">
        <w:t>-NAVIGATION; TIDE GAUGES; STRUCTURES; REMOTE MONITORING AND CONTROL</w:t>
      </w:r>
      <w:bookmarkEnd w:id="205"/>
      <w:bookmarkEnd w:id="206"/>
    </w:p>
    <w:p w14:paraId="79454307" w14:textId="77777777" w:rsidR="00A457E6" w:rsidRPr="00DB5CEB" w:rsidRDefault="00A457E6" w:rsidP="00DB7AD1">
      <w:pPr>
        <w:pStyle w:val="Headingseparationline-landscape"/>
      </w:pPr>
    </w:p>
    <w:p w14:paraId="71295B20" w14:textId="77777777" w:rsidR="00A457E6" w:rsidRPr="00DB5CEB" w:rsidRDefault="00A457E6" w:rsidP="00A457E6">
      <w:pPr>
        <w:pStyle w:val="Tablecaption"/>
      </w:pPr>
      <w:bookmarkStart w:id="207" w:name="_Toc434431735"/>
      <w:bookmarkStart w:id="208" w:name="_Toc442347382"/>
      <w:bookmarkStart w:id="209" w:name="_Toc471895803"/>
      <w:r w:rsidRPr="00DB5CEB">
        <w:t>Detailed Teaching Syllabus for Module 4D</w:t>
      </w:r>
      <w:bookmarkEnd w:id="207"/>
      <w:bookmarkEnd w:id="208"/>
      <w:bookmarkEnd w:id="209"/>
    </w:p>
    <w:tbl>
      <w:tblPr>
        <w:tblStyle w:val="TableGrid"/>
        <w:tblW w:w="0" w:type="auto"/>
        <w:jc w:val="center"/>
        <w:tblLayout w:type="fixed"/>
        <w:tblLook w:val="04A0" w:firstRow="1" w:lastRow="0" w:firstColumn="1" w:lastColumn="0" w:noHBand="0" w:noVBand="1"/>
      </w:tblPr>
      <w:tblGrid>
        <w:gridCol w:w="670"/>
        <w:gridCol w:w="806"/>
        <w:gridCol w:w="953"/>
        <w:gridCol w:w="5788"/>
        <w:gridCol w:w="742"/>
        <w:gridCol w:w="2660"/>
        <w:gridCol w:w="2693"/>
        <w:gridCol w:w="709"/>
      </w:tblGrid>
      <w:tr w:rsidR="00606D9C" w:rsidRPr="00DB5CEB" w14:paraId="522E14B4" w14:textId="77777777" w:rsidTr="00606D9C">
        <w:trPr>
          <w:cantSplit/>
          <w:trHeight w:val="1352"/>
          <w:tblHeader/>
          <w:jc w:val="center"/>
        </w:trPr>
        <w:tc>
          <w:tcPr>
            <w:tcW w:w="670" w:type="dxa"/>
            <w:textDirection w:val="btLr"/>
            <w:vAlign w:val="center"/>
          </w:tcPr>
          <w:p w14:paraId="5A99D6EE" w14:textId="77777777" w:rsidR="00A457E6" w:rsidRPr="00DB5CEB" w:rsidRDefault="00A457E6" w:rsidP="003313C9">
            <w:pPr>
              <w:pStyle w:val="Tableheading"/>
              <w:rPr>
                <w:lang w:val="en-GB"/>
              </w:rPr>
            </w:pPr>
            <w:r w:rsidRPr="00DB5CEB">
              <w:rPr>
                <w:lang w:val="en-GB"/>
              </w:rPr>
              <w:t>Module</w:t>
            </w:r>
          </w:p>
        </w:tc>
        <w:tc>
          <w:tcPr>
            <w:tcW w:w="806" w:type="dxa"/>
            <w:textDirection w:val="btLr"/>
            <w:vAlign w:val="center"/>
          </w:tcPr>
          <w:p w14:paraId="5AD74F7C" w14:textId="77777777" w:rsidR="00A457E6" w:rsidRPr="00DB5CEB" w:rsidRDefault="00A457E6" w:rsidP="003313C9">
            <w:pPr>
              <w:pStyle w:val="Tableheading"/>
              <w:rPr>
                <w:lang w:val="en-GB"/>
              </w:rPr>
            </w:pPr>
            <w:r w:rsidRPr="00DB5CEB">
              <w:rPr>
                <w:lang w:val="en-GB"/>
              </w:rPr>
              <w:t>Element</w:t>
            </w:r>
          </w:p>
        </w:tc>
        <w:tc>
          <w:tcPr>
            <w:tcW w:w="953" w:type="dxa"/>
            <w:textDirection w:val="btLr"/>
            <w:vAlign w:val="center"/>
          </w:tcPr>
          <w:p w14:paraId="11113EE3" w14:textId="77777777" w:rsidR="00A457E6" w:rsidRPr="00DB5CEB" w:rsidRDefault="00A457E6" w:rsidP="003313C9">
            <w:pPr>
              <w:pStyle w:val="Tableheading"/>
              <w:rPr>
                <w:lang w:val="en-GB"/>
              </w:rPr>
            </w:pPr>
            <w:r w:rsidRPr="00DB5CEB">
              <w:rPr>
                <w:lang w:val="en-GB"/>
              </w:rPr>
              <w:t>Sub-element</w:t>
            </w:r>
          </w:p>
        </w:tc>
        <w:tc>
          <w:tcPr>
            <w:tcW w:w="5788" w:type="dxa"/>
            <w:vAlign w:val="center"/>
          </w:tcPr>
          <w:p w14:paraId="5DA64116" w14:textId="77777777" w:rsidR="00A457E6" w:rsidRPr="00DB5CEB" w:rsidRDefault="00A457E6" w:rsidP="003313C9">
            <w:pPr>
              <w:pStyle w:val="Tableheading"/>
              <w:rPr>
                <w:lang w:val="en-GB"/>
              </w:rPr>
            </w:pPr>
            <w:r w:rsidRPr="00DB5CEB">
              <w:rPr>
                <w:lang w:val="en-GB"/>
              </w:rPr>
              <w:t>Subject</w:t>
            </w:r>
          </w:p>
        </w:tc>
        <w:tc>
          <w:tcPr>
            <w:tcW w:w="742" w:type="dxa"/>
            <w:textDirection w:val="btLr"/>
            <w:vAlign w:val="center"/>
          </w:tcPr>
          <w:p w14:paraId="4E1BD2CA" w14:textId="77777777" w:rsidR="00A457E6" w:rsidRPr="00DB5CEB" w:rsidRDefault="00A457E6" w:rsidP="003313C9">
            <w:pPr>
              <w:pStyle w:val="Tableheading"/>
              <w:rPr>
                <w:lang w:val="en-GB"/>
              </w:rPr>
            </w:pPr>
            <w:r w:rsidRPr="00DB5CEB">
              <w:rPr>
                <w:lang w:val="en-GB"/>
              </w:rPr>
              <w:t>Level of Competence</w:t>
            </w:r>
          </w:p>
        </w:tc>
        <w:tc>
          <w:tcPr>
            <w:tcW w:w="2660" w:type="dxa"/>
            <w:vAlign w:val="center"/>
          </w:tcPr>
          <w:p w14:paraId="1C727B82"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693" w:type="dxa"/>
            <w:vAlign w:val="center"/>
          </w:tcPr>
          <w:p w14:paraId="6EF8E1D2" w14:textId="77777777" w:rsidR="00A457E6" w:rsidRPr="00DB5CEB" w:rsidRDefault="00A457E6" w:rsidP="003313C9">
            <w:pPr>
              <w:pStyle w:val="Tableheading"/>
              <w:rPr>
                <w:lang w:val="en-GB"/>
              </w:rPr>
            </w:pPr>
            <w:r w:rsidRPr="00DB5CEB">
              <w:rPr>
                <w:lang w:val="en-GB"/>
              </w:rPr>
              <w:t>References</w:t>
            </w:r>
          </w:p>
          <w:p w14:paraId="5CFC2CF3" w14:textId="77777777" w:rsidR="00A457E6" w:rsidRPr="00DB5CEB" w:rsidRDefault="00A457E6" w:rsidP="003313C9">
            <w:pPr>
              <w:pStyle w:val="Tableheading"/>
              <w:rPr>
                <w:lang w:val="en-GB"/>
              </w:rPr>
            </w:pPr>
          </w:p>
          <w:p w14:paraId="51554343" w14:textId="77777777" w:rsidR="00A457E6" w:rsidRPr="00DB5CEB" w:rsidRDefault="00A457E6" w:rsidP="003313C9">
            <w:pPr>
              <w:pStyle w:val="Tableheading"/>
              <w:rPr>
                <w:lang w:val="en-GB"/>
              </w:rPr>
            </w:pPr>
            <w:r w:rsidRPr="00DB5CEB">
              <w:rPr>
                <w:lang w:val="en-GB"/>
              </w:rPr>
              <w:t>Rec = Recommendation</w:t>
            </w:r>
          </w:p>
          <w:p w14:paraId="4F024B23" w14:textId="77777777" w:rsidR="00A457E6" w:rsidRPr="00DB5CEB" w:rsidRDefault="00A457E6" w:rsidP="003313C9">
            <w:pPr>
              <w:pStyle w:val="Tableheading"/>
              <w:rPr>
                <w:lang w:val="en-GB"/>
              </w:rPr>
            </w:pPr>
            <w:r w:rsidRPr="00DB5CEB">
              <w:rPr>
                <w:lang w:val="en-GB"/>
              </w:rPr>
              <w:t>GL = Guideline</w:t>
            </w:r>
          </w:p>
        </w:tc>
        <w:tc>
          <w:tcPr>
            <w:tcW w:w="709" w:type="dxa"/>
            <w:textDirection w:val="btLr"/>
            <w:vAlign w:val="center"/>
          </w:tcPr>
          <w:p w14:paraId="260969D7" w14:textId="77777777" w:rsidR="00A457E6" w:rsidRPr="00DB5CEB" w:rsidRDefault="00A457E6" w:rsidP="003313C9">
            <w:pPr>
              <w:pStyle w:val="Tableheading"/>
              <w:rPr>
                <w:lang w:val="en-GB"/>
              </w:rPr>
            </w:pPr>
            <w:r w:rsidRPr="00DB5CEB">
              <w:rPr>
                <w:lang w:val="en-GB"/>
              </w:rPr>
              <w:t>Lecture No.</w:t>
            </w:r>
          </w:p>
        </w:tc>
      </w:tr>
      <w:tr w:rsidR="00606D9C" w:rsidRPr="00DB5CEB" w14:paraId="6AA9FF4B" w14:textId="77777777" w:rsidTr="00606D9C">
        <w:trPr>
          <w:trHeight w:val="70"/>
          <w:jc w:val="center"/>
        </w:trPr>
        <w:tc>
          <w:tcPr>
            <w:tcW w:w="670" w:type="dxa"/>
          </w:tcPr>
          <w:p w14:paraId="4CDD0EB0" w14:textId="77777777" w:rsidR="00A457E6" w:rsidRPr="00DB5CEB" w:rsidRDefault="00A457E6" w:rsidP="003313C9">
            <w:pPr>
              <w:pStyle w:val="Tabletext"/>
              <w:rPr>
                <w:b/>
              </w:rPr>
            </w:pPr>
            <w:r w:rsidRPr="00DB5CEB">
              <w:rPr>
                <w:b/>
              </w:rPr>
              <w:t>4D</w:t>
            </w:r>
          </w:p>
        </w:tc>
        <w:tc>
          <w:tcPr>
            <w:tcW w:w="806" w:type="dxa"/>
            <w:shd w:val="clear" w:color="auto" w:fill="94D9D5"/>
          </w:tcPr>
          <w:p w14:paraId="578952D9" w14:textId="77777777" w:rsidR="00A457E6" w:rsidRPr="00DB5CEB" w:rsidRDefault="00A457E6" w:rsidP="003313C9">
            <w:pPr>
              <w:pStyle w:val="Tabletext"/>
              <w:rPr>
                <w:b/>
              </w:rPr>
            </w:pPr>
          </w:p>
        </w:tc>
        <w:tc>
          <w:tcPr>
            <w:tcW w:w="953" w:type="dxa"/>
            <w:vMerge w:val="restart"/>
            <w:shd w:val="clear" w:color="auto" w:fill="94D9D5"/>
          </w:tcPr>
          <w:p w14:paraId="4A3C31AA" w14:textId="77777777" w:rsidR="00A457E6" w:rsidRPr="00DB5CEB" w:rsidRDefault="00A457E6" w:rsidP="003313C9">
            <w:pPr>
              <w:pStyle w:val="Tabletext"/>
              <w:rPr>
                <w:b/>
              </w:rPr>
            </w:pPr>
          </w:p>
        </w:tc>
        <w:tc>
          <w:tcPr>
            <w:tcW w:w="5788" w:type="dxa"/>
          </w:tcPr>
          <w:p w14:paraId="024A10A4" w14:textId="77777777" w:rsidR="00A457E6" w:rsidRPr="00DB5CEB" w:rsidRDefault="00A457E6" w:rsidP="003313C9">
            <w:pPr>
              <w:pStyle w:val="Tabletext"/>
              <w:rPr>
                <w:b/>
              </w:rPr>
            </w:pPr>
            <w:r w:rsidRPr="00DB5CEB">
              <w:rPr>
                <w:b/>
              </w:rPr>
              <w:t>SOUND SIGNALS; COMMUNICATIONS; e-NAV; TIDE GAUGES; STRUCTURES; REMOTE MONITORING</w:t>
            </w:r>
          </w:p>
        </w:tc>
        <w:tc>
          <w:tcPr>
            <w:tcW w:w="6804" w:type="dxa"/>
            <w:gridSpan w:val="4"/>
            <w:vMerge w:val="restart"/>
            <w:shd w:val="clear" w:color="auto" w:fill="94D9D5"/>
          </w:tcPr>
          <w:p w14:paraId="6E6D1ACC" w14:textId="77777777" w:rsidR="00A457E6" w:rsidRPr="00DB5CEB" w:rsidRDefault="00A457E6" w:rsidP="003313C9">
            <w:pPr>
              <w:pStyle w:val="Tabletext"/>
              <w:rPr>
                <w:b/>
              </w:rPr>
            </w:pPr>
          </w:p>
        </w:tc>
      </w:tr>
      <w:tr w:rsidR="00606D9C" w:rsidRPr="00DB5CEB" w14:paraId="1C18A8E5" w14:textId="77777777" w:rsidTr="00606D9C">
        <w:trPr>
          <w:jc w:val="center"/>
        </w:trPr>
        <w:tc>
          <w:tcPr>
            <w:tcW w:w="670" w:type="dxa"/>
          </w:tcPr>
          <w:p w14:paraId="16B3C27B" w14:textId="77777777" w:rsidR="00A457E6" w:rsidRPr="00DB5CEB" w:rsidRDefault="00A457E6" w:rsidP="003313C9">
            <w:pPr>
              <w:pStyle w:val="Tabletext"/>
              <w:rPr>
                <w:b/>
              </w:rPr>
            </w:pPr>
          </w:p>
        </w:tc>
        <w:tc>
          <w:tcPr>
            <w:tcW w:w="806" w:type="dxa"/>
          </w:tcPr>
          <w:p w14:paraId="0938A12F" w14:textId="77777777" w:rsidR="00A457E6" w:rsidRPr="00DB5CEB" w:rsidRDefault="00A457E6" w:rsidP="003313C9">
            <w:pPr>
              <w:pStyle w:val="Tabletext"/>
              <w:rPr>
                <w:b/>
              </w:rPr>
            </w:pPr>
            <w:r w:rsidRPr="00DB5CEB">
              <w:rPr>
                <w:b/>
              </w:rPr>
              <w:t>4d.1</w:t>
            </w:r>
          </w:p>
        </w:tc>
        <w:tc>
          <w:tcPr>
            <w:tcW w:w="953" w:type="dxa"/>
            <w:vMerge/>
            <w:shd w:val="clear" w:color="auto" w:fill="94D9D5"/>
          </w:tcPr>
          <w:p w14:paraId="5C8C39E6" w14:textId="77777777" w:rsidR="00A457E6" w:rsidRPr="00DB5CEB" w:rsidRDefault="00A457E6" w:rsidP="003313C9">
            <w:pPr>
              <w:pStyle w:val="Tabletext"/>
              <w:rPr>
                <w:b/>
              </w:rPr>
            </w:pPr>
          </w:p>
        </w:tc>
        <w:tc>
          <w:tcPr>
            <w:tcW w:w="5788" w:type="dxa"/>
          </w:tcPr>
          <w:p w14:paraId="0A9624BE" w14:textId="77777777" w:rsidR="00A457E6" w:rsidRPr="00DB5CEB" w:rsidRDefault="00A457E6" w:rsidP="003313C9">
            <w:pPr>
              <w:pStyle w:val="Tabletext"/>
              <w:rPr>
                <w:b/>
              </w:rPr>
            </w:pPr>
            <w:r w:rsidRPr="00DB5CEB">
              <w:rPr>
                <w:b/>
              </w:rPr>
              <w:t>Sound Signals</w:t>
            </w:r>
          </w:p>
        </w:tc>
        <w:tc>
          <w:tcPr>
            <w:tcW w:w="6804" w:type="dxa"/>
            <w:gridSpan w:val="4"/>
            <w:vMerge/>
            <w:shd w:val="clear" w:color="auto" w:fill="94D9D5"/>
          </w:tcPr>
          <w:p w14:paraId="3D0C4DFD" w14:textId="77777777" w:rsidR="00A457E6" w:rsidRPr="00DB5CEB" w:rsidRDefault="00A457E6" w:rsidP="003313C9">
            <w:pPr>
              <w:pStyle w:val="Tabletext"/>
              <w:rPr>
                <w:b/>
              </w:rPr>
            </w:pPr>
          </w:p>
        </w:tc>
      </w:tr>
      <w:tr w:rsidR="000A7C83" w:rsidRPr="00DB5CEB" w14:paraId="1BCBD2F6" w14:textId="77777777" w:rsidTr="00606D9C">
        <w:trPr>
          <w:jc w:val="center"/>
        </w:trPr>
        <w:tc>
          <w:tcPr>
            <w:tcW w:w="670" w:type="dxa"/>
          </w:tcPr>
          <w:p w14:paraId="791425B1" w14:textId="77777777" w:rsidR="000A7C83" w:rsidRPr="00DB5CEB" w:rsidRDefault="000A7C83" w:rsidP="003313C9">
            <w:pPr>
              <w:pStyle w:val="Tabletext"/>
            </w:pPr>
          </w:p>
        </w:tc>
        <w:tc>
          <w:tcPr>
            <w:tcW w:w="806" w:type="dxa"/>
          </w:tcPr>
          <w:p w14:paraId="14F6E29A" w14:textId="77777777" w:rsidR="000A7C83" w:rsidRPr="00DB5CEB" w:rsidRDefault="000A7C83" w:rsidP="003313C9">
            <w:pPr>
              <w:pStyle w:val="Tabletext"/>
            </w:pPr>
          </w:p>
        </w:tc>
        <w:tc>
          <w:tcPr>
            <w:tcW w:w="953" w:type="dxa"/>
          </w:tcPr>
          <w:p w14:paraId="5E5FE59E" w14:textId="77777777" w:rsidR="000A7C83" w:rsidRPr="00DB5CEB" w:rsidRDefault="000A7C83" w:rsidP="003313C9">
            <w:pPr>
              <w:pStyle w:val="Tabletext"/>
            </w:pPr>
            <w:r w:rsidRPr="00DB5CEB">
              <w:t>4d.1.1</w:t>
            </w:r>
          </w:p>
        </w:tc>
        <w:tc>
          <w:tcPr>
            <w:tcW w:w="5788" w:type="dxa"/>
          </w:tcPr>
          <w:p w14:paraId="1FF8B6AB" w14:textId="77777777" w:rsidR="000A7C83" w:rsidRPr="00DB5CEB" w:rsidRDefault="000A7C83" w:rsidP="003313C9">
            <w:pPr>
              <w:pStyle w:val="Tabletext"/>
            </w:pPr>
            <w:r w:rsidRPr="00DB5CEB">
              <w:t>Use of sound signals</w:t>
            </w:r>
          </w:p>
        </w:tc>
        <w:tc>
          <w:tcPr>
            <w:tcW w:w="742" w:type="dxa"/>
            <w:vAlign w:val="center"/>
          </w:tcPr>
          <w:p w14:paraId="2384708D" w14:textId="77777777" w:rsidR="000A7C83" w:rsidRPr="00DB5CEB" w:rsidRDefault="000A7C83" w:rsidP="003313C9">
            <w:pPr>
              <w:pStyle w:val="Tabletext"/>
            </w:pPr>
            <w:r w:rsidRPr="00DB5CEB">
              <w:t>1</w:t>
            </w:r>
          </w:p>
        </w:tc>
        <w:tc>
          <w:tcPr>
            <w:tcW w:w="2660" w:type="dxa"/>
            <w:vMerge w:val="restart"/>
          </w:tcPr>
          <w:p w14:paraId="2ADE8E11" w14:textId="77777777" w:rsidR="000A7C83" w:rsidRPr="00DB5CEB" w:rsidRDefault="000A7C83" w:rsidP="003313C9">
            <w:pPr>
              <w:pStyle w:val="Tabletext"/>
            </w:pPr>
          </w:p>
        </w:tc>
        <w:tc>
          <w:tcPr>
            <w:tcW w:w="2693" w:type="dxa"/>
            <w:vMerge w:val="restart"/>
            <w:vAlign w:val="center"/>
          </w:tcPr>
          <w:p w14:paraId="36FCE889" w14:textId="77777777" w:rsidR="000A7C83" w:rsidRPr="00DB5CEB" w:rsidRDefault="000A7C83" w:rsidP="003313C9">
            <w:pPr>
              <w:pStyle w:val="Tabletext"/>
            </w:pPr>
            <w:r w:rsidRPr="00DB5CEB">
              <w:t>NAVGUIDE 6.5</w:t>
            </w:r>
          </w:p>
          <w:p w14:paraId="1F7198C1" w14:textId="77777777" w:rsidR="000A7C83" w:rsidRPr="00DB5CEB" w:rsidRDefault="000A7C83" w:rsidP="003313C9">
            <w:pPr>
              <w:pStyle w:val="Tabletext"/>
            </w:pPr>
            <w:r w:rsidRPr="00DB5CEB">
              <w:t>IALA Rec E-109 and E109B</w:t>
            </w:r>
          </w:p>
        </w:tc>
        <w:tc>
          <w:tcPr>
            <w:tcW w:w="709" w:type="dxa"/>
            <w:vAlign w:val="center"/>
          </w:tcPr>
          <w:p w14:paraId="63FDD471" w14:textId="77777777" w:rsidR="000A7C83" w:rsidRPr="00DB5CEB" w:rsidRDefault="000A7C83" w:rsidP="003313C9">
            <w:pPr>
              <w:pStyle w:val="Tabletext"/>
            </w:pPr>
            <w:r w:rsidRPr="00DB5CEB">
              <w:t>41</w:t>
            </w:r>
          </w:p>
        </w:tc>
      </w:tr>
      <w:tr w:rsidR="000A7C83" w:rsidRPr="00DB5CEB" w14:paraId="4DC9F2D2" w14:textId="77777777" w:rsidTr="00606D9C">
        <w:trPr>
          <w:trHeight w:val="115"/>
          <w:jc w:val="center"/>
        </w:trPr>
        <w:tc>
          <w:tcPr>
            <w:tcW w:w="670" w:type="dxa"/>
          </w:tcPr>
          <w:p w14:paraId="7568EE06" w14:textId="77777777" w:rsidR="000A7C83" w:rsidRPr="00DB5CEB" w:rsidRDefault="000A7C83" w:rsidP="003313C9">
            <w:pPr>
              <w:pStyle w:val="Tabletext"/>
            </w:pPr>
          </w:p>
        </w:tc>
        <w:tc>
          <w:tcPr>
            <w:tcW w:w="806" w:type="dxa"/>
          </w:tcPr>
          <w:p w14:paraId="55804108" w14:textId="77777777" w:rsidR="000A7C83" w:rsidRPr="00DB5CEB" w:rsidRDefault="000A7C83" w:rsidP="003313C9">
            <w:pPr>
              <w:pStyle w:val="Tabletext"/>
            </w:pPr>
          </w:p>
        </w:tc>
        <w:tc>
          <w:tcPr>
            <w:tcW w:w="953" w:type="dxa"/>
          </w:tcPr>
          <w:p w14:paraId="344BBCA1" w14:textId="77777777" w:rsidR="000A7C83" w:rsidRPr="00DB5CEB" w:rsidRDefault="000A7C83" w:rsidP="003313C9">
            <w:pPr>
              <w:pStyle w:val="Tabletext"/>
            </w:pPr>
            <w:r w:rsidRPr="00DB5CEB">
              <w:t>4d.1.2</w:t>
            </w:r>
          </w:p>
        </w:tc>
        <w:tc>
          <w:tcPr>
            <w:tcW w:w="5788" w:type="dxa"/>
          </w:tcPr>
          <w:p w14:paraId="58903578" w14:textId="77777777" w:rsidR="000A7C83" w:rsidRPr="00DB5CEB" w:rsidRDefault="000A7C83" w:rsidP="003313C9">
            <w:pPr>
              <w:pStyle w:val="Tabletext"/>
            </w:pPr>
            <w:r w:rsidRPr="00DB5CEB">
              <w:t>Fog detectors</w:t>
            </w:r>
          </w:p>
        </w:tc>
        <w:tc>
          <w:tcPr>
            <w:tcW w:w="742" w:type="dxa"/>
          </w:tcPr>
          <w:p w14:paraId="2F60134A" w14:textId="77777777" w:rsidR="000A7C83" w:rsidRPr="00DB5CEB" w:rsidRDefault="000A7C83" w:rsidP="003313C9">
            <w:pPr>
              <w:pStyle w:val="Tabletext"/>
            </w:pPr>
            <w:r>
              <w:t>1</w:t>
            </w:r>
          </w:p>
        </w:tc>
        <w:tc>
          <w:tcPr>
            <w:tcW w:w="2660" w:type="dxa"/>
            <w:vMerge/>
          </w:tcPr>
          <w:p w14:paraId="13D0B76E" w14:textId="77777777" w:rsidR="000A7C83" w:rsidRPr="00DB5CEB" w:rsidRDefault="000A7C83" w:rsidP="003313C9">
            <w:pPr>
              <w:pStyle w:val="Tabletext"/>
            </w:pPr>
          </w:p>
        </w:tc>
        <w:tc>
          <w:tcPr>
            <w:tcW w:w="2693" w:type="dxa"/>
            <w:vMerge/>
            <w:vAlign w:val="center"/>
          </w:tcPr>
          <w:p w14:paraId="4919BD9E" w14:textId="77777777" w:rsidR="000A7C83" w:rsidRPr="00DB5CEB" w:rsidRDefault="000A7C83" w:rsidP="003313C9">
            <w:pPr>
              <w:pStyle w:val="Tabletext"/>
            </w:pPr>
          </w:p>
        </w:tc>
        <w:tc>
          <w:tcPr>
            <w:tcW w:w="709" w:type="dxa"/>
          </w:tcPr>
          <w:p w14:paraId="7B8C3B40" w14:textId="77777777" w:rsidR="000A7C83" w:rsidRPr="00DB5CEB" w:rsidRDefault="000A7C83" w:rsidP="003313C9">
            <w:pPr>
              <w:pStyle w:val="Tabletext"/>
            </w:pPr>
            <w:r w:rsidRPr="00E118B5">
              <w:t>41</w:t>
            </w:r>
          </w:p>
        </w:tc>
      </w:tr>
      <w:tr w:rsidR="000A7C83" w:rsidRPr="00DB5CEB" w14:paraId="05B1C795" w14:textId="77777777" w:rsidTr="00606D9C">
        <w:trPr>
          <w:jc w:val="center"/>
        </w:trPr>
        <w:tc>
          <w:tcPr>
            <w:tcW w:w="670" w:type="dxa"/>
          </w:tcPr>
          <w:p w14:paraId="577543C5" w14:textId="77777777" w:rsidR="000A7C83" w:rsidRPr="00DB5CEB" w:rsidRDefault="000A7C83" w:rsidP="003313C9">
            <w:pPr>
              <w:pStyle w:val="Tabletext"/>
            </w:pPr>
          </w:p>
        </w:tc>
        <w:tc>
          <w:tcPr>
            <w:tcW w:w="806" w:type="dxa"/>
          </w:tcPr>
          <w:p w14:paraId="48B5C278" w14:textId="77777777" w:rsidR="000A7C83" w:rsidRPr="00DB5CEB" w:rsidRDefault="000A7C83" w:rsidP="003313C9">
            <w:pPr>
              <w:pStyle w:val="Tabletext"/>
            </w:pPr>
          </w:p>
        </w:tc>
        <w:tc>
          <w:tcPr>
            <w:tcW w:w="953" w:type="dxa"/>
            <w:shd w:val="clear" w:color="auto" w:fill="auto"/>
          </w:tcPr>
          <w:p w14:paraId="7FF250A1" w14:textId="77777777" w:rsidR="000A7C83" w:rsidRPr="00DB5CEB" w:rsidRDefault="000A7C83" w:rsidP="003313C9">
            <w:pPr>
              <w:pStyle w:val="Tabletext"/>
            </w:pPr>
            <w:r w:rsidRPr="00DB5CEB">
              <w:t>4d.1.3</w:t>
            </w:r>
          </w:p>
        </w:tc>
        <w:tc>
          <w:tcPr>
            <w:tcW w:w="5788" w:type="dxa"/>
          </w:tcPr>
          <w:p w14:paraId="0E0C24EE" w14:textId="77777777" w:rsidR="000A7C83" w:rsidRPr="00DB5CEB" w:rsidRDefault="000A7C83" w:rsidP="003313C9">
            <w:pPr>
              <w:pStyle w:val="Tabletext"/>
            </w:pPr>
            <w:r w:rsidRPr="00DB5CEB">
              <w:t>Range of sound signals</w:t>
            </w:r>
          </w:p>
        </w:tc>
        <w:tc>
          <w:tcPr>
            <w:tcW w:w="742" w:type="dxa"/>
          </w:tcPr>
          <w:p w14:paraId="02F17C6E" w14:textId="77777777" w:rsidR="000A7C83" w:rsidRPr="00DB5CEB" w:rsidRDefault="000A7C83" w:rsidP="003313C9">
            <w:pPr>
              <w:pStyle w:val="Tabletext"/>
            </w:pPr>
            <w:r>
              <w:t>1</w:t>
            </w:r>
          </w:p>
        </w:tc>
        <w:tc>
          <w:tcPr>
            <w:tcW w:w="2660" w:type="dxa"/>
            <w:vMerge/>
          </w:tcPr>
          <w:p w14:paraId="053F43C2" w14:textId="77777777" w:rsidR="000A7C83" w:rsidRPr="00DB5CEB" w:rsidRDefault="000A7C83" w:rsidP="003313C9">
            <w:pPr>
              <w:pStyle w:val="Tabletext"/>
            </w:pPr>
          </w:p>
        </w:tc>
        <w:tc>
          <w:tcPr>
            <w:tcW w:w="2693" w:type="dxa"/>
            <w:vMerge/>
            <w:vAlign w:val="center"/>
          </w:tcPr>
          <w:p w14:paraId="67171B01" w14:textId="77777777" w:rsidR="000A7C83" w:rsidRPr="00DB5CEB" w:rsidRDefault="000A7C83" w:rsidP="003313C9">
            <w:pPr>
              <w:pStyle w:val="Tabletext"/>
            </w:pPr>
          </w:p>
        </w:tc>
        <w:tc>
          <w:tcPr>
            <w:tcW w:w="709" w:type="dxa"/>
          </w:tcPr>
          <w:p w14:paraId="7C73E8AA" w14:textId="77777777" w:rsidR="000A7C83" w:rsidRPr="00DB5CEB" w:rsidRDefault="000A7C83" w:rsidP="003313C9">
            <w:pPr>
              <w:pStyle w:val="Tabletext"/>
            </w:pPr>
            <w:r w:rsidRPr="00E118B5">
              <w:t>41</w:t>
            </w:r>
          </w:p>
        </w:tc>
      </w:tr>
      <w:tr w:rsidR="00606D9C" w:rsidRPr="00DB5CEB" w14:paraId="1475AAAB" w14:textId="77777777" w:rsidTr="00606D9C">
        <w:trPr>
          <w:jc w:val="center"/>
        </w:trPr>
        <w:tc>
          <w:tcPr>
            <w:tcW w:w="670" w:type="dxa"/>
          </w:tcPr>
          <w:p w14:paraId="1042627E" w14:textId="77777777" w:rsidR="00A457E6" w:rsidRPr="00DB5CEB" w:rsidRDefault="00A457E6" w:rsidP="003313C9">
            <w:pPr>
              <w:pStyle w:val="Tabletext"/>
              <w:rPr>
                <w:b/>
              </w:rPr>
            </w:pPr>
          </w:p>
        </w:tc>
        <w:tc>
          <w:tcPr>
            <w:tcW w:w="806" w:type="dxa"/>
          </w:tcPr>
          <w:p w14:paraId="5DC93A90" w14:textId="77777777" w:rsidR="00A457E6" w:rsidRPr="00DB5CEB" w:rsidRDefault="00A457E6" w:rsidP="003313C9">
            <w:pPr>
              <w:pStyle w:val="Tabletext"/>
              <w:rPr>
                <w:b/>
              </w:rPr>
            </w:pPr>
            <w:r w:rsidRPr="00DB5CEB">
              <w:rPr>
                <w:b/>
              </w:rPr>
              <w:t>4d.2</w:t>
            </w:r>
          </w:p>
        </w:tc>
        <w:tc>
          <w:tcPr>
            <w:tcW w:w="953" w:type="dxa"/>
            <w:shd w:val="clear" w:color="auto" w:fill="94D9D5"/>
          </w:tcPr>
          <w:p w14:paraId="0BD88866" w14:textId="77777777" w:rsidR="00A457E6" w:rsidRPr="00DB5CEB" w:rsidRDefault="00A457E6" w:rsidP="003313C9">
            <w:pPr>
              <w:pStyle w:val="Tabletext"/>
              <w:rPr>
                <w:b/>
              </w:rPr>
            </w:pPr>
          </w:p>
        </w:tc>
        <w:tc>
          <w:tcPr>
            <w:tcW w:w="5788" w:type="dxa"/>
          </w:tcPr>
          <w:p w14:paraId="0CF55B9E" w14:textId="77777777" w:rsidR="00A457E6" w:rsidRPr="00DB5CEB" w:rsidRDefault="00A457E6" w:rsidP="003313C9">
            <w:pPr>
              <w:pStyle w:val="Tabletext"/>
              <w:rPr>
                <w:b/>
              </w:rPr>
            </w:pPr>
            <w:r w:rsidRPr="00DB5CEB">
              <w:rPr>
                <w:b/>
              </w:rPr>
              <w:t>Communications</w:t>
            </w:r>
          </w:p>
        </w:tc>
        <w:tc>
          <w:tcPr>
            <w:tcW w:w="6804" w:type="dxa"/>
            <w:gridSpan w:val="4"/>
            <w:shd w:val="clear" w:color="auto" w:fill="94D9D5"/>
            <w:vAlign w:val="center"/>
          </w:tcPr>
          <w:p w14:paraId="3BC87678" w14:textId="77777777" w:rsidR="00A457E6" w:rsidRPr="00DB5CEB" w:rsidRDefault="00A457E6" w:rsidP="003313C9">
            <w:pPr>
              <w:pStyle w:val="Tabletext"/>
              <w:rPr>
                <w:b/>
              </w:rPr>
            </w:pPr>
          </w:p>
        </w:tc>
      </w:tr>
      <w:tr w:rsidR="000A7C83" w:rsidRPr="00DB5CEB" w14:paraId="5A98F8C2" w14:textId="77777777" w:rsidTr="00606D9C">
        <w:trPr>
          <w:jc w:val="center"/>
        </w:trPr>
        <w:tc>
          <w:tcPr>
            <w:tcW w:w="670" w:type="dxa"/>
          </w:tcPr>
          <w:p w14:paraId="01212A22" w14:textId="77777777" w:rsidR="000A7C83" w:rsidRPr="00DB5CEB" w:rsidRDefault="000A7C83" w:rsidP="003313C9">
            <w:pPr>
              <w:pStyle w:val="Tabletext"/>
            </w:pPr>
          </w:p>
        </w:tc>
        <w:tc>
          <w:tcPr>
            <w:tcW w:w="806" w:type="dxa"/>
          </w:tcPr>
          <w:p w14:paraId="7059FCD1" w14:textId="77777777" w:rsidR="000A7C83" w:rsidRPr="00DB5CEB" w:rsidRDefault="000A7C83" w:rsidP="003313C9">
            <w:pPr>
              <w:pStyle w:val="Tabletext"/>
            </w:pPr>
          </w:p>
        </w:tc>
        <w:tc>
          <w:tcPr>
            <w:tcW w:w="953" w:type="dxa"/>
          </w:tcPr>
          <w:p w14:paraId="4744CD0C" w14:textId="77777777" w:rsidR="000A7C83" w:rsidRPr="00DB5CEB" w:rsidRDefault="000A7C83" w:rsidP="003313C9">
            <w:pPr>
              <w:pStyle w:val="Tabletext"/>
            </w:pPr>
            <w:r w:rsidRPr="00DB5CEB">
              <w:t>4d.2.1</w:t>
            </w:r>
          </w:p>
        </w:tc>
        <w:tc>
          <w:tcPr>
            <w:tcW w:w="5788" w:type="dxa"/>
          </w:tcPr>
          <w:p w14:paraId="357B12C3" w14:textId="77777777" w:rsidR="000A7C83" w:rsidRPr="00DB5CEB" w:rsidRDefault="000A7C83" w:rsidP="003313C9">
            <w:pPr>
              <w:pStyle w:val="Tabletext"/>
            </w:pPr>
            <w:r w:rsidRPr="00DB5CEB">
              <w:t xml:space="preserve">Global Maritime Distress and Safety System (GMDSS) </w:t>
            </w:r>
          </w:p>
        </w:tc>
        <w:tc>
          <w:tcPr>
            <w:tcW w:w="742" w:type="dxa"/>
            <w:vAlign w:val="center"/>
          </w:tcPr>
          <w:p w14:paraId="4D8B8EAB" w14:textId="77777777" w:rsidR="000A7C83" w:rsidRPr="00DB5CEB" w:rsidRDefault="000A7C83" w:rsidP="003313C9">
            <w:pPr>
              <w:pStyle w:val="Tabletext"/>
            </w:pPr>
            <w:r w:rsidRPr="00DB5CEB">
              <w:t>4</w:t>
            </w:r>
          </w:p>
        </w:tc>
        <w:tc>
          <w:tcPr>
            <w:tcW w:w="2660" w:type="dxa"/>
            <w:vMerge w:val="restart"/>
          </w:tcPr>
          <w:p w14:paraId="7DED0910" w14:textId="77777777" w:rsidR="000A7C83" w:rsidRPr="00DB5CEB" w:rsidRDefault="000A7C83" w:rsidP="003313C9">
            <w:pPr>
              <w:pStyle w:val="Tabletext"/>
            </w:pPr>
          </w:p>
        </w:tc>
        <w:tc>
          <w:tcPr>
            <w:tcW w:w="2693" w:type="dxa"/>
            <w:vMerge w:val="restart"/>
            <w:vAlign w:val="center"/>
          </w:tcPr>
          <w:p w14:paraId="0981ADF1" w14:textId="77777777" w:rsidR="000A7C83" w:rsidRPr="00DB5CEB" w:rsidRDefault="000A7C83" w:rsidP="003313C9">
            <w:pPr>
              <w:pStyle w:val="Tabletext"/>
            </w:pPr>
            <w:r w:rsidRPr="00DB5CEB">
              <w:t>NAVGUIDE 6.6.6</w:t>
            </w:r>
          </w:p>
          <w:p w14:paraId="4EFAA53B" w14:textId="77777777" w:rsidR="000A7C83" w:rsidRPr="00DB5CEB" w:rsidRDefault="000A7C83" w:rsidP="003313C9">
            <w:pPr>
              <w:pStyle w:val="Tabletext"/>
            </w:pPr>
            <w:r w:rsidRPr="00DB5CEB">
              <w:t>NAVGUIDE 4.14</w:t>
            </w:r>
          </w:p>
          <w:p w14:paraId="00A1A87F" w14:textId="77777777" w:rsidR="000A7C83" w:rsidRPr="00DB5CEB" w:rsidRDefault="000A7C83" w:rsidP="003313C9">
            <w:pPr>
              <w:pStyle w:val="Tabletext"/>
            </w:pPr>
            <w:r w:rsidRPr="00DB5CEB">
              <w:t>Lists of Radio Signals</w:t>
            </w:r>
          </w:p>
        </w:tc>
        <w:tc>
          <w:tcPr>
            <w:tcW w:w="709" w:type="dxa"/>
            <w:vAlign w:val="center"/>
          </w:tcPr>
          <w:p w14:paraId="54C9BE5E" w14:textId="77777777" w:rsidR="000A7C83" w:rsidRPr="00DB5CEB" w:rsidRDefault="000A7C83" w:rsidP="003313C9">
            <w:pPr>
              <w:pStyle w:val="Tabletext"/>
            </w:pPr>
            <w:r w:rsidRPr="00DB5CEB">
              <w:t>44</w:t>
            </w:r>
          </w:p>
        </w:tc>
      </w:tr>
      <w:tr w:rsidR="000A7C83" w:rsidRPr="00DB5CEB" w14:paraId="4E0BF7C2" w14:textId="77777777" w:rsidTr="00606D9C">
        <w:trPr>
          <w:jc w:val="center"/>
        </w:trPr>
        <w:tc>
          <w:tcPr>
            <w:tcW w:w="670" w:type="dxa"/>
          </w:tcPr>
          <w:p w14:paraId="398C2343" w14:textId="77777777" w:rsidR="000A7C83" w:rsidRPr="00DB5CEB" w:rsidRDefault="000A7C83" w:rsidP="003313C9">
            <w:pPr>
              <w:pStyle w:val="Tabletext"/>
            </w:pPr>
          </w:p>
        </w:tc>
        <w:tc>
          <w:tcPr>
            <w:tcW w:w="806" w:type="dxa"/>
          </w:tcPr>
          <w:p w14:paraId="503193AF" w14:textId="77777777" w:rsidR="000A7C83" w:rsidRPr="00DB5CEB" w:rsidRDefault="000A7C83" w:rsidP="003313C9">
            <w:pPr>
              <w:pStyle w:val="Tabletext"/>
            </w:pPr>
          </w:p>
        </w:tc>
        <w:tc>
          <w:tcPr>
            <w:tcW w:w="953" w:type="dxa"/>
          </w:tcPr>
          <w:p w14:paraId="18FB9251" w14:textId="77777777" w:rsidR="000A7C83" w:rsidRPr="00DB5CEB" w:rsidRDefault="000A7C83" w:rsidP="003313C9">
            <w:pPr>
              <w:pStyle w:val="Tabletext"/>
            </w:pPr>
            <w:r w:rsidRPr="00DB5CEB">
              <w:t>4d.2.2</w:t>
            </w:r>
          </w:p>
        </w:tc>
        <w:tc>
          <w:tcPr>
            <w:tcW w:w="5788" w:type="dxa"/>
          </w:tcPr>
          <w:p w14:paraId="0628FCEE" w14:textId="77777777" w:rsidR="000A7C83" w:rsidRPr="00DB5CEB" w:rsidRDefault="000A7C83" w:rsidP="003313C9">
            <w:pPr>
              <w:pStyle w:val="Tabletext"/>
            </w:pPr>
            <w:r w:rsidRPr="00DB5CEB">
              <w:t>Maritime Safety Information (revision of 2a.3.4)</w:t>
            </w:r>
          </w:p>
        </w:tc>
        <w:tc>
          <w:tcPr>
            <w:tcW w:w="742" w:type="dxa"/>
          </w:tcPr>
          <w:p w14:paraId="6D7BDF38" w14:textId="77777777" w:rsidR="000A7C83" w:rsidRPr="00DB5CEB" w:rsidRDefault="000A7C83" w:rsidP="003313C9">
            <w:pPr>
              <w:pStyle w:val="Tabletext"/>
            </w:pPr>
            <w:r>
              <w:t>4</w:t>
            </w:r>
          </w:p>
        </w:tc>
        <w:tc>
          <w:tcPr>
            <w:tcW w:w="2660" w:type="dxa"/>
            <w:vMerge/>
          </w:tcPr>
          <w:p w14:paraId="442F605A" w14:textId="77777777" w:rsidR="000A7C83" w:rsidRPr="00DB5CEB" w:rsidRDefault="000A7C83" w:rsidP="003313C9">
            <w:pPr>
              <w:pStyle w:val="Tabletext"/>
            </w:pPr>
          </w:p>
        </w:tc>
        <w:tc>
          <w:tcPr>
            <w:tcW w:w="2693" w:type="dxa"/>
            <w:vMerge/>
            <w:vAlign w:val="center"/>
          </w:tcPr>
          <w:p w14:paraId="68904405" w14:textId="77777777" w:rsidR="000A7C83" w:rsidRPr="00DB5CEB" w:rsidRDefault="000A7C83" w:rsidP="003313C9">
            <w:pPr>
              <w:pStyle w:val="Tabletext"/>
            </w:pPr>
          </w:p>
        </w:tc>
        <w:tc>
          <w:tcPr>
            <w:tcW w:w="709" w:type="dxa"/>
          </w:tcPr>
          <w:p w14:paraId="018E602B" w14:textId="77777777" w:rsidR="000A7C83" w:rsidRPr="00DB5CEB" w:rsidRDefault="000A7C83" w:rsidP="003313C9">
            <w:pPr>
              <w:pStyle w:val="Tabletext"/>
            </w:pPr>
            <w:r w:rsidRPr="006E74B7">
              <w:t>44</w:t>
            </w:r>
          </w:p>
        </w:tc>
      </w:tr>
      <w:tr w:rsidR="000A7C83" w:rsidRPr="00DB5CEB" w14:paraId="34D1E9EF" w14:textId="77777777" w:rsidTr="00606D9C">
        <w:trPr>
          <w:jc w:val="center"/>
        </w:trPr>
        <w:tc>
          <w:tcPr>
            <w:tcW w:w="670" w:type="dxa"/>
          </w:tcPr>
          <w:p w14:paraId="3C2CB8C7" w14:textId="77777777" w:rsidR="000A7C83" w:rsidRPr="00DB5CEB" w:rsidRDefault="000A7C83" w:rsidP="003313C9">
            <w:pPr>
              <w:pStyle w:val="Tabletext"/>
            </w:pPr>
          </w:p>
        </w:tc>
        <w:tc>
          <w:tcPr>
            <w:tcW w:w="806" w:type="dxa"/>
          </w:tcPr>
          <w:p w14:paraId="1AB96D6E" w14:textId="77777777" w:rsidR="000A7C83" w:rsidRPr="00DB5CEB" w:rsidRDefault="000A7C83" w:rsidP="003313C9">
            <w:pPr>
              <w:pStyle w:val="Tabletext"/>
            </w:pPr>
          </w:p>
        </w:tc>
        <w:tc>
          <w:tcPr>
            <w:tcW w:w="953" w:type="dxa"/>
          </w:tcPr>
          <w:p w14:paraId="56A7E535" w14:textId="77777777" w:rsidR="000A7C83" w:rsidRPr="00DB5CEB" w:rsidRDefault="000A7C83" w:rsidP="003313C9">
            <w:pPr>
              <w:pStyle w:val="Tabletext"/>
            </w:pPr>
            <w:r w:rsidRPr="00DB5CEB">
              <w:t>4d.2.3</w:t>
            </w:r>
          </w:p>
        </w:tc>
        <w:tc>
          <w:tcPr>
            <w:tcW w:w="5788" w:type="dxa"/>
          </w:tcPr>
          <w:p w14:paraId="021110B4" w14:textId="77777777" w:rsidR="000A7C83" w:rsidRPr="00DB5CEB" w:rsidRDefault="000A7C83" w:rsidP="003313C9">
            <w:pPr>
              <w:pStyle w:val="Tabletext"/>
            </w:pPr>
            <w:r w:rsidRPr="00DB5CEB">
              <w:t>IALA WWRC Plan</w:t>
            </w:r>
          </w:p>
        </w:tc>
        <w:tc>
          <w:tcPr>
            <w:tcW w:w="742" w:type="dxa"/>
          </w:tcPr>
          <w:p w14:paraId="63BA72D3" w14:textId="77777777" w:rsidR="000A7C83" w:rsidRPr="00DB5CEB" w:rsidRDefault="000A7C83" w:rsidP="003313C9">
            <w:pPr>
              <w:pStyle w:val="Tabletext"/>
            </w:pPr>
            <w:r w:rsidRPr="00DB5CEB">
              <w:t>2</w:t>
            </w:r>
          </w:p>
        </w:tc>
        <w:tc>
          <w:tcPr>
            <w:tcW w:w="2660" w:type="dxa"/>
            <w:vMerge/>
          </w:tcPr>
          <w:p w14:paraId="02D3F3A8" w14:textId="77777777" w:rsidR="000A7C83" w:rsidRPr="00DB5CEB" w:rsidRDefault="000A7C83" w:rsidP="003313C9">
            <w:pPr>
              <w:pStyle w:val="Tabletext"/>
            </w:pPr>
          </w:p>
        </w:tc>
        <w:tc>
          <w:tcPr>
            <w:tcW w:w="2693" w:type="dxa"/>
            <w:vMerge/>
            <w:vAlign w:val="center"/>
          </w:tcPr>
          <w:p w14:paraId="183726D6" w14:textId="77777777" w:rsidR="000A7C83" w:rsidRPr="00DB5CEB" w:rsidRDefault="000A7C83" w:rsidP="003313C9">
            <w:pPr>
              <w:pStyle w:val="Tabletext"/>
            </w:pPr>
          </w:p>
        </w:tc>
        <w:tc>
          <w:tcPr>
            <w:tcW w:w="709" w:type="dxa"/>
          </w:tcPr>
          <w:p w14:paraId="16D99911" w14:textId="77777777" w:rsidR="000A7C83" w:rsidRPr="00DB5CEB" w:rsidRDefault="000A7C83" w:rsidP="003313C9">
            <w:pPr>
              <w:pStyle w:val="Tabletext"/>
            </w:pPr>
            <w:r w:rsidRPr="006E74B7">
              <w:t>44</w:t>
            </w:r>
          </w:p>
        </w:tc>
      </w:tr>
      <w:tr w:rsidR="00606D9C" w:rsidRPr="00DB5CEB" w14:paraId="5C736283" w14:textId="77777777" w:rsidTr="00606D9C">
        <w:trPr>
          <w:jc w:val="center"/>
        </w:trPr>
        <w:tc>
          <w:tcPr>
            <w:tcW w:w="670" w:type="dxa"/>
          </w:tcPr>
          <w:p w14:paraId="7408379C" w14:textId="77777777" w:rsidR="00A457E6" w:rsidRPr="00DB5CEB" w:rsidRDefault="00A457E6" w:rsidP="003313C9">
            <w:pPr>
              <w:pStyle w:val="Tabletext"/>
              <w:rPr>
                <w:b/>
              </w:rPr>
            </w:pPr>
          </w:p>
        </w:tc>
        <w:tc>
          <w:tcPr>
            <w:tcW w:w="806" w:type="dxa"/>
          </w:tcPr>
          <w:p w14:paraId="7A4A47F1" w14:textId="77777777" w:rsidR="00A457E6" w:rsidRPr="00DB5CEB" w:rsidRDefault="00A457E6" w:rsidP="003313C9">
            <w:pPr>
              <w:pStyle w:val="Tabletext"/>
              <w:rPr>
                <w:b/>
              </w:rPr>
            </w:pPr>
            <w:r w:rsidRPr="00DB5CEB">
              <w:rPr>
                <w:b/>
              </w:rPr>
              <w:t>4d.3</w:t>
            </w:r>
          </w:p>
        </w:tc>
        <w:tc>
          <w:tcPr>
            <w:tcW w:w="953" w:type="dxa"/>
            <w:shd w:val="clear" w:color="auto" w:fill="94D9D5"/>
          </w:tcPr>
          <w:p w14:paraId="0EB6D487" w14:textId="77777777" w:rsidR="00A457E6" w:rsidRPr="00DB5CEB" w:rsidRDefault="00A457E6" w:rsidP="003313C9">
            <w:pPr>
              <w:pStyle w:val="Tabletext"/>
              <w:rPr>
                <w:b/>
              </w:rPr>
            </w:pPr>
          </w:p>
        </w:tc>
        <w:tc>
          <w:tcPr>
            <w:tcW w:w="5788" w:type="dxa"/>
          </w:tcPr>
          <w:p w14:paraId="1703E8C8" w14:textId="77777777" w:rsidR="00A457E6" w:rsidRPr="00DB5CEB" w:rsidRDefault="00A457E6" w:rsidP="003313C9">
            <w:pPr>
              <w:pStyle w:val="Tabletext"/>
              <w:rPr>
                <w:b/>
              </w:rPr>
            </w:pPr>
            <w:r w:rsidRPr="00DB5CEB">
              <w:rPr>
                <w:b/>
              </w:rPr>
              <w:t>e-Navigation</w:t>
            </w:r>
          </w:p>
        </w:tc>
        <w:tc>
          <w:tcPr>
            <w:tcW w:w="6804" w:type="dxa"/>
            <w:gridSpan w:val="4"/>
            <w:shd w:val="clear" w:color="auto" w:fill="94D9D5"/>
            <w:vAlign w:val="center"/>
          </w:tcPr>
          <w:p w14:paraId="0C05FACE" w14:textId="77777777" w:rsidR="00A457E6" w:rsidRPr="00DB5CEB" w:rsidRDefault="00A457E6" w:rsidP="003313C9">
            <w:pPr>
              <w:pStyle w:val="Tabletext"/>
              <w:rPr>
                <w:b/>
              </w:rPr>
            </w:pPr>
          </w:p>
        </w:tc>
      </w:tr>
      <w:tr w:rsidR="000A7C83" w:rsidRPr="00DB5CEB" w14:paraId="0F760D31" w14:textId="77777777" w:rsidTr="000A7C83">
        <w:trPr>
          <w:trHeight w:val="734"/>
          <w:jc w:val="center"/>
        </w:trPr>
        <w:tc>
          <w:tcPr>
            <w:tcW w:w="670" w:type="dxa"/>
            <w:tcBorders>
              <w:bottom w:val="single" w:sz="4" w:space="0" w:color="000000"/>
            </w:tcBorders>
          </w:tcPr>
          <w:p w14:paraId="519725D6" w14:textId="77777777" w:rsidR="000A7C83" w:rsidRPr="00DB5CEB" w:rsidRDefault="000A7C83" w:rsidP="003313C9">
            <w:pPr>
              <w:pStyle w:val="Tabletext"/>
            </w:pPr>
          </w:p>
        </w:tc>
        <w:tc>
          <w:tcPr>
            <w:tcW w:w="806" w:type="dxa"/>
            <w:tcBorders>
              <w:bottom w:val="single" w:sz="4" w:space="0" w:color="000000"/>
            </w:tcBorders>
          </w:tcPr>
          <w:p w14:paraId="2E937250" w14:textId="77777777" w:rsidR="000A7C83" w:rsidRPr="00DB5CEB" w:rsidRDefault="000A7C83" w:rsidP="003313C9">
            <w:pPr>
              <w:pStyle w:val="Tabletext"/>
            </w:pPr>
          </w:p>
        </w:tc>
        <w:tc>
          <w:tcPr>
            <w:tcW w:w="953" w:type="dxa"/>
            <w:tcBorders>
              <w:bottom w:val="single" w:sz="4" w:space="0" w:color="000000"/>
            </w:tcBorders>
          </w:tcPr>
          <w:p w14:paraId="69952C4B" w14:textId="77777777" w:rsidR="000A7C83" w:rsidRPr="00DB5CEB" w:rsidRDefault="000A7C83" w:rsidP="003313C9">
            <w:pPr>
              <w:pStyle w:val="Tabletext"/>
            </w:pPr>
            <w:r w:rsidRPr="00DB5CEB">
              <w:t>4d.3.1</w:t>
            </w:r>
          </w:p>
        </w:tc>
        <w:tc>
          <w:tcPr>
            <w:tcW w:w="5788" w:type="dxa"/>
            <w:tcBorders>
              <w:bottom w:val="single" w:sz="4" w:space="0" w:color="000000"/>
            </w:tcBorders>
          </w:tcPr>
          <w:p w14:paraId="1AD13328" w14:textId="77777777" w:rsidR="000A7C83" w:rsidRPr="00DB5CEB" w:rsidRDefault="000A7C83" w:rsidP="003313C9">
            <w:pPr>
              <w:pStyle w:val="Tabletext"/>
            </w:pPr>
            <w:r w:rsidRPr="00DB5CEB">
              <w:t>Definition, strategy and implementation</w:t>
            </w:r>
          </w:p>
        </w:tc>
        <w:tc>
          <w:tcPr>
            <w:tcW w:w="742" w:type="dxa"/>
            <w:tcBorders>
              <w:bottom w:val="single" w:sz="4" w:space="0" w:color="000000"/>
            </w:tcBorders>
            <w:vAlign w:val="center"/>
          </w:tcPr>
          <w:p w14:paraId="66A44D4F" w14:textId="77777777" w:rsidR="000A7C83" w:rsidRPr="00DB5CEB" w:rsidRDefault="000A7C83" w:rsidP="003313C9">
            <w:pPr>
              <w:pStyle w:val="Tabletext"/>
            </w:pPr>
            <w:r w:rsidRPr="00DB5CEB">
              <w:t>3</w:t>
            </w:r>
          </w:p>
        </w:tc>
        <w:tc>
          <w:tcPr>
            <w:tcW w:w="2660" w:type="dxa"/>
            <w:vMerge w:val="restart"/>
            <w:tcBorders>
              <w:bottom w:val="single" w:sz="4" w:space="0" w:color="000000"/>
            </w:tcBorders>
            <w:vAlign w:val="center"/>
          </w:tcPr>
          <w:p w14:paraId="4836D05A" w14:textId="77777777" w:rsidR="000A7C83" w:rsidRPr="00DB5CEB" w:rsidRDefault="000A7C83" w:rsidP="003313C9">
            <w:pPr>
              <w:pStyle w:val="Tabletext"/>
            </w:pPr>
            <w:r w:rsidRPr="00DB5CEB">
              <w:t>e-Navigation forum on completion</w:t>
            </w:r>
          </w:p>
        </w:tc>
        <w:tc>
          <w:tcPr>
            <w:tcW w:w="2693" w:type="dxa"/>
            <w:vMerge w:val="restart"/>
            <w:tcBorders>
              <w:bottom w:val="single" w:sz="4" w:space="0" w:color="000000"/>
            </w:tcBorders>
            <w:vAlign w:val="center"/>
          </w:tcPr>
          <w:p w14:paraId="79E3E1D0" w14:textId="77777777" w:rsidR="000A7C83" w:rsidRPr="00DB5CEB" w:rsidRDefault="000A7C83" w:rsidP="003313C9">
            <w:pPr>
              <w:pStyle w:val="Tabletext"/>
            </w:pPr>
            <w:r w:rsidRPr="00DB5CEB">
              <w:t>NAVGUIDE 4.2</w:t>
            </w:r>
          </w:p>
          <w:p w14:paraId="365ACF97" w14:textId="77777777" w:rsidR="000A7C83" w:rsidRPr="00DB5CEB" w:rsidRDefault="000A7C83" w:rsidP="003313C9">
            <w:pPr>
              <w:pStyle w:val="Tabletext"/>
            </w:pPr>
            <w:r w:rsidRPr="00DB5CEB">
              <w:t>IALA Rec e-Nav-140</w:t>
            </w:r>
          </w:p>
          <w:p w14:paraId="54DAA467" w14:textId="77777777" w:rsidR="000A7C83" w:rsidRPr="00DB5CEB" w:rsidRDefault="000A7C83" w:rsidP="003313C9">
            <w:pPr>
              <w:pStyle w:val="Tabletext"/>
            </w:pPr>
            <w:r w:rsidRPr="00DB5CEB">
              <w:t>IALA GL 1072</w:t>
            </w:r>
          </w:p>
        </w:tc>
        <w:tc>
          <w:tcPr>
            <w:tcW w:w="709" w:type="dxa"/>
            <w:vAlign w:val="center"/>
          </w:tcPr>
          <w:p w14:paraId="62E1E75F" w14:textId="77777777" w:rsidR="000A7C83" w:rsidRPr="00DB5CEB" w:rsidRDefault="000A7C83" w:rsidP="003313C9">
            <w:pPr>
              <w:pStyle w:val="Tabletext"/>
            </w:pPr>
            <w:r w:rsidRPr="00DB5CEB">
              <w:t>43</w:t>
            </w:r>
          </w:p>
        </w:tc>
      </w:tr>
      <w:tr w:rsidR="000A7C83" w:rsidRPr="00DB5CEB" w14:paraId="1A5D26A0" w14:textId="77777777" w:rsidTr="00606D9C">
        <w:trPr>
          <w:jc w:val="center"/>
        </w:trPr>
        <w:tc>
          <w:tcPr>
            <w:tcW w:w="670" w:type="dxa"/>
          </w:tcPr>
          <w:p w14:paraId="3EE4D6EF" w14:textId="77777777" w:rsidR="000A7C83" w:rsidRPr="00DB5CEB" w:rsidRDefault="000A7C83" w:rsidP="003313C9">
            <w:pPr>
              <w:pStyle w:val="Tabletext"/>
            </w:pPr>
          </w:p>
        </w:tc>
        <w:tc>
          <w:tcPr>
            <w:tcW w:w="806" w:type="dxa"/>
          </w:tcPr>
          <w:p w14:paraId="6C166943" w14:textId="77777777" w:rsidR="000A7C83" w:rsidRPr="00DB5CEB" w:rsidRDefault="000A7C83" w:rsidP="003313C9">
            <w:pPr>
              <w:pStyle w:val="Tabletext"/>
            </w:pPr>
          </w:p>
        </w:tc>
        <w:tc>
          <w:tcPr>
            <w:tcW w:w="953" w:type="dxa"/>
          </w:tcPr>
          <w:p w14:paraId="32D11265" w14:textId="77777777" w:rsidR="000A7C83" w:rsidRPr="00DB5CEB" w:rsidRDefault="000A7C83" w:rsidP="003313C9">
            <w:pPr>
              <w:pStyle w:val="Tabletext"/>
            </w:pPr>
            <w:r w:rsidRPr="00DB5CEB">
              <w:t>4d.3.2</w:t>
            </w:r>
          </w:p>
        </w:tc>
        <w:tc>
          <w:tcPr>
            <w:tcW w:w="5788" w:type="dxa"/>
          </w:tcPr>
          <w:p w14:paraId="19BB8BA1" w14:textId="77777777" w:rsidR="000A7C83" w:rsidRPr="00DB5CEB" w:rsidRDefault="000A7C83" w:rsidP="003313C9">
            <w:pPr>
              <w:pStyle w:val="Tabletext"/>
            </w:pPr>
            <w:r w:rsidRPr="00DB5CEB">
              <w:t>e-Navigation architecture and components</w:t>
            </w:r>
          </w:p>
        </w:tc>
        <w:tc>
          <w:tcPr>
            <w:tcW w:w="742" w:type="dxa"/>
          </w:tcPr>
          <w:p w14:paraId="4AE85849" w14:textId="77777777" w:rsidR="000A7C83" w:rsidRPr="00DB5CEB" w:rsidRDefault="000A7C83" w:rsidP="003313C9">
            <w:pPr>
              <w:pStyle w:val="Tabletext"/>
            </w:pPr>
            <w:r w:rsidRPr="00DB5CEB">
              <w:t>2</w:t>
            </w:r>
          </w:p>
        </w:tc>
        <w:tc>
          <w:tcPr>
            <w:tcW w:w="2660" w:type="dxa"/>
            <w:vMerge/>
          </w:tcPr>
          <w:p w14:paraId="4E8FB638" w14:textId="77777777" w:rsidR="000A7C83" w:rsidRPr="00DB5CEB" w:rsidRDefault="000A7C83" w:rsidP="003313C9">
            <w:pPr>
              <w:pStyle w:val="Tabletext"/>
            </w:pPr>
          </w:p>
        </w:tc>
        <w:tc>
          <w:tcPr>
            <w:tcW w:w="2693" w:type="dxa"/>
            <w:vMerge/>
            <w:vAlign w:val="center"/>
          </w:tcPr>
          <w:p w14:paraId="7A4E6A0B" w14:textId="77777777" w:rsidR="000A7C83" w:rsidRPr="00DB5CEB" w:rsidRDefault="000A7C83" w:rsidP="003313C9">
            <w:pPr>
              <w:pStyle w:val="Tabletext"/>
            </w:pPr>
          </w:p>
        </w:tc>
        <w:tc>
          <w:tcPr>
            <w:tcW w:w="709" w:type="dxa"/>
          </w:tcPr>
          <w:p w14:paraId="2D4710D2" w14:textId="77777777" w:rsidR="000A7C83" w:rsidRPr="00DB5CEB" w:rsidRDefault="000A7C83" w:rsidP="003313C9">
            <w:pPr>
              <w:pStyle w:val="Tabletext"/>
            </w:pPr>
            <w:r>
              <w:t>43</w:t>
            </w:r>
          </w:p>
        </w:tc>
      </w:tr>
      <w:tr w:rsidR="00606D9C" w:rsidRPr="00DB5CEB" w14:paraId="0919332C" w14:textId="77777777" w:rsidTr="00606D9C">
        <w:trPr>
          <w:jc w:val="center"/>
        </w:trPr>
        <w:tc>
          <w:tcPr>
            <w:tcW w:w="670" w:type="dxa"/>
          </w:tcPr>
          <w:p w14:paraId="029F95E8" w14:textId="77777777" w:rsidR="00A457E6" w:rsidRPr="00DB5CEB" w:rsidRDefault="00A457E6" w:rsidP="003313C9">
            <w:pPr>
              <w:pStyle w:val="Tabletext"/>
              <w:rPr>
                <w:b/>
              </w:rPr>
            </w:pPr>
          </w:p>
        </w:tc>
        <w:tc>
          <w:tcPr>
            <w:tcW w:w="806" w:type="dxa"/>
          </w:tcPr>
          <w:p w14:paraId="3F468739" w14:textId="77777777" w:rsidR="00A457E6" w:rsidRPr="00DB5CEB" w:rsidRDefault="00A457E6" w:rsidP="003313C9">
            <w:pPr>
              <w:pStyle w:val="Tabletext"/>
              <w:rPr>
                <w:b/>
              </w:rPr>
            </w:pPr>
            <w:r w:rsidRPr="00DB5CEB">
              <w:rPr>
                <w:b/>
              </w:rPr>
              <w:t>4d.4</w:t>
            </w:r>
          </w:p>
        </w:tc>
        <w:tc>
          <w:tcPr>
            <w:tcW w:w="953" w:type="dxa"/>
            <w:shd w:val="clear" w:color="auto" w:fill="94D9D5"/>
          </w:tcPr>
          <w:p w14:paraId="0FBE7A6B" w14:textId="77777777" w:rsidR="00A457E6" w:rsidRPr="00DB5CEB" w:rsidRDefault="00A457E6" w:rsidP="003313C9">
            <w:pPr>
              <w:pStyle w:val="Tabletext"/>
              <w:rPr>
                <w:b/>
              </w:rPr>
            </w:pPr>
          </w:p>
        </w:tc>
        <w:tc>
          <w:tcPr>
            <w:tcW w:w="5788" w:type="dxa"/>
          </w:tcPr>
          <w:p w14:paraId="196B03C9" w14:textId="77777777" w:rsidR="00A457E6" w:rsidRPr="00DB5CEB" w:rsidRDefault="00A457E6" w:rsidP="003313C9">
            <w:pPr>
              <w:pStyle w:val="Tabletext"/>
              <w:rPr>
                <w:b/>
              </w:rPr>
            </w:pPr>
            <w:r w:rsidRPr="00DB5CEB">
              <w:rPr>
                <w:b/>
              </w:rPr>
              <w:t>Tide Gauges and Current Meters</w:t>
            </w:r>
          </w:p>
        </w:tc>
        <w:tc>
          <w:tcPr>
            <w:tcW w:w="6804" w:type="dxa"/>
            <w:gridSpan w:val="4"/>
            <w:shd w:val="clear" w:color="auto" w:fill="94D9D5"/>
            <w:vAlign w:val="center"/>
          </w:tcPr>
          <w:p w14:paraId="397CF03D" w14:textId="77777777" w:rsidR="00A457E6" w:rsidRPr="00DB5CEB" w:rsidRDefault="00A457E6" w:rsidP="003313C9">
            <w:pPr>
              <w:pStyle w:val="Tabletext"/>
              <w:rPr>
                <w:b/>
              </w:rPr>
            </w:pPr>
          </w:p>
        </w:tc>
      </w:tr>
      <w:tr w:rsidR="000A7C83" w:rsidRPr="00DB5CEB" w14:paraId="5F782655" w14:textId="77777777" w:rsidTr="00606D9C">
        <w:trPr>
          <w:jc w:val="center"/>
        </w:trPr>
        <w:tc>
          <w:tcPr>
            <w:tcW w:w="670" w:type="dxa"/>
          </w:tcPr>
          <w:p w14:paraId="26CCDEC0" w14:textId="77777777" w:rsidR="000A7C83" w:rsidRPr="00DB5CEB" w:rsidRDefault="000A7C83" w:rsidP="003313C9">
            <w:pPr>
              <w:pStyle w:val="Tabletext"/>
            </w:pPr>
          </w:p>
        </w:tc>
        <w:tc>
          <w:tcPr>
            <w:tcW w:w="806" w:type="dxa"/>
          </w:tcPr>
          <w:p w14:paraId="1C8A3555" w14:textId="77777777" w:rsidR="000A7C83" w:rsidRPr="00DB5CEB" w:rsidRDefault="000A7C83" w:rsidP="003313C9">
            <w:pPr>
              <w:pStyle w:val="Tabletext"/>
            </w:pPr>
          </w:p>
        </w:tc>
        <w:tc>
          <w:tcPr>
            <w:tcW w:w="953" w:type="dxa"/>
          </w:tcPr>
          <w:p w14:paraId="7D2CBF96" w14:textId="77777777" w:rsidR="000A7C83" w:rsidRPr="00DB5CEB" w:rsidRDefault="000A7C83" w:rsidP="003313C9">
            <w:pPr>
              <w:pStyle w:val="Tabletext"/>
            </w:pPr>
            <w:r w:rsidRPr="00DB5CEB">
              <w:t>4d.4.1</w:t>
            </w:r>
          </w:p>
        </w:tc>
        <w:tc>
          <w:tcPr>
            <w:tcW w:w="5788" w:type="dxa"/>
          </w:tcPr>
          <w:p w14:paraId="38BEE929" w14:textId="77777777" w:rsidR="000A7C83" w:rsidRPr="00DB5CEB" w:rsidRDefault="000A7C83" w:rsidP="003313C9">
            <w:pPr>
              <w:pStyle w:val="Tabletext"/>
            </w:pPr>
            <w:r w:rsidRPr="00DB5CEB">
              <w:t>Real versus predicted tidal heights</w:t>
            </w:r>
          </w:p>
        </w:tc>
        <w:tc>
          <w:tcPr>
            <w:tcW w:w="742" w:type="dxa"/>
          </w:tcPr>
          <w:p w14:paraId="0F03938D" w14:textId="77777777" w:rsidR="000A7C83" w:rsidRPr="00DB5CEB" w:rsidRDefault="000A7C83" w:rsidP="003313C9">
            <w:pPr>
              <w:pStyle w:val="Tabletext"/>
            </w:pPr>
            <w:r w:rsidRPr="00DB5CEB">
              <w:t>2</w:t>
            </w:r>
          </w:p>
        </w:tc>
        <w:tc>
          <w:tcPr>
            <w:tcW w:w="2660" w:type="dxa"/>
            <w:vMerge w:val="restart"/>
          </w:tcPr>
          <w:p w14:paraId="174050E8" w14:textId="77777777" w:rsidR="000A7C83" w:rsidRPr="00DB5CEB" w:rsidRDefault="000A7C83" w:rsidP="003313C9">
            <w:pPr>
              <w:pStyle w:val="Tabletext"/>
            </w:pPr>
          </w:p>
        </w:tc>
        <w:tc>
          <w:tcPr>
            <w:tcW w:w="2693" w:type="dxa"/>
            <w:vMerge w:val="restart"/>
            <w:vAlign w:val="center"/>
          </w:tcPr>
          <w:p w14:paraId="196C8F1A" w14:textId="77777777" w:rsidR="000A7C83" w:rsidRPr="00DB5CEB" w:rsidRDefault="000A7C83" w:rsidP="003313C9">
            <w:pPr>
              <w:pStyle w:val="Tabletext"/>
            </w:pPr>
            <w:r w:rsidRPr="00DB5CEB">
              <w:t>NAVGUIDE 2.5</w:t>
            </w:r>
          </w:p>
          <w:p w14:paraId="74BAA279" w14:textId="77777777" w:rsidR="000A7C83" w:rsidRPr="00DB5CEB" w:rsidRDefault="000A7C83" w:rsidP="003313C9">
            <w:pPr>
              <w:pStyle w:val="Tabletext"/>
            </w:pPr>
            <w:r w:rsidRPr="00DB5CEB">
              <w:t>NAVGUIDE 6.7</w:t>
            </w:r>
          </w:p>
        </w:tc>
        <w:tc>
          <w:tcPr>
            <w:tcW w:w="709" w:type="dxa"/>
            <w:vAlign w:val="center"/>
          </w:tcPr>
          <w:p w14:paraId="36F7E77B" w14:textId="77777777" w:rsidR="000A7C83" w:rsidRPr="00DB5CEB" w:rsidRDefault="000A7C83" w:rsidP="003313C9">
            <w:pPr>
              <w:pStyle w:val="Tabletext"/>
            </w:pPr>
            <w:r w:rsidRPr="00DB5CEB">
              <w:t>42</w:t>
            </w:r>
          </w:p>
        </w:tc>
      </w:tr>
      <w:tr w:rsidR="000A7C83" w:rsidRPr="00DB5CEB" w14:paraId="348C796F" w14:textId="77777777" w:rsidTr="00606D9C">
        <w:trPr>
          <w:jc w:val="center"/>
        </w:trPr>
        <w:tc>
          <w:tcPr>
            <w:tcW w:w="670" w:type="dxa"/>
          </w:tcPr>
          <w:p w14:paraId="1F63841D" w14:textId="77777777" w:rsidR="000A7C83" w:rsidRPr="00DB5CEB" w:rsidRDefault="000A7C83" w:rsidP="003313C9">
            <w:pPr>
              <w:pStyle w:val="Tabletext"/>
            </w:pPr>
          </w:p>
        </w:tc>
        <w:tc>
          <w:tcPr>
            <w:tcW w:w="806" w:type="dxa"/>
          </w:tcPr>
          <w:p w14:paraId="47D02254" w14:textId="77777777" w:rsidR="000A7C83" w:rsidRPr="00DB5CEB" w:rsidRDefault="000A7C83" w:rsidP="003313C9">
            <w:pPr>
              <w:pStyle w:val="Tabletext"/>
            </w:pPr>
          </w:p>
        </w:tc>
        <w:tc>
          <w:tcPr>
            <w:tcW w:w="953" w:type="dxa"/>
          </w:tcPr>
          <w:p w14:paraId="16C1C989" w14:textId="77777777" w:rsidR="000A7C83" w:rsidRPr="00DB5CEB" w:rsidRDefault="000A7C83" w:rsidP="003313C9">
            <w:pPr>
              <w:pStyle w:val="Tabletext"/>
            </w:pPr>
            <w:r w:rsidRPr="00DB5CEB">
              <w:t>4d.4.2</w:t>
            </w:r>
          </w:p>
        </w:tc>
        <w:tc>
          <w:tcPr>
            <w:tcW w:w="5788" w:type="dxa"/>
          </w:tcPr>
          <w:p w14:paraId="235D3828" w14:textId="77777777" w:rsidR="000A7C83" w:rsidRPr="00DB5CEB" w:rsidRDefault="000A7C83" w:rsidP="003313C9">
            <w:pPr>
              <w:pStyle w:val="Tabletext"/>
            </w:pPr>
            <w:r w:rsidRPr="00DB5CEB">
              <w:t>The International Ocean Commission (IOC)</w:t>
            </w:r>
          </w:p>
        </w:tc>
        <w:tc>
          <w:tcPr>
            <w:tcW w:w="742" w:type="dxa"/>
            <w:vAlign w:val="center"/>
          </w:tcPr>
          <w:p w14:paraId="4A401087" w14:textId="77777777" w:rsidR="000A7C83" w:rsidRPr="00DB5CEB" w:rsidRDefault="000A7C83" w:rsidP="003313C9">
            <w:pPr>
              <w:pStyle w:val="Tabletext"/>
            </w:pPr>
            <w:r w:rsidRPr="00DB5CEB">
              <w:t>1</w:t>
            </w:r>
          </w:p>
        </w:tc>
        <w:tc>
          <w:tcPr>
            <w:tcW w:w="2660" w:type="dxa"/>
            <w:vMerge/>
          </w:tcPr>
          <w:p w14:paraId="16C6D526" w14:textId="77777777" w:rsidR="000A7C83" w:rsidRPr="00DB5CEB" w:rsidRDefault="000A7C83" w:rsidP="003313C9">
            <w:pPr>
              <w:pStyle w:val="Tabletext"/>
            </w:pPr>
          </w:p>
        </w:tc>
        <w:tc>
          <w:tcPr>
            <w:tcW w:w="2693" w:type="dxa"/>
            <w:vMerge/>
          </w:tcPr>
          <w:p w14:paraId="64EBDEEE" w14:textId="77777777" w:rsidR="000A7C83" w:rsidRPr="00DB5CEB" w:rsidRDefault="000A7C83" w:rsidP="003313C9">
            <w:pPr>
              <w:pStyle w:val="Tabletext"/>
            </w:pPr>
          </w:p>
        </w:tc>
        <w:tc>
          <w:tcPr>
            <w:tcW w:w="709" w:type="dxa"/>
          </w:tcPr>
          <w:p w14:paraId="47D43F48" w14:textId="77777777" w:rsidR="000A7C83" w:rsidRPr="00DB5CEB" w:rsidRDefault="000A7C83" w:rsidP="003313C9">
            <w:pPr>
              <w:pStyle w:val="Tabletext"/>
            </w:pPr>
            <w:r w:rsidRPr="006F742C">
              <w:t>42</w:t>
            </w:r>
          </w:p>
        </w:tc>
      </w:tr>
      <w:tr w:rsidR="000A7C83" w:rsidRPr="00DB5CEB" w14:paraId="3FB11523" w14:textId="77777777" w:rsidTr="00606D9C">
        <w:trPr>
          <w:jc w:val="center"/>
        </w:trPr>
        <w:tc>
          <w:tcPr>
            <w:tcW w:w="670" w:type="dxa"/>
          </w:tcPr>
          <w:p w14:paraId="0C1B6DB8" w14:textId="77777777" w:rsidR="000A7C83" w:rsidRPr="00DB5CEB" w:rsidRDefault="000A7C83" w:rsidP="003313C9">
            <w:pPr>
              <w:pStyle w:val="Tabletext"/>
            </w:pPr>
          </w:p>
        </w:tc>
        <w:tc>
          <w:tcPr>
            <w:tcW w:w="806" w:type="dxa"/>
          </w:tcPr>
          <w:p w14:paraId="134CEFE2" w14:textId="77777777" w:rsidR="000A7C83" w:rsidRPr="00DB5CEB" w:rsidRDefault="000A7C83" w:rsidP="003313C9">
            <w:pPr>
              <w:pStyle w:val="Tabletext"/>
            </w:pPr>
          </w:p>
        </w:tc>
        <w:tc>
          <w:tcPr>
            <w:tcW w:w="953" w:type="dxa"/>
          </w:tcPr>
          <w:p w14:paraId="099B61E2" w14:textId="77777777" w:rsidR="000A7C83" w:rsidRPr="00DB5CEB" w:rsidRDefault="000A7C83" w:rsidP="003313C9">
            <w:pPr>
              <w:pStyle w:val="Tabletext"/>
            </w:pPr>
            <w:r w:rsidRPr="00DB5CEB">
              <w:t>4d.4.3</w:t>
            </w:r>
          </w:p>
        </w:tc>
        <w:tc>
          <w:tcPr>
            <w:tcW w:w="5788" w:type="dxa"/>
          </w:tcPr>
          <w:p w14:paraId="2906D818" w14:textId="77777777" w:rsidR="000A7C83" w:rsidRPr="00DB5CEB" w:rsidRDefault="000A7C83" w:rsidP="003313C9">
            <w:pPr>
              <w:pStyle w:val="Tabletext"/>
            </w:pPr>
            <w:r w:rsidRPr="00DB5CEB">
              <w:t>Tidal gauges</w:t>
            </w:r>
          </w:p>
        </w:tc>
        <w:tc>
          <w:tcPr>
            <w:tcW w:w="742" w:type="dxa"/>
          </w:tcPr>
          <w:p w14:paraId="069CE504" w14:textId="77777777" w:rsidR="000A7C83" w:rsidRPr="00DB5CEB" w:rsidRDefault="000A7C83" w:rsidP="003313C9">
            <w:pPr>
              <w:pStyle w:val="Tabletext"/>
            </w:pPr>
            <w:r>
              <w:t>1</w:t>
            </w:r>
          </w:p>
        </w:tc>
        <w:tc>
          <w:tcPr>
            <w:tcW w:w="2660" w:type="dxa"/>
            <w:vMerge/>
          </w:tcPr>
          <w:p w14:paraId="4C0A8B31" w14:textId="77777777" w:rsidR="000A7C83" w:rsidRPr="00DB5CEB" w:rsidRDefault="000A7C83" w:rsidP="003313C9">
            <w:pPr>
              <w:pStyle w:val="Tabletext"/>
            </w:pPr>
          </w:p>
        </w:tc>
        <w:tc>
          <w:tcPr>
            <w:tcW w:w="2693" w:type="dxa"/>
            <w:vMerge/>
          </w:tcPr>
          <w:p w14:paraId="4B8AAE3E" w14:textId="77777777" w:rsidR="000A7C83" w:rsidRPr="00DB5CEB" w:rsidRDefault="000A7C83" w:rsidP="003313C9">
            <w:pPr>
              <w:pStyle w:val="Tabletext"/>
            </w:pPr>
          </w:p>
        </w:tc>
        <w:tc>
          <w:tcPr>
            <w:tcW w:w="709" w:type="dxa"/>
          </w:tcPr>
          <w:p w14:paraId="224B5964" w14:textId="77777777" w:rsidR="000A7C83" w:rsidRPr="00DB5CEB" w:rsidRDefault="000A7C83" w:rsidP="003313C9">
            <w:pPr>
              <w:pStyle w:val="Tabletext"/>
            </w:pPr>
            <w:r w:rsidRPr="006F742C">
              <w:t>42</w:t>
            </w:r>
          </w:p>
        </w:tc>
      </w:tr>
      <w:tr w:rsidR="000A7C83" w:rsidRPr="00DB5CEB" w14:paraId="18EE1CE7" w14:textId="77777777" w:rsidTr="00606D9C">
        <w:trPr>
          <w:trHeight w:val="323"/>
          <w:jc w:val="center"/>
        </w:trPr>
        <w:tc>
          <w:tcPr>
            <w:tcW w:w="670" w:type="dxa"/>
          </w:tcPr>
          <w:p w14:paraId="0784C852" w14:textId="77777777" w:rsidR="000A7C83" w:rsidRPr="00DB5CEB" w:rsidRDefault="000A7C83" w:rsidP="003313C9">
            <w:pPr>
              <w:pStyle w:val="Tabletext"/>
            </w:pPr>
          </w:p>
        </w:tc>
        <w:tc>
          <w:tcPr>
            <w:tcW w:w="806" w:type="dxa"/>
          </w:tcPr>
          <w:p w14:paraId="0C0594C9" w14:textId="77777777" w:rsidR="000A7C83" w:rsidRPr="00DB5CEB" w:rsidRDefault="000A7C83" w:rsidP="003313C9">
            <w:pPr>
              <w:pStyle w:val="Tabletext"/>
            </w:pPr>
          </w:p>
        </w:tc>
        <w:tc>
          <w:tcPr>
            <w:tcW w:w="953" w:type="dxa"/>
          </w:tcPr>
          <w:p w14:paraId="4D298FD4" w14:textId="77777777" w:rsidR="000A7C83" w:rsidRPr="00DB5CEB" w:rsidRDefault="000A7C83" w:rsidP="003313C9">
            <w:pPr>
              <w:pStyle w:val="Tabletext"/>
            </w:pPr>
            <w:r w:rsidRPr="00DB5CEB">
              <w:t>4d.4.4</w:t>
            </w:r>
          </w:p>
        </w:tc>
        <w:tc>
          <w:tcPr>
            <w:tcW w:w="5788" w:type="dxa"/>
          </w:tcPr>
          <w:p w14:paraId="4E7F8351" w14:textId="77777777" w:rsidR="000A7C83" w:rsidRPr="00DB5CEB" w:rsidRDefault="000A7C83" w:rsidP="003313C9">
            <w:pPr>
              <w:pStyle w:val="Tabletext"/>
            </w:pPr>
            <w:r w:rsidRPr="00DB5CEB">
              <w:t>Current meters and the use of buoy platforms</w:t>
            </w:r>
          </w:p>
        </w:tc>
        <w:tc>
          <w:tcPr>
            <w:tcW w:w="742" w:type="dxa"/>
          </w:tcPr>
          <w:p w14:paraId="0CDDA953" w14:textId="77777777" w:rsidR="000A7C83" w:rsidRPr="00DB5CEB" w:rsidRDefault="000A7C83" w:rsidP="003313C9">
            <w:pPr>
              <w:pStyle w:val="Tabletext"/>
            </w:pPr>
            <w:r>
              <w:t>1</w:t>
            </w:r>
          </w:p>
        </w:tc>
        <w:tc>
          <w:tcPr>
            <w:tcW w:w="2660" w:type="dxa"/>
            <w:vMerge/>
          </w:tcPr>
          <w:p w14:paraId="2EB58209" w14:textId="77777777" w:rsidR="000A7C83" w:rsidRPr="00DB5CEB" w:rsidRDefault="000A7C83" w:rsidP="003313C9">
            <w:pPr>
              <w:pStyle w:val="Tabletext"/>
            </w:pPr>
          </w:p>
        </w:tc>
        <w:tc>
          <w:tcPr>
            <w:tcW w:w="2693" w:type="dxa"/>
            <w:vMerge/>
          </w:tcPr>
          <w:p w14:paraId="044A658B" w14:textId="77777777" w:rsidR="000A7C83" w:rsidRPr="00DB5CEB" w:rsidRDefault="000A7C83" w:rsidP="003313C9">
            <w:pPr>
              <w:pStyle w:val="Tabletext"/>
            </w:pPr>
          </w:p>
        </w:tc>
        <w:tc>
          <w:tcPr>
            <w:tcW w:w="709" w:type="dxa"/>
          </w:tcPr>
          <w:p w14:paraId="352649E8" w14:textId="77777777" w:rsidR="000A7C83" w:rsidRPr="00DB5CEB" w:rsidRDefault="000A7C83" w:rsidP="003313C9">
            <w:pPr>
              <w:pStyle w:val="Tabletext"/>
            </w:pPr>
            <w:r w:rsidRPr="006F742C">
              <w:t>42</w:t>
            </w:r>
          </w:p>
        </w:tc>
      </w:tr>
      <w:tr w:rsidR="00606D9C" w:rsidRPr="00DB5CEB" w14:paraId="616F55E3" w14:textId="77777777" w:rsidTr="00606D9C">
        <w:trPr>
          <w:jc w:val="center"/>
        </w:trPr>
        <w:tc>
          <w:tcPr>
            <w:tcW w:w="670" w:type="dxa"/>
          </w:tcPr>
          <w:p w14:paraId="01D798AC" w14:textId="77777777" w:rsidR="00A457E6" w:rsidRPr="00DB5CEB" w:rsidRDefault="00A457E6" w:rsidP="003313C9">
            <w:pPr>
              <w:pStyle w:val="Tabletext"/>
              <w:rPr>
                <w:b/>
              </w:rPr>
            </w:pPr>
          </w:p>
        </w:tc>
        <w:tc>
          <w:tcPr>
            <w:tcW w:w="806" w:type="dxa"/>
          </w:tcPr>
          <w:p w14:paraId="4708AE4A" w14:textId="77777777" w:rsidR="00A457E6" w:rsidRPr="00DB5CEB" w:rsidRDefault="00A457E6" w:rsidP="003313C9">
            <w:pPr>
              <w:pStyle w:val="Tabletext"/>
              <w:rPr>
                <w:b/>
              </w:rPr>
            </w:pPr>
            <w:r w:rsidRPr="00DB5CEB">
              <w:rPr>
                <w:b/>
              </w:rPr>
              <w:t>4d.5</w:t>
            </w:r>
          </w:p>
        </w:tc>
        <w:tc>
          <w:tcPr>
            <w:tcW w:w="953" w:type="dxa"/>
            <w:shd w:val="clear" w:color="auto" w:fill="94D9D5"/>
          </w:tcPr>
          <w:p w14:paraId="33132261" w14:textId="77777777" w:rsidR="00A457E6" w:rsidRPr="00DB5CEB" w:rsidRDefault="00A457E6" w:rsidP="003313C9">
            <w:pPr>
              <w:pStyle w:val="Tabletext"/>
              <w:rPr>
                <w:b/>
              </w:rPr>
            </w:pPr>
          </w:p>
        </w:tc>
        <w:tc>
          <w:tcPr>
            <w:tcW w:w="5788" w:type="dxa"/>
          </w:tcPr>
          <w:p w14:paraId="001AB763" w14:textId="77777777" w:rsidR="00A457E6" w:rsidRPr="00DB5CEB" w:rsidRDefault="00A457E6" w:rsidP="003313C9">
            <w:pPr>
              <w:pStyle w:val="Tabletext"/>
              <w:rPr>
                <w:b/>
              </w:rPr>
            </w:pPr>
            <w:r w:rsidRPr="00DB5CEB">
              <w:rPr>
                <w:b/>
              </w:rPr>
              <w:t>Structures and Materials</w:t>
            </w:r>
          </w:p>
        </w:tc>
        <w:tc>
          <w:tcPr>
            <w:tcW w:w="6804" w:type="dxa"/>
            <w:gridSpan w:val="4"/>
            <w:shd w:val="clear" w:color="auto" w:fill="94D9D5"/>
          </w:tcPr>
          <w:p w14:paraId="1BFA03C5" w14:textId="77777777" w:rsidR="00A457E6" w:rsidRPr="00DB5CEB" w:rsidRDefault="00A457E6" w:rsidP="003313C9">
            <w:pPr>
              <w:pStyle w:val="Tabletext"/>
              <w:rPr>
                <w:b/>
              </w:rPr>
            </w:pPr>
          </w:p>
        </w:tc>
      </w:tr>
      <w:tr w:rsidR="007E15D0" w:rsidRPr="00DB5CEB" w14:paraId="35647565" w14:textId="77777777" w:rsidTr="00606D9C">
        <w:trPr>
          <w:jc w:val="center"/>
        </w:trPr>
        <w:tc>
          <w:tcPr>
            <w:tcW w:w="670" w:type="dxa"/>
          </w:tcPr>
          <w:p w14:paraId="073ECBF8" w14:textId="77777777" w:rsidR="007E15D0" w:rsidRPr="00DB5CEB" w:rsidRDefault="007E15D0" w:rsidP="003313C9">
            <w:pPr>
              <w:pStyle w:val="Tabletext"/>
            </w:pPr>
          </w:p>
        </w:tc>
        <w:tc>
          <w:tcPr>
            <w:tcW w:w="806" w:type="dxa"/>
          </w:tcPr>
          <w:p w14:paraId="0F23AF28" w14:textId="77777777" w:rsidR="007E15D0" w:rsidRPr="00DB5CEB" w:rsidRDefault="007E15D0" w:rsidP="003313C9">
            <w:pPr>
              <w:pStyle w:val="Tabletext"/>
            </w:pPr>
          </w:p>
        </w:tc>
        <w:tc>
          <w:tcPr>
            <w:tcW w:w="953" w:type="dxa"/>
          </w:tcPr>
          <w:p w14:paraId="67033EA3" w14:textId="77777777" w:rsidR="007E15D0" w:rsidRPr="00DB5CEB" w:rsidRDefault="007E15D0" w:rsidP="003313C9">
            <w:pPr>
              <w:pStyle w:val="Tabletext"/>
            </w:pPr>
            <w:r w:rsidRPr="00DB5CEB">
              <w:t>4d.5.1</w:t>
            </w:r>
          </w:p>
        </w:tc>
        <w:tc>
          <w:tcPr>
            <w:tcW w:w="5788" w:type="dxa"/>
          </w:tcPr>
          <w:p w14:paraId="0286DA65" w14:textId="77777777" w:rsidR="007E15D0" w:rsidRPr="00DB5CEB" w:rsidRDefault="007E15D0" w:rsidP="003313C9">
            <w:pPr>
              <w:pStyle w:val="Tabletext"/>
              <w:jc w:val="right"/>
            </w:pPr>
            <w:r w:rsidRPr="00DB5CEB">
              <w:t>Types of material</w:t>
            </w:r>
          </w:p>
        </w:tc>
        <w:tc>
          <w:tcPr>
            <w:tcW w:w="742" w:type="dxa"/>
            <w:vAlign w:val="center"/>
          </w:tcPr>
          <w:p w14:paraId="0A750CBE" w14:textId="77777777" w:rsidR="007E15D0" w:rsidRPr="00DB5CEB" w:rsidRDefault="007E15D0" w:rsidP="003313C9">
            <w:pPr>
              <w:pStyle w:val="Tabletext"/>
            </w:pPr>
            <w:r w:rsidRPr="00DB5CEB">
              <w:t>3</w:t>
            </w:r>
          </w:p>
        </w:tc>
        <w:tc>
          <w:tcPr>
            <w:tcW w:w="2660" w:type="dxa"/>
            <w:vMerge w:val="restart"/>
          </w:tcPr>
          <w:p w14:paraId="47768368" w14:textId="77777777" w:rsidR="007E15D0" w:rsidRPr="00DB5CEB" w:rsidRDefault="007E15D0" w:rsidP="003313C9">
            <w:pPr>
              <w:pStyle w:val="Tabletext"/>
            </w:pPr>
            <w:r w:rsidRPr="00DB5CEB">
              <w:t>External visit to AtoN maintenance facility</w:t>
            </w:r>
          </w:p>
          <w:p w14:paraId="289C07F6" w14:textId="77777777" w:rsidR="007E15D0" w:rsidRPr="00DB5CEB" w:rsidRDefault="007E15D0" w:rsidP="003313C9">
            <w:pPr>
              <w:pStyle w:val="Tabletext"/>
            </w:pPr>
            <w:r w:rsidRPr="00DB5CEB">
              <w:t>Visit by coatings expert</w:t>
            </w:r>
          </w:p>
          <w:p w14:paraId="04EA3519" w14:textId="77777777" w:rsidR="007E15D0" w:rsidRPr="00DB5CEB" w:rsidRDefault="007E15D0" w:rsidP="003313C9">
            <w:pPr>
              <w:pStyle w:val="Tabletext"/>
            </w:pPr>
            <w:r w:rsidRPr="00DB5CEB">
              <w:lastRenderedPageBreak/>
              <w:t xml:space="preserve">Note: Consider combining this lecture in Module 3B </w:t>
            </w:r>
          </w:p>
        </w:tc>
        <w:tc>
          <w:tcPr>
            <w:tcW w:w="2693" w:type="dxa"/>
            <w:vMerge w:val="restart"/>
            <w:vAlign w:val="center"/>
          </w:tcPr>
          <w:p w14:paraId="2803B38F" w14:textId="77777777" w:rsidR="007E15D0" w:rsidRPr="00DB5CEB" w:rsidRDefault="007E15D0" w:rsidP="003313C9">
            <w:pPr>
              <w:pStyle w:val="Tabletext"/>
            </w:pPr>
            <w:r w:rsidRPr="00DB5CEB">
              <w:lastRenderedPageBreak/>
              <w:t>IALA GLs 1007; 1036; 106</w:t>
            </w:r>
          </w:p>
          <w:p w14:paraId="310C469F" w14:textId="77777777" w:rsidR="007E15D0" w:rsidRPr="00DB5CEB" w:rsidRDefault="007E15D0" w:rsidP="003313C9">
            <w:pPr>
              <w:pStyle w:val="Tabletext"/>
            </w:pPr>
            <w:r w:rsidRPr="00DB5CEB">
              <w:t>IALA GL 1076</w:t>
            </w:r>
          </w:p>
        </w:tc>
        <w:tc>
          <w:tcPr>
            <w:tcW w:w="709" w:type="dxa"/>
            <w:vAlign w:val="center"/>
          </w:tcPr>
          <w:p w14:paraId="3EFE1B27" w14:textId="77777777" w:rsidR="007E15D0" w:rsidRPr="00DB5CEB" w:rsidRDefault="007E15D0" w:rsidP="003313C9">
            <w:pPr>
              <w:pStyle w:val="Tabletext"/>
            </w:pPr>
            <w:r w:rsidRPr="00DB5CEB">
              <w:t>46</w:t>
            </w:r>
          </w:p>
        </w:tc>
      </w:tr>
      <w:tr w:rsidR="007E15D0" w:rsidRPr="00DB5CEB" w14:paraId="2BF861C3" w14:textId="77777777" w:rsidTr="00606D9C">
        <w:trPr>
          <w:jc w:val="center"/>
        </w:trPr>
        <w:tc>
          <w:tcPr>
            <w:tcW w:w="670" w:type="dxa"/>
          </w:tcPr>
          <w:p w14:paraId="69F86F71" w14:textId="77777777" w:rsidR="007E15D0" w:rsidRPr="00DB5CEB" w:rsidRDefault="007E15D0" w:rsidP="003313C9">
            <w:pPr>
              <w:pStyle w:val="Tabletext"/>
            </w:pPr>
          </w:p>
        </w:tc>
        <w:tc>
          <w:tcPr>
            <w:tcW w:w="806" w:type="dxa"/>
          </w:tcPr>
          <w:p w14:paraId="7AD83463" w14:textId="77777777" w:rsidR="007E15D0" w:rsidRPr="00DB5CEB" w:rsidRDefault="007E15D0" w:rsidP="003313C9">
            <w:pPr>
              <w:pStyle w:val="Tabletext"/>
            </w:pPr>
          </w:p>
        </w:tc>
        <w:tc>
          <w:tcPr>
            <w:tcW w:w="953" w:type="dxa"/>
          </w:tcPr>
          <w:p w14:paraId="535EC136" w14:textId="77777777" w:rsidR="007E15D0" w:rsidRPr="00DB5CEB" w:rsidRDefault="007E15D0" w:rsidP="003313C9">
            <w:pPr>
              <w:pStyle w:val="Tabletext"/>
            </w:pPr>
            <w:r w:rsidRPr="00DB5CEB">
              <w:t>4d.5.2</w:t>
            </w:r>
          </w:p>
        </w:tc>
        <w:tc>
          <w:tcPr>
            <w:tcW w:w="5788" w:type="dxa"/>
          </w:tcPr>
          <w:p w14:paraId="75270935" w14:textId="77777777" w:rsidR="007E15D0" w:rsidRPr="00DB5CEB" w:rsidRDefault="007E15D0" w:rsidP="003313C9">
            <w:pPr>
              <w:pStyle w:val="Tabletext"/>
              <w:jc w:val="right"/>
            </w:pPr>
            <w:r w:rsidRPr="00DB5CEB">
              <w:t>Corrosion and its prevention</w:t>
            </w:r>
          </w:p>
        </w:tc>
        <w:tc>
          <w:tcPr>
            <w:tcW w:w="742" w:type="dxa"/>
          </w:tcPr>
          <w:p w14:paraId="7599393A" w14:textId="77777777" w:rsidR="007E15D0" w:rsidRPr="00DB5CEB" w:rsidRDefault="007E15D0" w:rsidP="003313C9">
            <w:pPr>
              <w:pStyle w:val="Tabletext"/>
            </w:pPr>
            <w:r>
              <w:t>3</w:t>
            </w:r>
          </w:p>
        </w:tc>
        <w:tc>
          <w:tcPr>
            <w:tcW w:w="2660" w:type="dxa"/>
            <w:vMerge/>
          </w:tcPr>
          <w:p w14:paraId="12355365" w14:textId="77777777" w:rsidR="007E15D0" w:rsidRPr="00DB5CEB" w:rsidRDefault="007E15D0" w:rsidP="003313C9">
            <w:pPr>
              <w:pStyle w:val="Tabletext"/>
            </w:pPr>
          </w:p>
        </w:tc>
        <w:tc>
          <w:tcPr>
            <w:tcW w:w="2693" w:type="dxa"/>
            <w:vMerge/>
            <w:vAlign w:val="center"/>
          </w:tcPr>
          <w:p w14:paraId="22CCFDC5" w14:textId="77777777" w:rsidR="007E15D0" w:rsidRPr="00DB5CEB" w:rsidRDefault="007E15D0" w:rsidP="003313C9">
            <w:pPr>
              <w:pStyle w:val="Tabletext"/>
            </w:pPr>
          </w:p>
        </w:tc>
        <w:tc>
          <w:tcPr>
            <w:tcW w:w="709" w:type="dxa"/>
          </w:tcPr>
          <w:p w14:paraId="2D302B43" w14:textId="77777777" w:rsidR="007E15D0" w:rsidRPr="00DB5CEB" w:rsidRDefault="007E15D0" w:rsidP="003313C9">
            <w:pPr>
              <w:pStyle w:val="Tabletext"/>
            </w:pPr>
            <w:r w:rsidRPr="00A56907">
              <w:t>46</w:t>
            </w:r>
          </w:p>
        </w:tc>
      </w:tr>
      <w:tr w:rsidR="007E15D0" w:rsidRPr="00DB5CEB" w14:paraId="4260792A" w14:textId="77777777" w:rsidTr="00606D9C">
        <w:trPr>
          <w:jc w:val="center"/>
        </w:trPr>
        <w:tc>
          <w:tcPr>
            <w:tcW w:w="670" w:type="dxa"/>
          </w:tcPr>
          <w:p w14:paraId="72CB470F" w14:textId="77777777" w:rsidR="007E15D0" w:rsidRPr="00DB5CEB" w:rsidRDefault="007E15D0" w:rsidP="003313C9">
            <w:pPr>
              <w:pStyle w:val="Tabletext"/>
            </w:pPr>
          </w:p>
        </w:tc>
        <w:tc>
          <w:tcPr>
            <w:tcW w:w="806" w:type="dxa"/>
          </w:tcPr>
          <w:p w14:paraId="7B7206C1" w14:textId="77777777" w:rsidR="007E15D0" w:rsidRPr="00DB5CEB" w:rsidRDefault="007E15D0" w:rsidP="003313C9">
            <w:pPr>
              <w:pStyle w:val="Tabletext"/>
            </w:pPr>
          </w:p>
        </w:tc>
        <w:tc>
          <w:tcPr>
            <w:tcW w:w="953" w:type="dxa"/>
          </w:tcPr>
          <w:p w14:paraId="607A0123" w14:textId="77777777" w:rsidR="007E15D0" w:rsidRPr="00DB5CEB" w:rsidRDefault="007E15D0" w:rsidP="003313C9">
            <w:pPr>
              <w:pStyle w:val="Tabletext"/>
            </w:pPr>
            <w:r w:rsidRPr="00DB5CEB">
              <w:t>4d.5.3</w:t>
            </w:r>
          </w:p>
        </w:tc>
        <w:tc>
          <w:tcPr>
            <w:tcW w:w="5788" w:type="dxa"/>
          </w:tcPr>
          <w:p w14:paraId="438A92A0" w14:textId="77777777" w:rsidR="007E15D0" w:rsidRPr="00DB5CEB" w:rsidRDefault="007E15D0" w:rsidP="003313C9">
            <w:pPr>
              <w:pStyle w:val="Tabletext"/>
              <w:jc w:val="right"/>
            </w:pPr>
            <w:r w:rsidRPr="00DB5CEB">
              <w:t>Weathering of stone and concrete</w:t>
            </w:r>
          </w:p>
        </w:tc>
        <w:tc>
          <w:tcPr>
            <w:tcW w:w="742" w:type="dxa"/>
          </w:tcPr>
          <w:p w14:paraId="3627E815" w14:textId="77777777" w:rsidR="007E15D0" w:rsidRPr="00DB5CEB" w:rsidRDefault="007E15D0" w:rsidP="003313C9">
            <w:pPr>
              <w:pStyle w:val="Tabletext"/>
            </w:pPr>
            <w:r w:rsidRPr="00DB5CEB">
              <w:t>1</w:t>
            </w:r>
          </w:p>
        </w:tc>
        <w:tc>
          <w:tcPr>
            <w:tcW w:w="2660" w:type="dxa"/>
            <w:vMerge/>
          </w:tcPr>
          <w:p w14:paraId="33FF2CF2" w14:textId="77777777" w:rsidR="007E15D0" w:rsidRPr="00DB5CEB" w:rsidRDefault="007E15D0" w:rsidP="003313C9">
            <w:pPr>
              <w:pStyle w:val="Tabletext"/>
            </w:pPr>
          </w:p>
        </w:tc>
        <w:tc>
          <w:tcPr>
            <w:tcW w:w="2693" w:type="dxa"/>
            <w:vMerge/>
            <w:vAlign w:val="center"/>
          </w:tcPr>
          <w:p w14:paraId="5F6C060C" w14:textId="77777777" w:rsidR="007E15D0" w:rsidRPr="00DB5CEB" w:rsidRDefault="007E15D0" w:rsidP="003313C9">
            <w:pPr>
              <w:pStyle w:val="Tabletext"/>
            </w:pPr>
          </w:p>
        </w:tc>
        <w:tc>
          <w:tcPr>
            <w:tcW w:w="709" w:type="dxa"/>
          </w:tcPr>
          <w:p w14:paraId="4E30D4CC" w14:textId="77777777" w:rsidR="007E15D0" w:rsidRPr="00DB5CEB" w:rsidRDefault="007E15D0" w:rsidP="003313C9">
            <w:pPr>
              <w:pStyle w:val="Tabletext"/>
            </w:pPr>
            <w:r w:rsidRPr="00A56907">
              <w:t>46</w:t>
            </w:r>
          </w:p>
        </w:tc>
      </w:tr>
      <w:tr w:rsidR="007E15D0" w:rsidRPr="00DB5CEB" w14:paraId="74FC64AC" w14:textId="77777777" w:rsidTr="00606D9C">
        <w:trPr>
          <w:jc w:val="center"/>
        </w:trPr>
        <w:tc>
          <w:tcPr>
            <w:tcW w:w="670" w:type="dxa"/>
          </w:tcPr>
          <w:p w14:paraId="0A151F0C" w14:textId="77777777" w:rsidR="007E15D0" w:rsidRPr="00DB5CEB" w:rsidRDefault="007E15D0" w:rsidP="003313C9">
            <w:pPr>
              <w:pStyle w:val="Tabletext"/>
            </w:pPr>
          </w:p>
        </w:tc>
        <w:tc>
          <w:tcPr>
            <w:tcW w:w="806" w:type="dxa"/>
          </w:tcPr>
          <w:p w14:paraId="6754BA37" w14:textId="77777777" w:rsidR="007E15D0" w:rsidRPr="00DB5CEB" w:rsidRDefault="007E15D0" w:rsidP="003313C9">
            <w:pPr>
              <w:pStyle w:val="Tabletext"/>
            </w:pPr>
          </w:p>
        </w:tc>
        <w:tc>
          <w:tcPr>
            <w:tcW w:w="953" w:type="dxa"/>
          </w:tcPr>
          <w:p w14:paraId="3878CC4A" w14:textId="77777777" w:rsidR="007E15D0" w:rsidRPr="00DB5CEB" w:rsidRDefault="007E15D0" w:rsidP="003313C9">
            <w:pPr>
              <w:pStyle w:val="Tabletext"/>
            </w:pPr>
            <w:r w:rsidRPr="00DB5CEB">
              <w:t>4d.5.4</w:t>
            </w:r>
          </w:p>
        </w:tc>
        <w:tc>
          <w:tcPr>
            <w:tcW w:w="5788" w:type="dxa"/>
          </w:tcPr>
          <w:p w14:paraId="0D41F379" w14:textId="77777777" w:rsidR="007E15D0" w:rsidRPr="00DB5CEB" w:rsidRDefault="007E15D0" w:rsidP="003313C9">
            <w:pPr>
              <w:pStyle w:val="Tabletext"/>
              <w:jc w:val="right"/>
            </w:pPr>
            <w:r w:rsidRPr="00DB5CEB">
              <w:t>Protection and preservation</w:t>
            </w:r>
          </w:p>
        </w:tc>
        <w:tc>
          <w:tcPr>
            <w:tcW w:w="742" w:type="dxa"/>
          </w:tcPr>
          <w:p w14:paraId="36263276" w14:textId="77777777" w:rsidR="007E15D0" w:rsidRPr="00DB5CEB" w:rsidRDefault="007E15D0" w:rsidP="003313C9">
            <w:pPr>
              <w:pStyle w:val="Tabletext"/>
            </w:pPr>
            <w:r w:rsidRPr="00DB5CEB">
              <w:t>2</w:t>
            </w:r>
          </w:p>
        </w:tc>
        <w:tc>
          <w:tcPr>
            <w:tcW w:w="2660" w:type="dxa"/>
            <w:vMerge/>
          </w:tcPr>
          <w:p w14:paraId="726AB9F9" w14:textId="77777777" w:rsidR="007E15D0" w:rsidRPr="00DB5CEB" w:rsidRDefault="007E15D0" w:rsidP="003313C9">
            <w:pPr>
              <w:pStyle w:val="Tabletext"/>
            </w:pPr>
          </w:p>
        </w:tc>
        <w:tc>
          <w:tcPr>
            <w:tcW w:w="2693" w:type="dxa"/>
            <w:vMerge/>
            <w:vAlign w:val="center"/>
          </w:tcPr>
          <w:p w14:paraId="036D6EE3" w14:textId="77777777" w:rsidR="007E15D0" w:rsidRPr="00DB5CEB" w:rsidRDefault="007E15D0" w:rsidP="003313C9">
            <w:pPr>
              <w:pStyle w:val="Tabletext"/>
            </w:pPr>
          </w:p>
        </w:tc>
        <w:tc>
          <w:tcPr>
            <w:tcW w:w="709" w:type="dxa"/>
          </w:tcPr>
          <w:p w14:paraId="18439D76" w14:textId="77777777" w:rsidR="007E15D0" w:rsidRPr="00DB5CEB" w:rsidRDefault="007E15D0" w:rsidP="003313C9">
            <w:pPr>
              <w:pStyle w:val="Tabletext"/>
            </w:pPr>
            <w:r w:rsidRPr="00A56907">
              <w:t>46</w:t>
            </w:r>
          </w:p>
        </w:tc>
      </w:tr>
      <w:tr w:rsidR="00606D9C" w:rsidRPr="00DB5CEB" w14:paraId="50D30D76" w14:textId="77777777" w:rsidTr="00606D9C">
        <w:trPr>
          <w:jc w:val="center"/>
        </w:trPr>
        <w:tc>
          <w:tcPr>
            <w:tcW w:w="670" w:type="dxa"/>
          </w:tcPr>
          <w:p w14:paraId="11AF0C27" w14:textId="77777777" w:rsidR="00A457E6" w:rsidRPr="00DB5CEB" w:rsidRDefault="00A457E6" w:rsidP="003313C9">
            <w:pPr>
              <w:pStyle w:val="Tabletext"/>
              <w:rPr>
                <w:b/>
              </w:rPr>
            </w:pPr>
          </w:p>
        </w:tc>
        <w:tc>
          <w:tcPr>
            <w:tcW w:w="806" w:type="dxa"/>
          </w:tcPr>
          <w:p w14:paraId="0371FCC7" w14:textId="77777777" w:rsidR="00A457E6" w:rsidRPr="00DB5CEB" w:rsidRDefault="00A457E6" w:rsidP="003313C9">
            <w:pPr>
              <w:pStyle w:val="Tabletext"/>
              <w:rPr>
                <w:b/>
              </w:rPr>
            </w:pPr>
            <w:r w:rsidRPr="00DB5CEB">
              <w:rPr>
                <w:b/>
              </w:rPr>
              <w:t>4d.6</w:t>
            </w:r>
          </w:p>
        </w:tc>
        <w:tc>
          <w:tcPr>
            <w:tcW w:w="953" w:type="dxa"/>
            <w:shd w:val="clear" w:color="auto" w:fill="94D9D5"/>
          </w:tcPr>
          <w:p w14:paraId="46FB1225" w14:textId="77777777" w:rsidR="00A457E6" w:rsidRPr="00DB5CEB" w:rsidRDefault="00A457E6" w:rsidP="003313C9">
            <w:pPr>
              <w:pStyle w:val="Tabletext"/>
              <w:rPr>
                <w:b/>
              </w:rPr>
            </w:pPr>
          </w:p>
        </w:tc>
        <w:tc>
          <w:tcPr>
            <w:tcW w:w="5788" w:type="dxa"/>
          </w:tcPr>
          <w:p w14:paraId="28F3E398" w14:textId="77777777" w:rsidR="00A457E6" w:rsidRPr="00DB5CEB" w:rsidRDefault="00A457E6" w:rsidP="003313C9">
            <w:pPr>
              <w:pStyle w:val="Tabletext"/>
              <w:rPr>
                <w:b/>
              </w:rPr>
            </w:pPr>
            <w:r w:rsidRPr="00DB5CEB">
              <w:rPr>
                <w:b/>
              </w:rPr>
              <w:t>Remote Control and Monitoring</w:t>
            </w:r>
          </w:p>
        </w:tc>
        <w:tc>
          <w:tcPr>
            <w:tcW w:w="6804" w:type="dxa"/>
            <w:gridSpan w:val="4"/>
            <w:shd w:val="clear" w:color="auto" w:fill="94D9D5"/>
            <w:vAlign w:val="center"/>
          </w:tcPr>
          <w:p w14:paraId="2F6F0301" w14:textId="77777777" w:rsidR="00A457E6" w:rsidRPr="00DB5CEB" w:rsidRDefault="00A457E6" w:rsidP="003313C9">
            <w:pPr>
              <w:pStyle w:val="Tabletext"/>
              <w:rPr>
                <w:b/>
              </w:rPr>
            </w:pPr>
          </w:p>
        </w:tc>
      </w:tr>
      <w:tr w:rsidR="007E15D0" w:rsidRPr="00DB5CEB" w14:paraId="3EAB82EA" w14:textId="77777777" w:rsidTr="00606D9C">
        <w:trPr>
          <w:jc w:val="center"/>
        </w:trPr>
        <w:tc>
          <w:tcPr>
            <w:tcW w:w="670" w:type="dxa"/>
          </w:tcPr>
          <w:p w14:paraId="4BB84860" w14:textId="77777777" w:rsidR="007E15D0" w:rsidRPr="00DB5CEB" w:rsidRDefault="007E15D0" w:rsidP="003313C9">
            <w:pPr>
              <w:pStyle w:val="Tabletext"/>
            </w:pPr>
          </w:p>
        </w:tc>
        <w:tc>
          <w:tcPr>
            <w:tcW w:w="806" w:type="dxa"/>
          </w:tcPr>
          <w:p w14:paraId="77BD62EA" w14:textId="77777777" w:rsidR="007E15D0" w:rsidRPr="00DB5CEB" w:rsidRDefault="007E15D0" w:rsidP="003313C9">
            <w:pPr>
              <w:pStyle w:val="Tabletext"/>
            </w:pPr>
          </w:p>
        </w:tc>
        <w:tc>
          <w:tcPr>
            <w:tcW w:w="953" w:type="dxa"/>
          </w:tcPr>
          <w:p w14:paraId="37889542" w14:textId="77777777" w:rsidR="007E15D0" w:rsidRPr="00DB5CEB" w:rsidRDefault="007E15D0" w:rsidP="003313C9">
            <w:pPr>
              <w:pStyle w:val="Tabletext"/>
            </w:pPr>
            <w:r w:rsidRPr="00DB5CEB">
              <w:t>4d.6.1</w:t>
            </w:r>
          </w:p>
        </w:tc>
        <w:tc>
          <w:tcPr>
            <w:tcW w:w="5788" w:type="dxa"/>
          </w:tcPr>
          <w:p w14:paraId="0DD2CE56" w14:textId="77777777" w:rsidR="007E15D0" w:rsidRPr="00DB5CEB" w:rsidRDefault="007E15D0" w:rsidP="003313C9">
            <w:pPr>
              <w:pStyle w:val="Tabletext"/>
              <w:jc w:val="right"/>
            </w:pPr>
            <w:r w:rsidRPr="00DB5CEB">
              <w:t>Methods to monitor AtoN</w:t>
            </w:r>
          </w:p>
        </w:tc>
        <w:tc>
          <w:tcPr>
            <w:tcW w:w="742" w:type="dxa"/>
            <w:vAlign w:val="center"/>
          </w:tcPr>
          <w:p w14:paraId="6B42660C" w14:textId="77777777" w:rsidR="007E15D0" w:rsidRPr="00DB5CEB" w:rsidRDefault="007E15D0" w:rsidP="003313C9">
            <w:pPr>
              <w:pStyle w:val="Tabletext"/>
            </w:pPr>
            <w:r w:rsidRPr="00DB5CEB">
              <w:t>2</w:t>
            </w:r>
          </w:p>
        </w:tc>
        <w:tc>
          <w:tcPr>
            <w:tcW w:w="2660" w:type="dxa"/>
            <w:vMerge w:val="restart"/>
          </w:tcPr>
          <w:p w14:paraId="6D51CC06" w14:textId="77777777" w:rsidR="007E15D0" w:rsidRPr="00DB5CEB" w:rsidRDefault="007E15D0" w:rsidP="003313C9">
            <w:pPr>
              <w:pStyle w:val="Tabletext"/>
            </w:pPr>
          </w:p>
        </w:tc>
        <w:tc>
          <w:tcPr>
            <w:tcW w:w="2693" w:type="dxa"/>
            <w:vMerge w:val="restart"/>
            <w:vAlign w:val="center"/>
          </w:tcPr>
          <w:p w14:paraId="760CF125" w14:textId="77777777" w:rsidR="007E15D0" w:rsidRPr="00DB5CEB" w:rsidRDefault="007E15D0" w:rsidP="003313C9">
            <w:pPr>
              <w:pStyle w:val="Tabletext"/>
            </w:pPr>
            <w:r w:rsidRPr="00DB5CEB">
              <w:t>IALA GL 1008</w:t>
            </w:r>
          </w:p>
        </w:tc>
        <w:tc>
          <w:tcPr>
            <w:tcW w:w="709" w:type="dxa"/>
            <w:vAlign w:val="center"/>
          </w:tcPr>
          <w:p w14:paraId="698C1917" w14:textId="77777777" w:rsidR="007E15D0" w:rsidRPr="00DB5CEB" w:rsidRDefault="007E15D0" w:rsidP="003313C9">
            <w:pPr>
              <w:pStyle w:val="Tabletext"/>
            </w:pPr>
            <w:r w:rsidRPr="00DB5CEB">
              <w:t>45</w:t>
            </w:r>
          </w:p>
        </w:tc>
      </w:tr>
      <w:tr w:rsidR="007E15D0" w:rsidRPr="00DB5CEB" w14:paraId="4685E819" w14:textId="77777777" w:rsidTr="00606D9C">
        <w:trPr>
          <w:jc w:val="center"/>
        </w:trPr>
        <w:tc>
          <w:tcPr>
            <w:tcW w:w="670" w:type="dxa"/>
          </w:tcPr>
          <w:p w14:paraId="54CA12A3" w14:textId="77777777" w:rsidR="007E15D0" w:rsidRPr="00DB5CEB" w:rsidRDefault="007E15D0" w:rsidP="003313C9">
            <w:pPr>
              <w:pStyle w:val="Tabletext"/>
            </w:pPr>
          </w:p>
        </w:tc>
        <w:tc>
          <w:tcPr>
            <w:tcW w:w="806" w:type="dxa"/>
          </w:tcPr>
          <w:p w14:paraId="6739E9EE" w14:textId="77777777" w:rsidR="007E15D0" w:rsidRPr="00DB5CEB" w:rsidRDefault="007E15D0" w:rsidP="003313C9">
            <w:pPr>
              <w:pStyle w:val="Tabletext"/>
            </w:pPr>
          </w:p>
        </w:tc>
        <w:tc>
          <w:tcPr>
            <w:tcW w:w="953" w:type="dxa"/>
          </w:tcPr>
          <w:p w14:paraId="33D02CD3" w14:textId="77777777" w:rsidR="007E15D0" w:rsidRPr="00DB5CEB" w:rsidRDefault="007E15D0" w:rsidP="003313C9">
            <w:pPr>
              <w:pStyle w:val="Tabletext"/>
            </w:pPr>
            <w:r w:rsidRPr="00DB5CEB">
              <w:t>4d.6.2</w:t>
            </w:r>
          </w:p>
        </w:tc>
        <w:tc>
          <w:tcPr>
            <w:tcW w:w="5788" w:type="dxa"/>
          </w:tcPr>
          <w:p w14:paraId="54545A91" w14:textId="77777777" w:rsidR="007E15D0" w:rsidRPr="00DB5CEB" w:rsidRDefault="007E15D0" w:rsidP="003313C9">
            <w:pPr>
              <w:pStyle w:val="Tabletext"/>
              <w:jc w:val="right"/>
            </w:pPr>
            <w:r w:rsidRPr="00DB5CEB">
              <w:t>Remote monitoring technologies</w:t>
            </w:r>
          </w:p>
        </w:tc>
        <w:tc>
          <w:tcPr>
            <w:tcW w:w="742" w:type="dxa"/>
          </w:tcPr>
          <w:p w14:paraId="43234431" w14:textId="77777777" w:rsidR="007E15D0" w:rsidRPr="00DB5CEB" w:rsidRDefault="007E15D0" w:rsidP="003313C9">
            <w:pPr>
              <w:pStyle w:val="Tabletext"/>
            </w:pPr>
            <w:r>
              <w:t>2</w:t>
            </w:r>
          </w:p>
        </w:tc>
        <w:tc>
          <w:tcPr>
            <w:tcW w:w="2660" w:type="dxa"/>
            <w:vMerge/>
          </w:tcPr>
          <w:p w14:paraId="3AFBEBA2" w14:textId="77777777" w:rsidR="007E15D0" w:rsidRPr="00DB5CEB" w:rsidRDefault="007E15D0" w:rsidP="003313C9">
            <w:pPr>
              <w:pStyle w:val="Tabletext"/>
            </w:pPr>
          </w:p>
        </w:tc>
        <w:tc>
          <w:tcPr>
            <w:tcW w:w="2693" w:type="dxa"/>
            <w:vMerge/>
          </w:tcPr>
          <w:p w14:paraId="6D8B8BE7" w14:textId="77777777" w:rsidR="007E15D0" w:rsidRPr="00DB5CEB" w:rsidRDefault="007E15D0" w:rsidP="003313C9">
            <w:pPr>
              <w:pStyle w:val="Tabletext"/>
            </w:pPr>
          </w:p>
        </w:tc>
        <w:tc>
          <w:tcPr>
            <w:tcW w:w="709" w:type="dxa"/>
          </w:tcPr>
          <w:p w14:paraId="1D8305E5" w14:textId="77777777" w:rsidR="007E15D0" w:rsidRPr="00DB5CEB" w:rsidRDefault="007E15D0" w:rsidP="003313C9">
            <w:pPr>
              <w:pStyle w:val="Tabletext"/>
            </w:pPr>
            <w:r>
              <w:t>45</w:t>
            </w:r>
          </w:p>
        </w:tc>
      </w:tr>
      <w:tr w:rsidR="007E15D0" w:rsidRPr="00DB5CEB" w14:paraId="0B24AE20" w14:textId="77777777" w:rsidTr="00606D9C">
        <w:trPr>
          <w:jc w:val="center"/>
        </w:trPr>
        <w:tc>
          <w:tcPr>
            <w:tcW w:w="670" w:type="dxa"/>
          </w:tcPr>
          <w:p w14:paraId="1A25F2FB" w14:textId="77777777" w:rsidR="007E15D0" w:rsidRPr="00DB5CEB" w:rsidRDefault="007E15D0" w:rsidP="003313C9">
            <w:pPr>
              <w:pStyle w:val="Tabletext"/>
            </w:pPr>
          </w:p>
        </w:tc>
        <w:tc>
          <w:tcPr>
            <w:tcW w:w="806" w:type="dxa"/>
          </w:tcPr>
          <w:p w14:paraId="3CE7503D" w14:textId="77777777" w:rsidR="007E15D0" w:rsidRPr="00DB5CEB" w:rsidRDefault="007E15D0" w:rsidP="003313C9">
            <w:pPr>
              <w:pStyle w:val="Tabletext"/>
            </w:pPr>
          </w:p>
        </w:tc>
        <w:tc>
          <w:tcPr>
            <w:tcW w:w="953" w:type="dxa"/>
          </w:tcPr>
          <w:p w14:paraId="10FE11D3" w14:textId="77777777" w:rsidR="007E15D0" w:rsidRPr="00DB5CEB" w:rsidRDefault="007E15D0" w:rsidP="003313C9">
            <w:pPr>
              <w:pStyle w:val="Tabletext"/>
            </w:pPr>
            <w:r w:rsidRPr="00DB5CEB">
              <w:t>4d.6.3</w:t>
            </w:r>
          </w:p>
        </w:tc>
        <w:tc>
          <w:tcPr>
            <w:tcW w:w="5788" w:type="dxa"/>
          </w:tcPr>
          <w:p w14:paraId="7DFE8113" w14:textId="77777777" w:rsidR="007E15D0" w:rsidRPr="00DB5CEB" w:rsidRDefault="007E15D0" w:rsidP="003313C9">
            <w:pPr>
              <w:pStyle w:val="Tabletext"/>
              <w:jc w:val="right"/>
            </w:pPr>
            <w:r w:rsidRPr="00DB5CEB">
              <w:t>Use of AIS Messages 6 and 21</w:t>
            </w:r>
          </w:p>
        </w:tc>
        <w:tc>
          <w:tcPr>
            <w:tcW w:w="742" w:type="dxa"/>
          </w:tcPr>
          <w:p w14:paraId="27AAA34D" w14:textId="77777777" w:rsidR="007E15D0" w:rsidRPr="00DB5CEB" w:rsidRDefault="007E15D0" w:rsidP="003313C9">
            <w:pPr>
              <w:pStyle w:val="Tabletext"/>
            </w:pPr>
            <w:r>
              <w:t>2</w:t>
            </w:r>
          </w:p>
        </w:tc>
        <w:tc>
          <w:tcPr>
            <w:tcW w:w="2660" w:type="dxa"/>
            <w:vMerge/>
          </w:tcPr>
          <w:p w14:paraId="58477BF1" w14:textId="77777777" w:rsidR="007E15D0" w:rsidRPr="00DB5CEB" w:rsidRDefault="007E15D0" w:rsidP="003313C9">
            <w:pPr>
              <w:pStyle w:val="Tabletext"/>
            </w:pPr>
          </w:p>
        </w:tc>
        <w:tc>
          <w:tcPr>
            <w:tcW w:w="2693" w:type="dxa"/>
            <w:vMerge/>
          </w:tcPr>
          <w:p w14:paraId="496AA484" w14:textId="77777777" w:rsidR="007E15D0" w:rsidRPr="00DB5CEB" w:rsidRDefault="007E15D0" w:rsidP="003313C9">
            <w:pPr>
              <w:pStyle w:val="Tabletext"/>
            </w:pPr>
          </w:p>
        </w:tc>
        <w:tc>
          <w:tcPr>
            <w:tcW w:w="709" w:type="dxa"/>
          </w:tcPr>
          <w:p w14:paraId="1B363F3C" w14:textId="77777777" w:rsidR="007E15D0" w:rsidRPr="00DB5CEB" w:rsidRDefault="007E15D0" w:rsidP="003313C9">
            <w:pPr>
              <w:pStyle w:val="Tabletext"/>
            </w:pPr>
            <w:r>
              <w:t>45</w:t>
            </w:r>
          </w:p>
        </w:tc>
      </w:tr>
    </w:tbl>
    <w:p w14:paraId="1938C67D" w14:textId="77777777" w:rsidR="00A457E6" w:rsidRPr="00DB5CEB" w:rsidRDefault="00A457E6" w:rsidP="00A457E6">
      <w:pPr>
        <w:rPr>
          <w:rFonts w:cs="Arial"/>
          <w:b/>
          <w:sz w:val="20"/>
          <w:szCs w:val="20"/>
        </w:rPr>
      </w:pPr>
    </w:p>
    <w:p w14:paraId="32235A1D" w14:textId="77777777" w:rsidR="00A457E6" w:rsidRPr="00DB5CEB" w:rsidRDefault="00A457E6" w:rsidP="00A457E6">
      <w:pPr>
        <w:rPr>
          <w:rFonts w:cs="Arial"/>
          <w:b/>
        </w:rPr>
        <w:sectPr w:rsidR="00A457E6" w:rsidRPr="00DB5CEB" w:rsidSect="00DB7AD1">
          <w:headerReference w:type="even" r:id="rId41"/>
          <w:headerReference w:type="default" r:id="rId42"/>
          <w:footerReference w:type="default" r:id="rId43"/>
          <w:headerReference w:type="first" r:id="rId44"/>
          <w:pgSz w:w="16838" w:h="11906" w:orient="landscape" w:code="9"/>
          <w:pgMar w:top="1134" w:right="567" w:bottom="1134" w:left="567" w:header="851" w:footer="851" w:gutter="0"/>
          <w:cols w:space="708"/>
          <w:docGrid w:linePitch="360"/>
        </w:sectPr>
      </w:pPr>
    </w:p>
    <w:p w14:paraId="1144E6ED" w14:textId="77777777" w:rsidR="00A457E6" w:rsidRPr="00DB5CEB" w:rsidRDefault="00A457E6" w:rsidP="00A457E6">
      <w:pPr>
        <w:pStyle w:val="Module"/>
      </w:pPr>
      <w:bookmarkStart w:id="210" w:name="_Toc419881231"/>
      <w:bookmarkStart w:id="211" w:name="_Toc442608067"/>
      <w:bookmarkStart w:id="212" w:name="_Toc471895785"/>
      <w:r w:rsidRPr="00DB5CEB">
        <w:lastRenderedPageBreak/>
        <w:t>MODULE 5</w:t>
      </w:r>
      <w:r w:rsidRPr="00DB5CEB">
        <w:tab/>
        <w:t>POWER SUPPLY</w:t>
      </w:r>
      <w:bookmarkEnd w:id="210"/>
      <w:bookmarkEnd w:id="211"/>
      <w:bookmarkEnd w:id="212"/>
    </w:p>
    <w:p w14:paraId="1B5BC427" w14:textId="77777777" w:rsidR="00A457E6" w:rsidRPr="00DB5CEB" w:rsidRDefault="00A457E6" w:rsidP="00DB7AD1">
      <w:pPr>
        <w:pStyle w:val="Heading1"/>
        <w:numPr>
          <w:ilvl w:val="0"/>
          <w:numId w:val="47"/>
        </w:numPr>
      </w:pPr>
      <w:bookmarkStart w:id="213" w:name="_Toc442608068"/>
      <w:bookmarkStart w:id="214" w:name="_Toc471895786"/>
      <w:r w:rsidRPr="00DB5CEB">
        <w:t>INTRODUCTION</w:t>
      </w:r>
      <w:bookmarkEnd w:id="213"/>
      <w:bookmarkEnd w:id="214"/>
    </w:p>
    <w:p w14:paraId="2A80CC88" w14:textId="77777777" w:rsidR="00A457E6" w:rsidRPr="00DB5CEB" w:rsidRDefault="00A457E6" w:rsidP="00A457E6">
      <w:pPr>
        <w:pStyle w:val="Heading1separatationline"/>
      </w:pPr>
    </w:p>
    <w:p w14:paraId="2A33585F" w14:textId="77777777" w:rsidR="00A457E6" w:rsidRPr="00DB5CEB" w:rsidRDefault="00A457E6" w:rsidP="00A457E6">
      <w:pPr>
        <w:pStyle w:val="BodyText"/>
      </w:pPr>
      <w:r w:rsidRPr="00DB5CEB">
        <w:t xml:space="preserve">Module 5 is designed primarily for participants with only a limited knowledge of power supply systems. </w:t>
      </w:r>
    </w:p>
    <w:p w14:paraId="0ED1FB9F" w14:textId="77777777" w:rsidR="00A457E6" w:rsidRPr="00DB5CEB" w:rsidRDefault="00A457E6" w:rsidP="00A457E6">
      <w:pPr>
        <w:pStyle w:val="BodyText"/>
      </w:pPr>
      <w:r w:rsidRPr="00DB5CEB">
        <w:t>Instructors for this module should hold an appropriate scientific degree supported by work experience in the field of electrical power supply.  See Part C 4.1 for further guidance.</w:t>
      </w:r>
    </w:p>
    <w:p w14:paraId="28AEC4B3" w14:textId="77777777" w:rsidR="00A457E6" w:rsidRPr="00DB5CEB" w:rsidRDefault="00A457E6" w:rsidP="00DB7AD1">
      <w:pPr>
        <w:pStyle w:val="Heading1"/>
      </w:pPr>
      <w:bookmarkStart w:id="215" w:name="_Toc442608069"/>
      <w:bookmarkStart w:id="216" w:name="_Toc471895787"/>
      <w:r w:rsidRPr="00DB5CEB">
        <w:t>SUBJECT FRAMEWORK</w:t>
      </w:r>
      <w:bookmarkEnd w:id="215"/>
      <w:bookmarkEnd w:id="216"/>
    </w:p>
    <w:p w14:paraId="53BCDADF" w14:textId="77777777" w:rsidR="00A457E6" w:rsidRPr="00DB5CEB" w:rsidRDefault="00A457E6" w:rsidP="00A457E6">
      <w:pPr>
        <w:pStyle w:val="Heading1separatationline"/>
      </w:pPr>
    </w:p>
    <w:p w14:paraId="0F2580AB" w14:textId="77777777" w:rsidR="00A457E6" w:rsidRPr="00DB5CEB" w:rsidRDefault="00A457E6" w:rsidP="00DB7AD1">
      <w:pPr>
        <w:pStyle w:val="Heading2"/>
      </w:pPr>
      <w:bookmarkStart w:id="217" w:name="_Toc442608070"/>
      <w:bookmarkStart w:id="218" w:name="_Toc471895788"/>
      <w:r w:rsidRPr="00DB5CEB">
        <w:t>Scope</w:t>
      </w:r>
      <w:bookmarkEnd w:id="217"/>
      <w:bookmarkEnd w:id="218"/>
    </w:p>
    <w:p w14:paraId="2CC5E9ED" w14:textId="77777777" w:rsidR="00A457E6" w:rsidRPr="00DB5CEB" w:rsidRDefault="00A457E6" w:rsidP="00A457E6">
      <w:pPr>
        <w:pStyle w:val="Heading2separationline"/>
      </w:pPr>
    </w:p>
    <w:p w14:paraId="3FABFFB7" w14:textId="77777777" w:rsidR="00A457E6" w:rsidRPr="00DB5CEB" w:rsidRDefault="00A457E6" w:rsidP="00A457E6">
      <w:pPr>
        <w:pStyle w:val="BodyText"/>
      </w:pPr>
      <w:r w:rsidRPr="00DB5CEB">
        <w:t>The syllabus for Module 5 requires participants to gain the appropriate level of competence in various methods to supply electrical power to AtoN stations; the safe and effective use of batteries; calculation of load profiles and protection against lightning strikes.</w:t>
      </w:r>
    </w:p>
    <w:p w14:paraId="447DE86C" w14:textId="77777777" w:rsidR="00A457E6" w:rsidRPr="00DB5CEB" w:rsidRDefault="00A457E6" w:rsidP="00DB7AD1">
      <w:pPr>
        <w:pStyle w:val="Heading2"/>
      </w:pPr>
      <w:bookmarkStart w:id="219" w:name="_Toc442608071"/>
      <w:bookmarkStart w:id="220" w:name="_Toc471895789"/>
      <w:r w:rsidRPr="00DB5CEB">
        <w:t>Aim</w:t>
      </w:r>
      <w:bookmarkEnd w:id="219"/>
      <w:bookmarkEnd w:id="220"/>
    </w:p>
    <w:p w14:paraId="2D4A4204" w14:textId="77777777" w:rsidR="00A457E6" w:rsidRPr="00DB5CEB" w:rsidRDefault="00A457E6" w:rsidP="00A457E6">
      <w:pPr>
        <w:pStyle w:val="Heading2separationline"/>
      </w:pPr>
    </w:p>
    <w:p w14:paraId="14D35192" w14:textId="77777777" w:rsidR="00A457E6" w:rsidRPr="00DB5CEB" w:rsidRDefault="00A457E6" w:rsidP="00A457E6">
      <w:pPr>
        <w:pStyle w:val="BodyText"/>
      </w:pPr>
      <w:r w:rsidRPr="00DB5CEB">
        <w:t>On successful completion of Module 5, participants will demonstrate the ability to calculate the electrical load at different AtoN stations; select the most appropriate source of electrical power for them and provide protection against the effects of lightning.</w:t>
      </w:r>
    </w:p>
    <w:p w14:paraId="09ED17C6" w14:textId="77777777" w:rsidR="00A457E6" w:rsidRPr="00DB5CEB" w:rsidRDefault="00A457E6" w:rsidP="00A457E6">
      <w:pPr>
        <w:jc w:val="both"/>
        <w:rPr>
          <w:rFonts w:cs="Arial"/>
        </w:rPr>
      </w:pPr>
    </w:p>
    <w:p w14:paraId="67B5B037" w14:textId="77777777" w:rsidR="00A457E6" w:rsidRPr="00DB5CEB" w:rsidRDefault="00A457E6" w:rsidP="00A457E6">
      <w:pPr>
        <w:ind w:left="360"/>
        <w:rPr>
          <w:rFonts w:cs="Arial"/>
          <w:b/>
        </w:rPr>
        <w:sectPr w:rsidR="00A457E6" w:rsidRPr="00DB5CEB" w:rsidSect="003313C9">
          <w:headerReference w:type="even" r:id="rId45"/>
          <w:headerReference w:type="default" r:id="rId46"/>
          <w:footerReference w:type="default" r:id="rId47"/>
          <w:headerReference w:type="first" r:id="rId48"/>
          <w:pgSz w:w="11906" w:h="16838"/>
          <w:pgMar w:top="1134" w:right="794" w:bottom="1134" w:left="907" w:header="851" w:footer="851" w:gutter="0"/>
          <w:cols w:space="708"/>
          <w:docGrid w:linePitch="360"/>
        </w:sectPr>
      </w:pPr>
    </w:p>
    <w:p w14:paraId="40360B0B" w14:textId="77777777" w:rsidR="00A457E6" w:rsidRPr="00DB5CEB" w:rsidRDefault="00A457E6" w:rsidP="00DE2040">
      <w:pPr>
        <w:pStyle w:val="Heading1"/>
      </w:pPr>
      <w:bookmarkStart w:id="221" w:name="_Toc442608072"/>
      <w:bookmarkStart w:id="222" w:name="_Toc471895790"/>
      <w:r w:rsidRPr="00DB5CEB">
        <w:lastRenderedPageBreak/>
        <w:t>DETAILED TEACHING SYLLABUS FOR MODULE 5 – POWER SUPPLY</w:t>
      </w:r>
      <w:bookmarkEnd w:id="221"/>
      <w:bookmarkEnd w:id="222"/>
    </w:p>
    <w:p w14:paraId="74526F66" w14:textId="77777777" w:rsidR="00A457E6" w:rsidRPr="00DB5CEB" w:rsidRDefault="00A457E6" w:rsidP="00DE2040">
      <w:pPr>
        <w:pStyle w:val="Headingseparationline-landscape"/>
      </w:pPr>
    </w:p>
    <w:p w14:paraId="1988840F" w14:textId="77777777" w:rsidR="00A457E6" w:rsidRPr="00DB5CEB" w:rsidRDefault="00A457E6" w:rsidP="00A457E6">
      <w:pPr>
        <w:pStyle w:val="Tablecaption"/>
      </w:pPr>
      <w:bookmarkStart w:id="223" w:name="_Toc434431736"/>
      <w:bookmarkStart w:id="224" w:name="_Toc442347383"/>
      <w:bookmarkStart w:id="225" w:name="_Toc471895804"/>
      <w:r w:rsidRPr="00DB5CEB">
        <w:t>Detailed Teaching Syllabus for Module 5</w:t>
      </w:r>
      <w:bookmarkEnd w:id="223"/>
      <w:bookmarkEnd w:id="224"/>
      <w:bookmarkEnd w:id="225"/>
    </w:p>
    <w:tbl>
      <w:tblPr>
        <w:tblStyle w:val="TableGrid"/>
        <w:tblW w:w="0" w:type="auto"/>
        <w:jc w:val="center"/>
        <w:tblLook w:val="04A0" w:firstRow="1" w:lastRow="0" w:firstColumn="1" w:lastColumn="0" w:noHBand="0" w:noVBand="1"/>
      </w:tblPr>
      <w:tblGrid>
        <w:gridCol w:w="544"/>
        <w:gridCol w:w="699"/>
        <w:gridCol w:w="884"/>
        <w:gridCol w:w="5403"/>
        <w:gridCol w:w="612"/>
        <w:gridCol w:w="2536"/>
        <w:gridCol w:w="3032"/>
        <w:gridCol w:w="645"/>
      </w:tblGrid>
      <w:tr w:rsidR="00A457E6" w:rsidRPr="00DB5CEB" w14:paraId="41C2326C" w14:textId="77777777" w:rsidTr="00024A1E">
        <w:trPr>
          <w:cantSplit/>
          <w:trHeight w:val="1330"/>
          <w:jc w:val="center"/>
        </w:trPr>
        <w:tc>
          <w:tcPr>
            <w:tcW w:w="544" w:type="dxa"/>
            <w:textDirection w:val="btLr"/>
          </w:tcPr>
          <w:p w14:paraId="253EEB6C" w14:textId="77777777" w:rsidR="00A457E6" w:rsidRPr="00DB5CEB" w:rsidRDefault="00A457E6" w:rsidP="003313C9">
            <w:pPr>
              <w:pStyle w:val="Tableheading"/>
              <w:rPr>
                <w:lang w:val="en-GB"/>
              </w:rPr>
            </w:pPr>
            <w:r w:rsidRPr="00DB5CEB">
              <w:rPr>
                <w:lang w:val="en-GB"/>
              </w:rPr>
              <w:t>Module</w:t>
            </w:r>
          </w:p>
        </w:tc>
        <w:tc>
          <w:tcPr>
            <w:tcW w:w="699" w:type="dxa"/>
            <w:textDirection w:val="btLr"/>
          </w:tcPr>
          <w:p w14:paraId="79DA5C02" w14:textId="77777777" w:rsidR="00A457E6" w:rsidRPr="00DB5CEB" w:rsidRDefault="00A457E6" w:rsidP="003313C9">
            <w:pPr>
              <w:pStyle w:val="Tableheading"/>
              <w:rPr>
                <w:lang w:val="en-GB"/>
              </w:rPr>
            </w:pPr>
            <w:r w:rsidRPr="00DB5CEB">
              <w:rPr>
                <w:lang w:val="en-GB"/>
              </w:rPr>
              <w:t>Element</w:t>
            </w:r>
          </w:p>
        </w:tc>
        <w:tc>
          <w:tcPr>
            <w:tcW w:w="884" w:type="dxa"/>
            <w:textDirection w:val="btLr"/>
          </w:tcPr>
          <w:p w14:paraId="4908A765" w14:textId="77777777" w:rsidR="00A457E6" w:rsidRPr="00DB5CEB" w:rsidRDefault="00A457E6" w:rsidP="003313C9">
            <w:pPr>
              <w:pStyle w:val="Tableheading"/>
              <w:rPr>
                <w:lang w:val="en-GB"/>
              </w:rPr>
            </w:pPr>
            <w:r w:rsidRPr="00DB5CEB">
              <w:rPr>
                <w:lang w:val="en-GB"/>
              </w:rPr>
              <w:t>Sub-element</w:t>
            </w:r>
          </w:p>
        </w:tc>
        <w:tc>
          <w:tcPr>
            <w:tcW w:w="5403" w:type="dxa"/>
            <w:vAlign w:val="center"/>
          </w:tcPr>
          <w:p w14:paraId="6C0AB278" w14:textId="77777777" w:rsidR="00A457E6" w:rsidRPr="00DB5CEB" w:rsidRDefault="00A457E6" w:rsidP="003313C9">
            <w:pPr>
              <w:pStyle w:val="Tableheading"/>
              <w:rPr>
                <w:lang w:val="en-GB"/>
              </w:rPr>
            </w:pPr>
            <w:r w:rsidRPr="00DB5CEB">
              <w:rPr>
                <w:lang w:val="en-GB"/>
              </w:rPr>
              <w:t>Subject</w:t>
            </w:r>
          </w:p>
        </w:tc>
        <w:tc>
          <w:tcPr>
            <w:tcW w:w="612" w:type="dxa"/>
            <w:textDirection w:val="btLr"/>
          </w:tcPr>
          <w:p w14:paraId="716D8B32" w14:textId="77777777" w:rsidR="00A457E6" w:rsidRPr="00DB5CEB" w:rsidRDefault="00A457E6" w:rsidP="003313C9">
            <w:pPr>
              <w:pStyle w:val="Tableheading"/>
              <w:rPr>
                <w:lang w:val="en-GB"/>
              </w:rPr>
            </w:pPr>
            <w:r w:rsidRPr="00DB5CEB">
              <w:rPr>
                <w:lang w:val="en-GB"/>
              </w:rPr>
              <w:t>Level of Competence</w:t>
            </w:r>
          </w:p>
        </w:tc>
        <w:tc>
          <w:tcPr>
            <w:tcW w:w="2536" w:type="dxa"/>
            <w:vAlign w:val="center"/>
          </w:tcPr>
          <w:p w14:paraId="1281E2B2"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3032" w:type="dxa"/>
            <w:vAlign w:val="center"/>
          </w:tcPr>
          <w:p w14:paraId="1BE27EF0" w14:textId="77777777" w:rsidR="00A457E6" w:rsidRPr="00DB5CEB" w:rsidRDefault="00A457E6" w:rsidP="003313C9">
            <w:pPr>
              <w:pStyle w:val="Tableheading"/>
              <w:rPr>
                <w:lang w:val="en-GB"/>
              </w:rPr>
            </w:pPr>
            <w:r w:rsidRPr="00DB5CEB">
              <w:rPr>
                <w:lang w:val="en-GB"/>
              </w:rPr>
              <w:t>References</w:t>
            </w:r>
          </w:p>
          <w:p w14:paraId="5B2C8079" w14:textId="77777777" w:rsidR="00A457E6" w:rsidRPr="00DB5CEB" w:rsidRDefault="00A457E6" w:rsidP="003313C9">
            <w:pPr>
              <w:pStyle w:val="Tableheading"/>
              <w:rPr>
                <w:lang w:val="en-GB"/>
              </w:rPr>
            </w:pPr>
          </w:p>
          <w:p w14:paraId="55498024" w14:textId="77777777" w:rsidR="00A457E6" w:rsidRPr="00DB5CEB" w:rsidRDefault="00A457E6" w:rsidP="003313C9">
            <w:pPr>
              <w:pStyle w:val="Tableheading"/>
              <w:rPr>
                <w:lang w:val="en-GB"/>
              </w:rPr>
            </w:pPr>
            <w:r w:rsidRPr="00DB5CEB">
              <w:rPr>
                <w:lang w:val="en-GB"/>
              </w:rPr>
              <w:t>Rec = Recommendation</w:t>
            </w:r>
          </w:p>
          <w:p w14:paraId="7FC5CB47" w14:textId="77777777" w:rsidR="00A457E6" w:rsidRPr="00DB5CEB" w:rsidRDefault="00A457E6" w:rsidP="003313C9">
            <w:pPr>
              <w:pStyle w:val="Tableheading"/>
              <w:rPr>
                <w:lang w:val="en-GB"/>
              </w:rPr>
            </w:pPr>
            <w:r w:rsidRPr="00DB5CEB">
              <w:rPr>
                <w:lang w:val="en-GB"/>
              </w:rPr>
              <w:t>GL = Guideline</w:t>
            </w:r>
          </w:p>
        </w:tc>
        <w:tc>
          <w:tcPr>
            <w:tcW w:w="645" w:type="dxa"/>
            <w:textDirection w:val="btLr"/>
          </w:tcPr>
          <w:p w14:paraId="621459B4" w14:textId="77777777" w:rsidR="00A457E6" w:rsidRPr="00DB5CEB" w:rsidRDefault="00A457E6" w:rsidP="003313C9">
            <w:pPr>
              <w:pStyle w:val="Tableheading"/>
              <w:rPr>
                <w:lang w:val="en-GB"/>
              </w:rPr>
            </w:pPr>
            <w:r w:rsidRPr="00DB5CEB">
              <w:rPr>
                <w:lang w:val="en-GB"/>
              </w:rPr>
              <w:t>Lecture No.</w:t>
            </w:r>
          </w:p>
        </w:tc>
      </w:tr>
      <w:tr w:rsidR="00A457E6" w:rsidRPr="00DB5CEB" w14:paraId="2628DAE3" w14:textId="77777777" w:rsidTr="00024A1E">
        <w:trPr>
          <w:trHeight w:val="70"/>
          <w:jc w:val="center"/>
        </w:trPr>
        <w:tc>
          <w:tcPr>
            <w:tcW w:w="544" w:type="dxa"/>
          </w:tcPr>
          <w:p w14:paraId="52151F84" w14:textId="77777777" w:rsidR="00A457E6" w:rsidRPr="00DB5CEB" w:rsidRDefault="00A457E6" w:rsidP="003313C9">
            <w:pPr>
              <w:pStyle w:val="Tabletext"/>
              <w:rPr>
                <w:b/>
              </w:rPr>
            </w:pPr>
            <w:r w:rsidRPr="00DB5CEB">
              <w:rPr>
                <w:b/>
              </w:rPr>
              <w:t>5</w:t>
            </w:r>
          </w:p>
        </w:tc>
        <w:tc>
          <w:tcPr>
            <w:tcW w:w="699" w:type="dxa"/>
            <w:shd w:val="clear" w:color="auto" w:fill="94D9D5"/>
          </w:tcPr>
          <w:p w14:paraId="0F66F355" w14:textId="77777777" w:rsidR="00A457E6" w:rsidRPr="00DB5CEB" w:rsidRDefault="00A457E6" w:rsidP="003313C9">
            <w:pPr>
              <w:pStyle w:val="Tabletext"/>
              <w:rPr>
                <w:b/>
              </w:rPr>
            </w:pPr>
          </w:p>
        </w:tc>
        <w:tc>
          <w:tcPr>
            <w:tcW w:w="884" w:type="dxa"/>
            <w:vMerge w:val="restart"/>
            <w:shd w:val="clear" w:color="auto" w:fill="94D9D5"/>
          </w:tcPr>
          <w:p w14:paraId="7B91B853" w14:textId="77777777" w:rsidR="00A457E6" w:rsidRPr="00DB5CEB" w:rsidRDefault="00A457E6" w:rsidP="003313C9">
            <w:pPr>
              <w:pStyle w:val="Tabletext"/>
              <w:rPr>
                <w:b/>
              </w:rPr>
            </w:pPr>
          </w:p>
        </w:tc>
        <w:tc>
          <w:tcPr>
            <w:tcW w:w="5403" w:type="dxa"/>
          </w:tcPr>
          <w:p w14:paraId="20594E0D" w14:textId="77777777" w:rsidR="00A457E6" w:rsidRPr="00DB5CEB" w:rsidRDefault="00A457E6" w:rsidP="003313C9">
            <w:pPr>
              <w:pStyle w:val="Tabletext"/>
              <w:rPr>
                <w:b/>
              </w:rPr>
            </w:pPr>
            <w:r w:rsidRPr="00DB5CEB">
              <w:rPr>
                <w:b/>
              </w:rPr>
              <w:t>POWER SUPPLY</w:t>
            </w:r>
          </w:p>
        </w:tc>
        <w:tc>
          <w:tcPr>
            <w:tcW w:w="6825" w:type="dxa"/>
            <w:gridSpan w:val="4"/>
            <w:vMerge w:val="restart"/>
            <w:shd w:val="clear" w:color="auto" w:fill="94D9D5"/>
          </w:tcPr>
          <w:p w14:paraId="1D1412FB" w14:textId="77777777" w:rsidR="00A457E6" w:rsidRPr="00DB5CEB" w:rsidRDefault="00A457E6" w:rsidP="003313C9">
            <w:pPr>
              <w:pStyle w:val="Tabletext"/>
              <w:rPr>
                <w:b/>
              </w:rPr>
            </w:pPr>
          </w:p>
        </w:tc>
      </w:tr>
      <w:tr w:rsidR="00A457E6" w:rsidRPr="00DB5CEB" w14:paraId="4E84F336" w14:textId="77777777" w:rsidTr="00024A1E">
        <w:trPr>
          <w:jc w:val="center"/>
        </w:trPr>
        <w:tc>
          <w:tcPr>
            <w:tcW w:w="544" w:type="dxa"/>
          </w:tcPr>
          <w:p w14:paraId="0861F6AF" w14:textId="77777777" w:rsidR="00A457E6" w:rsidRPr="00DB5CEB" w:rsidRDefault="00A457E6" w:rsidP="003313C9">
            <w:pPr>
              <w:pStyle w:val="Tabletext"/>
              <w:rPr>
                <w:b/>
              </w:rPr>
            </w:pPr>
          </w:p>
        </w:tc>
        <w:tc>
          <w:tcPr>
            <w:tcW w:w="699" w:type="dxa"/>
          </w:tcPr>
          <w:p w14:paraId="31413E3D" w14:textId="77777777" w:rsidR="00A457E6" w:rsidRPr="00DB5CEB" w:rsidRDefault="00A457E6" w:rsidP="003313C9">
            <w:pPr>
              <w:pStyle w:val="Tabletext"/>
              <w:rPr>
                <w:b/>
              </w:rPr>
            </w:pPr>
            <w:r w:rsidRPr="00DB5CEB">
              <w:rPr>
                <w:b/>
              </w:rPr>
              <w:t>5.1</w:t>
            </w:r>
          </w:p>
        </w:tc>
        <w:tc>
          <w:tcPr>
            <w:tcW w:w="884" w:type="dxa"/>
            <w:vMerge/>
            <w:shd w:val="clear" w:color="auto" w:fill="94D9D5"/>
          </w:tcPr>
          <w:p w14:paraId="2EFD7983" w14:textId="77777777" w:rsidR="00A457E6" w:rsidRPr="00DB5CEB" w:rsidRDefault="00A457E6" w:rsidP="003313C9">
            <w:pPr>
              <w:pStyle w:val="Tabletext"/>
              <w:rPr>
                <w:b/>
              </w:rPr>
            </w:pPr>
          </w:p>
        </w:tc>
        <w:tc>
          <w:tcPr>
            <w:tcW w:w="5403" w:type="dxa"/>
          </w:tcPr>
          <w:p w14:paraId="4D2B57C7" w14:textId="77777777" w:rsidR="00A457E6" w:rsidRPr="00DB5CEB" w:rsidRDefault="00A457E6" w:rsidP="003313C9">
            <w:pPr>
              <w:pStyle w:val="Tabletext"/>
              <w:rPr>
                <w:b/>
              </w:rPr>
            </w:pPr>
            <w:r w:rsidRPr="00DB5CEB">
              <w:rPr>
                <w:b/>
              </w:rPr>
              <w:t>Types of Power Supply</w:t>
            </w:r>
          </w:p>
        </w:tc>
        <w:tc>
          <w:tcPr>
            <w:tcW w:w="6825" w:type="dxa"/>
            <w:gridSpan w:val="4"/>
            <w:vMerge/>
            <w:shd w:val="clear" w:color="auto" w:fill="94D9D5"/>
          </w:tcPr>
          <w:p w14:paraId="12D3482F" w14:textId="77777777" w:rsidR="00A457E6" w:rsidRPr="00DB5CEB" w:rsidRDefault="00A457E6" w:rsidP="003313C9">
            <w:pPr>
              <w:pStyle w:val="Tabletext"/>
              <w:rPr>
                <w:b/>
              </w:rPr>
            </w:pPr>
          </w:p>
        </w:tc>
      </w:tr>
      <w:tr w:rsidR="00024A1E" w:rsidRPr="00DB5CEB" w14:paraId="0AF8AEDE" w14:textId="77777777" w:rsidTr="007B78A4">
        <w:trPr>
          <w:jc w:val="center"/>
        </w:trPr>
        <w:tc>
          <w:tcPr>
            <w:tcW w:w="544" w:type="dxa"/>
          </w:tcPr>
          <w:p w14:paraId="5D734B09" w14:textId="77777777" w:rsidR="00024A1E" w:rsidRPr="00DB5CEB" w:rsidRDefault="00024A1E" w:rsidP="003313C9">
            <w:pPr>
              <w:pStyle w:val="Tabletext"/>
            </w:pPr>
          </w:p>
        </w:tc>
        <w:tc>
          <w:tcPr>
            <w:tcW w:w="699" w:type="dxa"/>
          </w:tcPr>
          <w:p w14:paraId="2B12921B" w14:textId="77777777" w:rsidR="00024A1E" w:rsidRPr="00DB5CEB" w:rsidRDefault="00024A1E" w:rsidP="003313C9">
            <w:pPr>
              <w:pStyle w:val="Tabletext"/>
            </w:pPr>
          </w:p>
        </w:tc>
        <w:tc>
          <w:tcPr>
            <w:tcW w:w="884" w:type="dxa"/>
          </w:tcPr>
          <w:p w14:paraId="027BD6A0" w14:textId="77777777" w:rsidR="00024A1E" w:rsidRPr="00DB5CEB" w:rsidRDefault="00024A1E" w:rsidP="003313C9">
            <w:pPr>
              <w:pStyle w:val="Tabletext"/>
            </w:pPr>
            <w:r w:rsidRPr="00DB5CEB">
              <w:t>5.1.1</w:t>
            </w:r>
          </w:p>
        </w:tc>
        <w:tc>
          <w:tcPr>
            <w:tcW w:w="5403" w:type="dxa"/>
          </w:tcPr>
          <w:p w14:paraId="63E5702B" w14:textId="77777777" w:rsidR="00024A1E" w:rsidRPr="00DB5CEB" w:rsidRDefault="00024A1E" w:rsidP="003313C9">
            <w:pPr>
              <w:pStyle w:val="Tabletext"/>
              <w:jc w:val="right"/>
            </w:pPr>
            <w:r w:rsidRPr="00DB5CEB">
              <w:t>Non-electrical energy sources</w:t>
            </w:r>
          </w:p>
        </w:tc>
        <w:tc>
          <w:tcPr>
            <w:tcW w:w="612" w:type="dxa"/>
          </w:tcPr>
          <w:p w14:paraId="740D1CBA" w14:textId="77777777" w:rsidR="00024A1E" w:rsidRPr="00DB5CEB" w:rsidRDefault="00024A1E" w:rsidP="003313C9">
            <w:pPr>
              <w:pStyle w:val="Tabletext"/>
            </w:pPr>
            <w:r w:rsidRPr="00DB5CEB">
              <w:t>2</w:t>
            </w:r>
          </w:p>
        </w:tc>
        <w:tc>
          <w:tcPr>
            <w:tcW w:w="2536" w:type="dxa"/>
            <w:vMerge w:val="restart"/>
          </w:tcPr>
          <w:p w14:paraId="36140D1F" w14:textId="77777777" w:rsidR="00024A1E" w:rsidRPr="00DB5CEB" w:rsidRDefault="00024A1E" w:rsidP="003313C9">
            <w:pPr>
              <w:pStyle w:val="Tabletext"/>
            </w:pPr>
          </w:p>
        </w:tc>
        <w:tc>
          <w:tcPr>
            <w:tcW w:w="3032" w:type="dxa"/>
            <w:vMerge w:val="restart"/>
            <w:vAlign w:val="center"/>
          </w:tcPr>
          <w:p w14:paraId="3A483A59" w14:textId="77777777" w:rsidR="00024A1E" w:rsidRPr="00DB5CEB" w:rsidRDefault="00024A1E" w:rsidP="003313C9">
            <w:pPr>
              <w:pStyle w:val="Tabletext"/>
            </w:pPr>
            <w:r w:rsidRPr="00DB5CEB">
              <w:t>NAVGUIDE Chapter 7</w:t>
            </w:r>
          </w:p>
          <w:p w14:paraId="7FF34B3C" w14:textId="77777777" w:rsidR="00024A1E" w:rsidRPr="00DB5CEB" w:rsidRDefault="00024A1E" w:rsidP="003313C9">
            <w:pPr>
              <w:pStyle w:val="Tabletext"/>
            </w:pPr>
            <w:r w:rsidRPr="00DB5CEB">
              <w:t>IALA GLs 1067-0 to 1067-3</w:t>
            </w:r>
          </w:p>
          <w:p w14:paraId="339A3402" w14:textId="77777777" w:rsidR="00024A1E" w:rsidRPr="00DB5CEB" w:rsidRDefault="00024A1E" w:rsidP="003313C9">
            <w:pPr>
              <w:pStyle w:val="Tabletext"/>
            </w:pPr>
          </w:p>
        </w:tc>
        <w:tc>
          <w:tcPr>
            <w:tcW w:w="645" w:type="dxa"/>
          </w:tcPr>
          <w:p w14:paraId="3DCA0A44" w14:textId="77777777" w:rsidR="00024A1E" w:rsidRPr="00DB5CEB" w:rsidRDefault="00024A1E" w:rsidP="003313C9">
            <w:pPr>
              <w:pStyle w:val="Tabletext"/>
            </w:pPr>
            <w:r w:rsidRPr="00DB5CEB">
              <w:t>47</w:t>
            </w:r>
          </w:p>
        </w:tc>
      </w:tr>
      <w:tr w:rsidR="00024A1E" w:rsidRPr="00DB5CEB" w14:paraId="751F9E1C" w14:textId="77777777" w:rsidTr="007B78A4">
        <w:trPr>
          <w:trHeight w:val="115"/>
          <w:jc w:val="center"/>
        </w:trPr>
        <w:tc>
          <w:tcPr>
            <w:tcW w:w="544" w:type="dxa"/>
          </w:tcPr>
          <w:p w14:paraId="01593E2A" w14:textId="77777777" w:rsidR="00024A1E" w:rsidRPr="00DB5CEB" w:rsidRDefault="00024A1E" w:rsidP="003313C9">
            <w:pPr>
              <w:pStyle w:val="Tabletext"/>
            </w:pPr>
          </w:p>
        </w:tc>
        <w:tc>
          <w:tcPr>
            <w:tcW w:w="699" w:type="dxa"/>
          </w:tcPr>
          <w:p w14:paraId="57B2779F" w14:textId="77777777" w:rsidR="00024A1E" w:rsidRPr="00DB5CEB" w:rsidRDefault="00024A1E" w:rsidP="003313C9">
            <w:pPr>
              <w:pStyle w:val="Tabletext"/>
            </w:pPr>
          </w:p>
        </w:tc>
        <w:tc>
          <w:tcPr>
            <w:tcW w:w="884" w:type="dxa"/>
          </w:tcPr>
          <w:p w14:paraId="74A3E899" w14:textId="77777777" w:rsidR="00024A1E" w:rsidRPr="00DB5CEB" w:rsidRDefault="00024A1E" w:rsidP="003313C9">
            <w:pPr>
              <w:pStyle w:val="Tabletext"/>
            </w:pPr>
            <w:r w:rsidRPr="00DB5CEB">
              <w:t>5.1.2</w:t>
            </w:r>
          </w:p>
        </w:tc>
        <w:tc>
          <w:tcPr>
            <w:tcW w:w="5403" w:type="dxa"/>
          </w:tcPr>
          <w:p w14:paraId="4F1F3915" w14:textId="77777777" w:rsidR="00024A1E" w:rsidRPr="00DB5CEB" w:rsidRDefault="00024A1E" w:rsidP="003313C9">
            <w:pPr>
              <w:pStyle w:val="Tabletext"/>
              <w:jc w:val="right"/>
            </w:pPr>
            <w:r w:rsidRPr="00DB5CEB">
              <w:t>Electric energy sources</w:t>
            </w:r>
          </w:p>
        </w:tc>
        <w:tc>
          <w:tcPr>
            <w:tcW w:w="612" w:type="dxa"/>
          </w:tcPr>
          <w:p w14:paraId="7BDDAC13" w14:textId="77777777" w:rsidR="00024A1E" w:rsidRPr="00DB5CEB" w:rsidRDefault="00024A1E" w:rsidP="003313C9">
            <w:pPr>
              <w:pStyle w:val="Tabletext"/>
            </w:pPr>
            <w:r>
              <w:t>2</w:t>
            </w:r>
          </w:p>
        </w:tc>
        <w:tc>
          <w:tcPr>
            <w:tcW w:w="2536" w:type="dxa"/>
            <w:vMerge/>
          </w:tcPr>
          <w:p w14:paraId="021F3FC1" w14:textId="77777777" w:rsidR="00024A1E" w:rsidRPr="00DB5CEB" w:rsidRDefault="00024A1E" w:rsidP="003313C9">
            <w:pPr>
              <w:pStyle w:val="Tabletext"/>
            </w:pPr>
          </w:p>
        </w:tc>
        <w:tc>
          <w:tcPr>
            <w:tcW w:w="3032" w:type="dxa"/>
            <w:vMerge/>
          </w:tcPr>
          <w:p w14:paraId="03DD837E" w14:textId="77777777" w:rsidR="00024A1E" w:rsidRPr="00DB5CEB" w:rsidRDefault="00024A1E" w:rsidP="003313C9">
            <w:pPr>
              <w:pStyle w:val="Tabletext"/>
            </w:pPr>
          </w:p>
        </w:tc>
        <w:tc>
          <w:tcPr>
            <w:tcW w:w="645" w:type="dxa"/>
          </w:tcPr>
          <w:p w14:paraId="640A2AFA" w14:textId="77777777" w:rsidR="00024A1E" w:rsidRPr="00DB5CEB" w:rsidRDefault="00024A1E" w:rsidP="003313C9">
            <w:pPr>
              <w:pStyle w:val="Tabletext"/>
            </w:pPr>
            <w:r w:rsidRPr="000312B2">
              <w:t>47</w:t>
            </w:r>
          </w:p>
        </w:tc>
      </w:tr>
      <w:tr w:rsidR="00024A1E" w:rsidRPr="00DB5CEB" w14:paraId="66749ADD" w14:textId="77777777" w:rsidTr="007B78A4">
        <w:trPr>
          <w:jc w:val="center"/>
        </w:trPr>
        <w:tc>
          <w:tcPr>
            <w:tcW w:w="544" w:type="dxa"/>
          </w:tcPr>
          <w:p w14:paraId="59019F44" w14:textId="77777777" w:rsidR="00024A1E" w:rsidRPr="00DB5CEB" w:rsidRDefault="00024A1E" w:rsidP="003313C9">
            <w:pPr>
              <w:pStyle w:val="Tabletext"/>
            </w:pPr>
          </w:p>
        </w:tc>
        <w:tc>
          <w:tcPr>
            <w:tcW w:w="699" w:type="dxa"/>
          </w:tcPr>
          <w:p w14:paraId="2E47E0BA" w14:textId="77777777" w:rsidR="00024A1E" w:rsidRPr="00DB5CEB" w:rsidRDefault="00024A1E" w:rsidP="003313C9">
            <w:pPr>
              <w:pStyle w:val="Tabletext"/>
            </w:pPr>
          </w:p>
        </w:tc>
        <w:tc>
          <w:tcPr>
            <w:tcW w:w="884" w:type="dxa"/>
            <w:shd w:val="clear" w:color="auto" w:fill="auto"/>
          </w:tcPr>
          <w:p w14:paraId="1684FE10" w14:textId="77777777" w:rsidR="00024A1E" w:rsidRPr="00DB5CEB" w:rsidRDefault="00024A1E" w:rsidP="003313C9">
            <w:pPr>
              <w:pStyle w:val="Tabletext"/>
            </w:pPr>
            <w:r w:rsidRPr="00DB5CEB">
              <w:t>5.1.3</w:t>
            </w:r>
          </w:p>
        </w:tc>
        <w:tc>
          <w:tcPr>
            <w:tcW w:w="5403" w:type="dxa"/>
          </w:tcPr>
          <w:p w14:paraId="07137206" w14:textId="77777777" w:rsidR="00024A1E" w:rsidRPr="00DB5CEB" w:rsidRDefault="00024A1E" w:rsidP="003313C9">
            <w:pPr>
              <w:pStyle w:val="Tabletext"/>
              <w:jc w:val="right"/>
            </w:pPr>
            <w:r w:rsidRPr="00DB5CEB">
              <w:t>Silicon solar cells</w:t>
            </w:r>
          </w:p>
        </w:tc>
        <w:tc>
          <w:tcPr>
            <w:tcW w:w="612" w:type="dxa"/>
          </w:tcPr>
          <w:p w14:paraId="100A0B3A" w14:textId="77777777" w:rsidR="00024A1E" w:rsidRPr="00DB5CEB" w:rsidRDefault="00024A1E" w:rsidP="003313C9">
            <w:pPr>
              <w:pStyle w:val="Tabletext"/>
            </w:pPr>
            <w:r w:rsidRPr="00DB5CEB">
              <w:t>3</w:t>
            </w:r>
          </w:p>
        </w:tc>
        <w:tc>
          <w:tcPr>
            <w:tcW w:w="2536" w:type="dxa"/>
            <w:vMerge/>
          </w:tcPr>
          <w:p w14:paraId="6C5D68A4" w14:textId="77777777" w:rsidR="00024A1E" w:rsidRPr="00DB5CEB" w:rsidRDefault="00024A1E" w:rsidP="003313C9">
            <w:pPr>
              <w:pStyle w:val="Tabletext"/>
            </w:pPr>
          </w:p>
        </w:tc>
        <w:tc>
          <w:tcPr>
            <w:tcW w:w="3032" w:type="dxa"/>
            <w:vMerge/>
          </w:tcPr>
          <w:p w14:paraId="56843ABC" w14:textId="77777777" w:rsidR="00024A1E" w:rsidRPr="00DB5CEB" w:rsidRDefault="00024A1E" w:rsidP="003313C9">
            <w:pPr>
              <w:pStyle w:val="Tabletext"/>
            </w:pPr>
          </w:p>
        </w:tc>
        <w:tc>
          <w:tcPr>
            <w:tcW w:w="645" w:type="dxa"/>
          </w:tcPr>
          <w:p w14:paraId="29CE3283" w14:textId="77777777" w:rsidR="00024A1E" w:rsidRPr="00DB5CEB" w:rsidRDefault="00024A1E" w:rsidP="003313C9">
            <w:pPr>
              <w:pStyle w:val="Tabletext"/>
            </w:pPr>
            <w:r w:rsidRPr="000312B2">
              <w:t>47</w:t>
            </w:r>
          </w:p>
        </w:tc>
      </w:tr>
      <w:tr w:rsidR="00024A1E" w:rsidRPr="00DB5CEB" w14:paraId="6376CC5A" w14:textId="77777777" w:rsidTr="007B78A4">
        <w:trPr>
          <w:jc w:val="center"/>
        </w:trPr>
        <w:tc>
          <w:tcPr>
            <w:tcW w:w="544" w:type="dxa"/>
          </w:tcPr>
          <w:p w14:paraId="2265F0DF" w14:textId="77777777" w:rsidR="00024A1E" w:rsidRPr="00DB5CEB" w:rsidRDefault="00024A1E" w:rsidP="003313C9">
            <w:pPr>
              <w:pStyle w:val="Tabletext"/>
            </w:pPr>
          </w:p>
        </w:tc>
        <w:tc>
          <w:tcPr>
            <w:tcW w:w="699" w:type="dxa"/>
          </w:tcPr>
          <w:p w14:paraId="3BD653A8" w14:textId="77777777" w:rsidR="00024A1E" w:rsidRPr="00DB5CEB" w:rsidRDefault="00024A1E" w:rsidP="003313C9">
            <w:pPr>
              <w:pStyle w:val="Tabletext"/>
            </w:pPr>
          </w:p>
        </w:tc>
        <w:tc>
          <w:tcPr>
            <w:tcW w:w="884" w:type="dxa"/>
            <w:shd w:val="clear" w:color="auto" w:fill="auto"/>
          </w:tcPr>
          <w:p w14:paraId="28543A29" w14:textId="77777777" w:rsidR="00024A1E" w:rsidRPr="00DB5CEB" w:rsidRDefault="00024A1E" w:rsidP="003313C9">
            <w:pPr>
              <w:pStyle w:val="Tabletext"/>
            </w:pPr>
            <w:r w:rsidRPr="00DB5CEB">
              <w:t>5.1.4</w:t>
            </w:r>
          </w:p>
        </w:tc>
        <w:tc>
          <w:tcPr>
            <w:tcW w:w="5403" w:type="dxa"/>
          </w:tcPr>
          <w:p w14:paraId="42480079" w14:textId="77777777" w:rsidR="00024A1E" w:rsidRPr="00DB5CEB" w:rsidRDefault="00024A1E" w:rsidP="003313C9">
            <w:pPr>
              <w:pStyle w:val="Tabletext"/>
              <w:jc w:val="right"/>
            </w:pPr>
            <w:r w:rsidRPr="00DB5CEB">
              <w:t>Wind and wave electrical generators</w:t>
            </w:r>
          </w:p>
        </w:tc>
        <w:tc>
          <w:tcPr>
            <w:tcW w:w="612" w:type="dxa"/>
          </w:tcPr>
          <w:p w14:paraId="5F470A08" w14:textId="77777777" w:rsidR="00024A1E" w:rsidRPr="00DB5CEB" w:rsidRDefault="00024A1E" w:rsidP="003313C9">
            <w:pPr>
              <w:pStyle w:val="Tabletext"/>
            </w:pPr>
            <w:r w:rsidRPr="00DB5CEB">
              <w:t>1</w:t>
            </w:r>
          </w:p>
        </w:tc>
        <w:tc>
          <w:tcPr>
            <w:tcW w:w="2536" w:type="dxa"/>
            <w:vMerge/>
          </w:tcPr>
          <w:p w14:paraId="4358BA36" w14:textId="77777777" w:rsidR="00024A1E" w:rsidRPr="00DB5CEB" w:rsidRDefault="00024A1E" w:rsidP="003313C9">
            <w:pPr>
              <w:pStyle w:val="Tabletext"/>
            </w:pPr>
          </w:p>
        </w:tc>
        <w:tc>
          <w:tcPr>
            <w:tcW w:w="3032" w:type="dxa"/>
            <w:vMerge/>
          </w:tcPr>
          <w:p w14:paraId="3DEC7346" w14:textId="77777777" w:rsidR="00024A1E" w:rsidRPr="00DB5CEB" w:rsidRDefault="00024A1E" w:rsidP="003313C9">
            <w:pPr>
              <w:pStyle w:val="Tabletext"/>
            </w:pPr>
          </w:p>
        </w:tc>
        <w:tc>
          <w:tcPr>
            <w:tcW w:w="645" w:type="dxa"/>
          </w:tcPr>
          <w:p w14:paraId="330F0D1C" w14:textId="77777777" w:rsidR="00024A1E" w:rsidRPr="00DB5CEB" w:rsidRDefault="00024A1E" w:rsidP="003313C9">
            <w:pPr>
              <w:pStyle w:val="Tabletext"/>
            </w:pPr>
            <w:r w:rsidRPr="000312B2">
              <w:t>47</w:t>
            </w:r>
          </w:p>
        </w:tc>
      </w:tr>
      <w:tr w:rsidR="00024A1E" w:rsidRPr="00DB5CEB" w14:paraId="629B95BB" w14:textId="77777777" w:rsidTr="00024A1E">
        <w:trPr>
          <w:jc w:val="center"/>
        </w:trPr>
        <w:tc>
          <w:tcPr>
            <w:tcW w:w="544" w:type="dxa"/>
          </w:tcPr>
          <w:p w14:paraId="5F8A8916" w14:textId="77777777" w:rsidR="00024A1E" w:rsidRPr="00DB5CEB" w:rsidRDefault="00024A1E" w:rsidP="003313C9">
            <w:pPr>
              <w:pStyle w:val="Tabletext"/>
            </w:pPr>
          </w:p>
        </w:tc>
        <w:tc>
          <w:tcPr>
            <w:tcW w:w="699" w:type="dxa"/>
          </w:tcPr>
          <w:p w14:paraId="60B9FC83" w14:textId="77777777" w:rsidR="00024A1E" w:rsidRPr="00DB5CEB" w:rsidRDefault="00024A1E" w:rsidP="003313C9">
            <w:pPr>
              <w:pStyle w:val="Tabletext"/>
            </w:pPr>
          </w:p>
        </w:tc>
        <w:tc>
          <w:tcPr>
            <w:tcW w:w="884" w:type="dxa"/>
            <w:shd w:val="clear" w:color="auto" w:fill="auto"/>
          </w:tcPr>
          <w:p w14:paraId="5A192087" w14:textId="77777777" w:rsidR="00024A1E" w:rsidRPr="00DB5CEB" w:rsidRDefault="00024A1E" w:rsidP="003313C9">
            <w:pPr>
              <w:pStyle w:val="Tabletext"/>
            </w:pPr>
            <w:r w:rsidRPr="00DB5CEB">
              <w:t>5.1.5</w:t>
            </w:r>
          </w:p>
        </w:tc>
        <w:tc>
          <w:tcPr>
            <w:tcW w:w="5403" w:type="dxa"/>
          </w:tcPr>
          <w:p w14:paraId="1101CD50" w14:textId="77777777" w:rsidR="00024A1E" w:rsidRPr="00DB5CEB" w:rsidRDefault="00024A1E" w:rsidP="003313C9">
            <w:pPr>
              <w:pStyle w:val="Tabletext"/>
              <w:jc w:val="right"/>
            </w:pPr>
            <w:r w:rsidRPr="00DB5CEB">
              <w:t>Diesel and petrol generators</w:t>
            </w:r>
          </w:p>
        </w:tc>
        <w:tc>
          <w:tcPr>
            <w:tcW w:w="612" w:type="dxa"/>
          </w:tcPr>
          <w:p w14:paraId="0D2E299E" w14:textId="77777777" w:rsidR="00024A1E" w:rsidRPr="00DB5CEB" w:rsidRDefault="00024A1E" w:rsidP="003313C9">
            <w:pPr>
              <w:pStyle w:val="Tabletext"/>
            </w:pPr>
            <w:r>
              <w:t>1</w:t>
            </w:r>
          </w:p>
        </w:tc>
        <w:tc>
          <w:tcPr>
            <w:tcW w:w="2536" w:type="dxa"/>
            <w:vMerge/>
          </w:tcPr>
          <w:p w14:paraId="3EFF44AD" w14:textId="77777777" w:rsidR="00024A1E" w:rsidRPr="00DB5CEB" w:rsidRDefault="00024A1E" w:rsidP="003313C9">
            <w:pPr>
              <w:pStyle w:val="Tabletext"/>
            </w:pPr>
          </w:p>
        </w:tc>
        <w:tc>
          <w:tcPr>
            <w:tcW w:w="3032" w:type="dxa"/>
            <w:vMerge/>
          </w:tcPr>
          <w:p w14:paraId="61FA761D" w14:textId="77777777" w:rsidR="00024A1E" w:rsidRPr="00DB5CEB" w:rsidRDefault="00024A1E" w:rsidP="003313C9">
            <w:pPr>
              <w:pStyle w:val="Tabletext"/>
            </w:pPr>
          </w:p>
        </w:tc>
        <w:tc>
          <w:tcPr>
            <w:tcW w:w="645" w:type="dxa"/>
            <w:tcBorders>
              <w:bottom w:val="nil"/>
            </w:tcBorders>
          </w:tcPr>
          <w:p w14:paraId="60922B7F" w14:textId="77777777" w:rsidR="00024A1E" w:rsidRPr="00DB5CEB" w:rsidRDefault="00024A1E" w:rsidP="003313C9">
            <w:pPr>
              <w:pStyle w:val="Tabletext"/>
            </w:pPr>
            <w:r w:rsidRPr="000312B2">
              <w:t>47</w:t>
            </w:r>
          </w:p>
        </w:tc>
      </w:tr>
      <w:tr w:rsidR="00A457E6" w:rsidRPr="00DB5CEB" w14:paraId="7B6A1555" w14:textId="77777777" w:rsidTr="00024A1E">
        <w:trPr>
          <w:jc w:val="center"/>
        </w:trPr>
        <w:tc>
          <w:tcPr>
            <w:tcW w:w="544" w:type="dxa"/>
          </w:tcPr>
          <w:p w14:paraId="05CC04AC" w14:textId="77777777" w:rsidR="00A457E6" w:rsidRPr="00DB5CEB" w:rsidRDefault="00A457E6" w:rsidP="003313C9">
            <w:pPr>
              <w:pStyle w:val="Tabletext"/>
              <w:rPr>
                <w:b/>
              </w:rPr>
            </w:pPr>
          </w:p>
        </w:tc>
        <w:tc>
          <w:tcPr>
            <w:tcW w:w="699" w:type="dxa"/>
          </w:tcPr>
          <w:p w14:paraId="7EDBF6E0" w14:textId="77777777" w:rsidR="00A457E6" w:rsidRPr="00DB5CEB" w:rsidRDefault="00A457E6" w:rsidP="003313C9">
            <w:pPr>
              <w:pStyle w:val="Tabletext"/>
              <w:rPr>
                <w:b/>
              </w:rPr>
            </w:pPr>
            <w:r w:rsidRPr="00DB5CEB">
              <w:rPr>
                <w:b/>
              </w:rPr>
              <w:t>5.2</w:t>
            </w:r>
          </w:p>
        </w:tc>
        <w:tc>
          <w:tcPr>
            <w:tcW w:w="884" w:type="dxa"/>
            <w:shd w:val="clear" w:color="auto" w:fill="94D9D5"/>
          </w:tcPr>
          <w:p w14:paraId="579AD8A6" w14:textId="77777777" w:rsidR="00A457E6" w:rsidRPr="00DB5CEB" w:rsidRDefault="00A457E6" w:rsidP="003313C9">
            <w:pPr>
              <w:pStyle w:val="Tabletext"/>
              <w:rPr>
                <w:b/>
              </w:rPr>
            </w:pPr>
          </w:p>
        </w:tc>
        <w:tc>
          <w:tcPr>
            <w:tcW w:w="5403" w:type="dxa"/>
          </w:tcPr>
          <w:p w14:paraId="6A763A15" w14:textId="77777777" w:rsidR="00A457E6" w:rsidRPr="00DB5CEB" w:rsidRDefault="00A457E6" w:rsidP="003313C9">
            <w:pPr>
              <w:pStyle w:val="Tabletext"/>
              <w:rPr>
                <w:b/>
              </w:rPr>
            </w:pPr>
            <w:r w:rsidRPr="00DB5CEB">
              <w:rPr>
                <w:b/>
              </w:rPr>
              <w:t>Rechargeable Batteries</w:t>
            </w:r>
          </w:p>
        </w:tc>
        <w:tc>
          <w:tcPr>
            <w:tcW w:w="6825" w:type="dxa"/>
            <w:gridSpan w:val="4"/>
            <w:shd w:val="clear" w:color="auto" w:fill="94D9D5"/>
          </w:tcPr>
          <w:p w14:paraId="549F3967" w14:textId="77777777" w:rsidR="00A457E6" w:rsidRPr="00DB5CEB" w:rsidRDefault="00A457E6" w:rsidP="003313C9">
            <w:pPr>
              <w:pStyle w:val="Tabletext"/>
              <w:rPr>
                <w:b/>
              </w:rPr>
            </w:pPr>
          </w:p>
        </w:tc>
      </w:tr>
      <w:tr w:rsidR="00024A1E" w:rsidRPr="00DB5CEB" w14:paraId="17261B66" w14:textId="77777777" w:rsidTr="00024A1E">
        <w:trPr>
          <w:jc w:val="center"/>
        </w:trPr>
        <w:tc>
          <w:tcPr>
            <w:tcW w:w="544" w:type="dxa"/>
          </w:tcPr>
          <w:p w14:paraId="2FC153D1" w14:textId="77777777" w:rsidR="00024A1E" w:rsidRPr="00DB5CEB" w:rsidRDefault="00024A1E" w:rsidP="003313C9">
            <w:pPr>
              <w:pStyle w:val="Tabletext"/>
            </w:pPr>
          </w:p>
        </w:tc>
        <w:tc>
          <w:tcPr>
            <w:tcW w:w="699" w:type="dxa"/>
          </w:tcPr>
          <w:p w14:paraId="26B94F2C" w14:textId="77777777" w:rsidR="00024A1E" w:rsidRPr="00DB5CEB" w:rsidRDefault="00024A1E" w:rsidP="003313C9">
            <w:pPr>
              <w:pStyle w:val="Tabletext"/>
            </w:pPr>
          </w:p>
        </w:tc>
        <w:tc>
          <w:tcPr>
            <w:tcW w:w="884" w:type="dxa"/>
          </w:tcPr>
          <w:p w14:paraId="2E1F0116" w14:textId="77777777" w:rsidR="00024A1E" w:rsidRPr="00DB5CEB" w:rsidRDefault="00024A1E" w:rsidP="003313C9">
            <w:pPr>
              <w:pStyle w:val="Tabletext"/>
            </w:pPr>
            <w:r w:rsidRPr="00DB5CEB">
              <w:t>5.2.1</w:t>
            </w:r>
          </w:p>
        </w:tc>
        <w:tc>
          <w:tcPr>
            <w:tcW w:w="5403" w:type="dxa"/>
          </w:tcPr>
          <w:p w14:paraId="76796202" w14:textId="77777777" w:rsidR="00024A1E" w:rsidRPr="00DB5CEB" w:rsidRDefault="00024A1E" w:rsidP="003313C9">
            <w:pPr>
              <w:pStyle w:val="Tabletext"/>
              <w:jc w:val="right"/>
            </w:pPr>
            <w:r w:rsidRPr="00DB5CEB">
              <w:t>Lead-acid batteries</w:t>
            </w:r>
          </w:p>
        </w:tc>
        <w:tc>
          <w:tcPr>
            <w:tcW w:w="612" w:type="dxa"/>
          </w:tcPr>
          <w:p w14:paraId="29B1EFB2" w14:textId="77777777" w:rsidR="00024A1E" w:rsidRPr="00DB5CEB" w:rsidRDefault="00024A1E" w:rsidP="003313C9">
            <w:pPr>
              <w:pStyle w:val="Tabletext"/>
              <w:rPr>
                <w:highlight w:val="yellow"/>
              </w:rPr>
            </w:pPr>
            <w:r w:rsidRPr="00DB5CEB">
              <w:t>3</w:t>
            </w:r>
          </w:p>
        </w:tc>
        <w:tc>
          <w:tcPr>
            <w:tcW w:w="2536" w:type="dxa"/>
            <w:vMerge w:val="restart"/>
          </w:tcPr>
          <w:p w14:paraId="2A455B01" w14:textId="77777777" w:rsidR="00024A1E" w:rsidRPr="00DB5CEB" w:rsidRDefault="00024A1E" w:rsidP="003313C9">
            <w:pPr>
              <w:pStyle w:val="Tabletext"/>
            </w:pPr>
          </w:p>
        </w:tc>
        <w:tc>
          <w:tcPr>
            <w:tcW w:w="3032" w:type="dxa"/>
            <w:vMerge w:val="restart"/>
            <w:vAlign w:val="center"/>
          </w:tcPr>
          <w:p w14:paraId="41C0F8F3" w14:textId="77777777" w:rsidR="00024A1E" w:rsidRPr="00DB5CEB" w:rsidRDefault="00024A1E" w:rsidP="003313C9">
            <w:pPr>
              <w:pStyle w:val="Tabletext"/>
            </w:pPr>
            <w:r w:rsidRPr="00DB5CEB">
              <w:t>IALA GL 1044</w:t>
            </w:r>
          </w:p>
          <w:p w14:paraId="231B55F9" w14:textId="77777777" w:rsidR="00024A1E" w:rsidRPr="00DB5CEB" w:rsidRDefault="00024A1E" w:rsidP="003313C9">
            <w:pPr>
              <w:pStyle w:val="Tabletext"/>
            </w:pPr>
          </w:p>
        </w:tc>
        <w:tc>
          <w:tcPr>
            <w:tcW w:w="645" w:type="dxa"/>
          </w:tcPr>
          <w:p w14:paraId="6ABE072C" w14:textId="77777777" w:rsidR="00024A1E" w:rsidRPr="00DB5CEB" w:rsidRDefault="00024A1E" w:rsidP="003313C9">
            <w:pPr>
              <w:pStyle w:val="Tabletext"/>
            </w:pPr>
            <w:r w:rsidRPr="00DB5CEB">
              <w:t>48</w:t>
            </w:r>
          </w:p>
        </w:tc>
      </w:tr>
      <w:tr w:rsidR="00024A1E" w:rsidRPr="00DB5CEB" w14:paraId="09977CB2" w14:textId="77777777" w:rsidTr="00024A1E">
        <w:trPr>
          <w:jc w:val="center"/>
        </w:trPr>
        <w:tc>
          <w:tcPr>
            <w:tcW w:w="544" w:type="dxa"/>
          </w:tcPr>
          <w:p w14:paraId="2BF5C790" w14:textId="77777777" w:rsidR="00024A1E" w:rsidRPr="00DB5CEB" w:rsidRDefault="00024A1E" w:rsidP="003313C9">
            <w:pPr>
              <w:pStyle w:val="Tabletext"/>
            </w:pPr>
          </w:p>
        </w:tc>
        <w:tc>
          <w:tcPr>
            <w:tcW w:w="699" w:type="dxa"/>
          </w:tcPr>
          <w:p w14:paraId="0EF598F0" w14:textId="77777777" w:rsidR="00024A1E" w:rsidRPr="00DB5CEB" w:rsidRDefault="00024A1E" w:rsidP="003313C9">
            <w:pPr>
              <w:pStyle w:val="Tabletext"/>
            </w:pPr>
          </w:p>
        </w:tc>
        <w:tc>
          <w:tcPr>
            <w:tcW w:w="884" w:type="dxa"/>
          </w:tcPr>
          <w:p w14:paraId="7EF8D672" w14:textId="77777777" w:rsidR="00024A1E" w:rsidRPr="00DB5CEB" w:rsidRDefault="00024A1E" w:rsidP="003313C9">
            <w:pPr>
              <w:pStyle w:val="Tabletext"/>
            </w:pPr>
            <w:r w:rsidRPr="00DB5CEB">
              <w:t>5.2.2</w:t>
            </w:r>
          </w:p>
        </w:tc>
        <w:tc>
          <w:tcPr>
            <w:tcW w:w="5403" w:type="dxa"/>
          </w:tcPr>
          <w:p w14:paraId="2B47DA83" w14:textId="77777777" w:rsidR="00024A1E" w:rsidRPr="00DB5CEB" w:rsidRDefault="00024A1E" w:rsidP="003313C9">
            <w:pPr>
              <w:pStyle w:val="Tabletext"/>
              <w:jc w:val="right"/>
            </w:pPr>
            <w:r w:rsidRPr="00DB5CEB">
              <w:t>Lithium; nickel-hydride; lithium-iron batteries</w:t>
            </w:r>
          </w:p>
        </w:tc>
        <w:tc>
          <w:tcPr>
            <w:tcW w:w="612" w:type="dxa"/>
          </w:tcPr>
          <w:p w14:paraId="7E969A3E" w14:textId="77777777" w:rsidR="00024A1E" w:rsidRPr="00DB5CEB" w:rsidRDefault="00024A1E" w:rsidP="003313C9">
            <w:pPr>
              <w:pStyle w:val="Tabletext"/>
              <w:rPr>
                <w:highlight w:val="yellow"/>
              </w:rPr>
            </w:pPr>
            <w:r w:rsidRPr="00024A1E">
              <w:t>3</w:t>
            </w:r>
          </w:p>
        </w:tc>
        <w:tc>
          <w:tcPr>
            <w:tcW w:w="2536" w:type="dxa"/>
            <w:vMerge/>
          </w:tcPr>
          <w:p w14:paraId="72A847BD" w14:textId="77777777" w:rsidR="00024A1E" w:rsidRPr="00DB5CEB" w:rsidRDefault="00024A1E" w:rsidP="003313C9">
            <w:pPr>
              <w:pStyle w:val="Tabletext"/>
            </w:pPr>
          </w:p>
        </w:tc>
        <w:tc>
          <w:tcPr>
            <w:tcW w:w="3032" w:type="dxa"/>
            <w:vMerge/>
          </w:tcPr>
          <w:p w14:paraId="3CD50A62" w14:textId="77777777" w:rsidR="00024A1E" w:rsidRPr="00DB5CEB" w:rsidRDefault="00024A1E" w:rsidP="003313C9">
            <w:pPr>
              <w:pStyle w:val="Tabletext"/>
            </w:pPr>
          </w:p>
        </w:tc>
        <w:tc>
          <w:tcPr>
            <w:tcW w:w="645" w:type="dxa"/>
          </w:tcPr>
          <w:p w14:paraId="53FC1AA8" w14:textId="77777777" w:rsidR="00024A1E" w:rsidRPr="00DB5CEB" w:rsidRDefault="00024A1E" w:rsidP="003313C9">
            <w:pPr>
              <w:pStyle w:val="Tabletext"/>
            </w:pPr>
            <w:r w:rsidRPr="0068151D">
              <w:t>48</w:t>
            </w:r>
          </w:p>
        </w:tc>
      </w:tr>
      <w:tr w:rsidR="00024A1E" w:rsidRPr="00DB5CEB" w14:paraId="71777DF5" w14:textId="77777777" w:rsidTr="00024A1E">
        <w:trPr>
          <w:jc w:val="center"/>
        </w:trPr>
        <w:tc>
          <w:tcPr>
            <w:tcW w:w="544" w:type="dxa"/>
          </w:tcPr>
          <w:p w14:paraId="13976E17" w14:textId="77777777" w:rsidR="00024A1E" w:rsidRPr="00DB5CEB" w:rsidRDefault="00024A1E" w:rsidP="003313C9">
            <w:pPr>
              <w:pStyle w:val="Tabletext"/>
            </w:pPr>
          </w:p>
        </w:tc>
        <w:tc>
          <w:tcPr>
            <w:tcW w:w="699" w:type="dxa"/>
          </w:tcPr>
          <w:p w14:paraId="33672F63" w14:textId="77777777" w:rsidR="00024A1E" w:rsidRPr="00DB5CEB" w:rsidRDefault="00024A1E" w:rsidP="003313C9">
            <w:pPr>
              <w:pStyle w:val="Tabletext"/>
            </w:pPr>
          </w:p>
        </w:tc>
        <w:tc>
          <w:tcPr>
            <w:tcW w:w="884" w:type="dxa"/>
          </w:tcPr>
          <w:p w14:paraId="1891CA4D" w14:textId="77777777" w:rsidR="00024A1E" w:rsidRPr="00DB5CEB" w:rsidRDefault="00024A1E" w:rsidP="003313C9">
            <w:pPr>
              <w:pStyle w:val="Tabletext"/>
            </w:pPr>
            <w:r w:rsidRPr="00DB5CEB">
              <w:t>5.2.3</w:t>
            </w:r>
          </w:p>
        </w:tc>
        <w:tc>
          <w:tcPr>
            <w:tcW w:w="5403" w:type="dxa"/>
          </w:tcPr>
          <w:p w14:paraId="2C0A9D94" w14:textId="77777777" w:rsidR="00024A1E" w:rsidRPr="00DB5CEB" w:rsidRDefault="00024A1E" w:rsidP="003313C9">
            <w:pPr>
              <w:pStyle w:val="Tabletext"/>
              <w:jc w:val="right"/>
            </w:pPr>
            <w:r w:rsidRPr="00DB5CEB">
              <w:t>Disposal of batteries</w:t>
            </w:r>
          </w:p>
        </w:tc>
        <w:tc>
          <w:tcPr>
            <w:tcW w:w="612" w:type="dxa"/>
          </w:tcPr>
          <w:p w14:paraId="2E4BF3AF" w14:textId="77777777" w:rsidR="00024A1E" w:rsidRPr="00DB5CEB" w:rsidRDefault="00024A1E" w:rsidP="003313C9">
            <w:pPr>
              <w:pStyle w:val="Tabletext"/>
            </w:pPr>
            <w:r w:rsidRPr="00DB5CEB">
              <w:t>4</w:t>
            </w:r>
          </w:p>
        </w:tc>
        <w:tc>
          <w:tcPr>
            <w:tcW w:w="2536" w:type="dxa"/>
            <w:vMerge/>
          </w:tcPr>
          <w:p w14:paraId="32D04DE7" w14:textId="77777777" w:rsidR="00024A1E" w:rsidRPr="00DB5CEB" w:rsidRDefault="00024A1E" w:rsidP="003313C9">
            <w:pPr>
              <w:pStyle w:val="Tabletext"/>
            </w:pPr>
          </w:p>
        </w:tc>
        <w:tc>
          <w:tcPr>
            <w:tcW w:w="3032" w:type="dxa"/>
            <w:vMerge/>
          </w:tcPr>
          <w:p w14:paraId="7C495BC6" w14:textId="77777777" w:rsidR="00024A1E" w:rsidRPr="00DB5CEB" w:rsidRDefault="00024A1E" w:rsidP="003313C9">
            <w:pPr>
              <w:pStyle w:val="Tabletext"/>
            </w:pPr>
          </w:p>
        </w:tc>
        <w:tc>
          <w:tcPr>
            <w:tcW w:w="645" w:type="dxa"/>
          </w:tcPr>
          <w:p w14:paraId="2552B85D" w14:textId="77777777" w:rsidR="00024A1E" w:rsidRPr="00DB5CEB" w:rsidRDefault="00024A1E" w:rsidP="003313C9">
            <w:pPr>
              <w:pStyle w:val="Tabletext"/>
            </w:pPr>
            <w:r w:rsidRPr="0068151D">
              <w:t>48</w:t>
            </w:r>
          </w:p>
        </w:tc>
      </w:tr>
      <w:tr w:rsidR="00A457E6" w:rsidRPr="00DB5CEB" w14:paraId="1EA03617" w14:textId="77777777" w:rsidTr="00024A1E">
        <w:trPr>
          <w:jc w:val="center"/>
        </w:trPr>
        <w:tc>
          <w:tcPr>
            <w:tcW w:w="544" w:type="dxa"/>
          </w:tcPr>
          <w:p w14:paraId="1028065C" w14:textId="77777777" w:rsidR="00A457E6" w:rsidRPr="00DB5CEB" w:rsidRDefault="00A457E6" w:rsidP="003313C9">
            <w:pPr>
              <w:pStyle w:val="Tabletext"/>
              <w:rPr>
                <w:b/>
              </w:rPr>
            </w:pPr>
          </w:p>
        </w:tc>
        <w:tc>
          <w:tcPr>
            <w:tcW w:w="699" w:type="dxa"/>
          </w:tcPr>
          <w:p w14:paraId="6A88AFB1" w14:textId="77777777" w:rsidR="00A457E6" w:rsidRPr="00DB5CEB" w:rsidRDefault="00A457E6" w:rsidP="003313C9">
            <w:pPr>
              <w:pStyle w:val="Tabletext"/>
              <w:rPr>
                <w:b/>
              </w:rPr>
            </w:pPr>
            <w:r w:rsidRPr="00DB5CEB">
              <w:rPr>
                <w:b/>
              </w:rPr>
              <w:t>5.3</w:t>
            </w:r>
          </w:p>
        </w:tc>
        <w:tc>
          <w:tcPr>
            <w:tcW w:w="884" w:type="dxa"/>
            <w:shd w:val="clear" w:color="auto" w:fill="94D9D5"/>
          </w:tcPr>
          <w:p w14:paraId="18C902F4" w14:textId="77777777" w:rsidR="00A457E6" w:rsidRPr="00DB5CEB" w:rsidRDefault="00A457E6" w:rsidP="003313C9">
            <w:pPr>
              <w:pStyle w:val="Tabletext"/>
              <w:rPr>
                <w:b/>
              </w:rPr>
            </w:pPr>
          </w:p>
        </w:tc>
        <w:tc>
          <w:tcPr>
            <w:tcW w:w="5403" w:type="dxa"/>
          </w:tcPr>
          <w:p w14:paraId="72830276" w14:textId="77777777" w:rsidR="00A457E6" w:rsidRPr="00DB5CEB" w:rsidRDefault="00A457E6" w:rsidP="003313C9">
            <w:pPr>
              <w:pStyle w:val="Tabletext"/>
              <w:rPr>
                <w:b/>
              </w:rPr>
            </w:pPr>
            <w:r w:rsidRPr="00DB5CEB">
              <w:rPr>
                <w:b/>
              </w:rPr>
              <w:t>Electrical Loads</w:t>
            </w:r>
          </w:p>
        </w:tc>
        <w:tc>
          <w:tcPr>
            <w:tcW w:w="6825" w:type="dxa"/>
            <w:gridSpan w:val="4"/>
            <w:shd w:val="clear" w:color="auto" w:fill="94D9D5"/>
          </w:tcPr>
          <w:p w14:paraId="27024F12" w14:textId="77777777" w:rsidR="00A457E6" w:rsidRPr="00DB5CEB" w:rsidRDefault="00A457E6" w:rsidP="003313C9">
            <w:pPr>
              <w:pStyle w:val="Tabletext"/>
              <w:rPr>
                <w:b/>
              </w:rPr>
            </w:pPr>
          </w:p>
        </w:tc>
      </w:tr>
      <w:tr w:rsidR="00A457E6" w:rsidRPr="00DB5CEB" w14:paraId="5F7B5345" w14:textId="77777777" w:rsidTr="00024A1E">
        <w:trPr>
          <w:jc w:val="center"/>
        </w:trPr>
        <w:tc>
          <w:tcPr>
            <w:tcW w:w="544" w:type="dxa"/>
          </w:tcPr>
          <w:p w14:paraId="0347CDF3" w14:textId="77777777" w:rsidR="00A457E6" w:rsidRPr="00DB5CEB" w:rsidRDefault="00A457E6" w:rsidP="003313C9">
            <w:pPr>
              <w:pStyle w:val="Tabletext"/>
            </w:pPr>
          </w:p>
        </w:tc>
        <w:tc>
          <w:tcPr>
            <w:tcW w:w="699" w:type="dxa"/>
          </w:tcPr>
          <w:p w14:paraId="74B4A297" w14:textId="77777777" w:rsidR="00A457E6" w:rsidRPr="00DB5CEB" w:rsidRDefault="00A457E6" w:rsidP="003313C9">
            <w:pPr>
              <w:pStyle w:val="Tabletext"/>
            </w:pPr>
          </w:p>
        </w:tc>
        <w:tc>
          <w:tcPr>
            <w:tcW w:w="884" w:type="dxa"/>
          </w:tcPr>
          <w:p w14:paraId="50CE675A" w14:textId="77777777" w:rsidR="00A457E6" w:rsidRPr="00DB5CEB" w:rsidRDefault="00A457E6" w:rsidP="003313C9">
            <w:pPr>
              <w:pStyle w:val="Tabletext"/>
            </w:pPr>
            <w:r w:rsidRPr="00DB5CEB">
              <w:t>5.3.1</w:t>
            </w:r>
          </w:p>
        </w:tc>
        <w:tc>
          <w:tcPr>
            <w:tcW w:w="5403" w:type="dxa"/>
          </w:tcPr>
          <w:p w14:paraId="195FD937" w14:textId="77777777" w:rsidR="00A457E6" w:rsidRPr="00DB5CEB" w:rsidRDefault="00A457E6" w:rsidP="003313C9">
            <w:pPr>
              <w:pStyle w:val="Tabletext"/>
              <w:jc w:val="right"/>
            </w:pPr>
            <w:r w:rsidRPr="00DB5CEB">
              <w:t>Methodology for calculating and defining load profiles</w:t>
            </w:r>
          </w:p>
        </w:tc>
        <w:tc>
          <w:tcPr>
            <w:tcW w:w="612" w:type="dxa"/>
          </w:tcPr>
          <w:p w14:paraId="0D1CCD94" w14:textId="77777777" w:rsidR="00A457E6" w:rsidRPr="00DB5CEB" w:rsidRDefault="00A457E6" w:rsidP="003313C9">
            <w:pPr>
              <w:pStyle w:val="Tabletext"/>
            </w:pPr>
            <w:r w:rsidRPr="00DB5CEB">
              <w:t>2</w:t>
            </w:r>
          </w:p>
        </w:tc>
        <w:tc>
          <w:tcPr>
            <w:tcW w:w="2536" w:type="dxa"/>
          </w:tcPr>
          <w:p w14:paraId="25075BE4" w14:textId="77777777" w:rsidR="00A457E6" w:rsidRPr="00DB5CEB" w:rsidRDefault="00A457E6" w:rsidP="003313C9">
            <w:pPr>
              <w:pStyle w:val="Tabletext"/>
            </w:pPr>
            <w:r w:rsidRPr="00DB5CEB">
              <w:t>Practical use of IALA power calculation Excel Spreadsheet</w:t>
            </w:r>
          </w:p>
        </w:tc>
        <w:tc>
          <w:tcPr>
            <w:tcW w:w="3032" w:type="dxa"/>
            <w:vAlign w:val="center"/>
          </w:tcPr>
          <w:p w14:paraId="265D0B5A" w14:textId="77777777" w:rsidR="00A457E6" w:rsidRPr="00DB5CEB" w:rsidRDefault="00A457E6" w:rsidP="003313C9">
            <w:pPr>
              <w:pStyle w:val="Tabletext"/>
            </w:pPr>
            <w:r w:rsidRPr="00DB5CEB">
              <w:t>IALA GL 1039</w:t>
            </w:r>
          </w:p>
        </w:tc>
        <w:tc>
          <w:tcPr>
            <w:tcW w:w="645" w:type="dxa"/>
          </w:tcPr>
          <w:p w14:paraId="5A894726" w14:textId="77777777" w:rsidR="00A457E6" w:rsidRPr="00DB5CEB" w:rsidRDefault="00A457E6" w:rsidP="003313C9">
            <w:pPr>
              <w:pStyle w:val="Tabletext"/>
            </w:pPr>
            <w:r w:rsidRPr="00DB5CEB">
              <w:t>49</w:t>
            </w:r>
          </w:p>
        </w:tc>
      </w:tr>
      <w:tr w:rsidR="00A457E6" w:rsidRPr="00DB5CEB" w14:paraId="1257C769" w14:textId="77777777" w:rsidTr="00024A1E">
        <w:trPr>
          <w:jc w:val="center"/>
        </w:trPr>
        <w:tc>
          <w:tcPr>
            <w:tcW w:w="544" w:type="dxa"/>
          </w:tcPr>
          <w:p w14:paraId="19366F70" w14:textId="77777777" w:rsidR="00A457E6" w:rsidRPr="00DB5CEB" w:rsidRDefault="00A457E6" w:rsidP="003313C9">
            <w:pPr>
              <w:pStyle w:val="Tabletext"/>
              <w:rPr>
                <w:b/>
              </w:rPr>
            </w:pPr>
          </w:p>
        </w:tc>
        <w:tc>
          <w:tcPr>
            <w:tcW w:w="699" w:type="dxa"/>
          </w:tcPr>
          <w:p w14:paraId="585DC858" w14:textId="77777777" w:rsidR="00A457E6" w:rsidRPr="00DB5CEB" w:rsidRDefault="00A457E6" w:rsidP="003313C9">
            <w:pPr>
              <w:pStyle w:val="Tabletext"/>
              <w:rPr>
                <w:b/>
              </w:rPr>
            </w:pPr>
            <w:r w:rsidRPr="00DB5CEB">
              <w:rPr>
                <w:b/>
              </w:rPr>
              <w:t>5.4</w:t>
            </w:r>
          </w:p>
        </w:tc>
        <w:tc>
          <w:tcPr>
            <w:tcW w:w="884" w:type="dxa"/>
            <w:shd w:val="clear" w:color="auto" w:fill="94D9D5"/>
          </w:tcPr>
          <w:p w14:paraId="20DBBBB3" w14:textId="77777777" w:rsidR="00A457E6" w:rsidRPr="00DB5CEB" w:rsidRDefault="00A457E6" w:rsidP="003313C9">
            <w:pPr>
              <w:pStyle w:val="Tabletext"/>
              <w:rPr>
                <w:b/>
              </w:rPr>
            </w:pPr>
          </w:p>
        </w:tc>
        <w:tc>
          <w:tcPr>
            <w:tcW w:w="5403" w:type="dxa"/>
          </w:tcPr>
          <w:p w14:paraId="28BC92CD" w14:textId="77777777" w:rsidR="00A457E6" w:rsidRPr="00DB5CEB" w:rsidRDefault="00A457E6" w:rsidP="003313C9">
            <w:pPr>
              <w:pStyle w:val="Tabletext"/>
              <w:rPr>
                <w:b/>
              </w:rPr>
            </w:pPr>
            <w:r w:rsidRPr="00DB5CEB">
              <w:rPr>
                <w:b/>
              </w:rPr>
              <w:t>Lightning Protection</w:t>
            </w:r>
          </w:p>
        </w:tc>
        <w:tc>
          <w:tcPr>
            <w:tcW w:w="6825" w:type="dxa"/>
            <w:gridSpan w:val="4"/>
            <w:shd w:val="clear" w:color="auto" w:fill="94D9D5"/>
          </w:tcPr>
          <w:p w14:paraId="655894F7" w14:textId="77777777" w:rsidR="00A457E6" w:rsidRPr="00DB5CEB" w:rsidRDefault="00A457E6" w:rsidP="003313C9">
            <w:pPr>
              <w:pStyle w:val="Tabletext"/>
              <w:rPr>
                <w:b/>
              </w:rPr>
            </w:pPr>
          </w:p>
        </w:tc>
      </w:tr>
      <w:tr w:rsidR="00A457E6" w:rsidRPr="00DB5CEB" w14:paraId="0833450D" w14:textId="77777777" w:rsidTr="00024A1E">
        <w:trPr>
          <w:jc w:val="center"/>
        </w:trPr>
        <w:tc>
          <w:tcPr>
            <w:tcW w:w="544" w:type="dxa"/>
          </w:tcPr>
          <w:p w14:paraId="4C89CE67" w14:textId="77777777" w:rsidR="00A457E6" w:rsidRPr="00DB5CEB" w:rsidRDefault="00A457E6" w:rsidP="003313C9">
            <w:pPr>
              <w:pStyle w:val="Tabletext"/>
            </w:pPr>
          </w:p>
        </w:tc>
        <w:tc>
          <w:tcPr>
            <w:tcW w:w="699" w:type="dxa"/>
          </w:tcPr>
          <w:p w14:paraId="5DC0154A" w14:textId="77777777" w:rsidR="00A457E6" w:rsidRPr="00DB5CEB" w:rsidRDefault="00A457E6" w:rsidP="003313C9">
            <w:pPr>
              <w:pStyle w:val="Tabletext"/>
            </w:pPr>
          </w:p>
        </w:tc>
        <w:tc>
          <w:tcPr>
            <w:tcW w:w="884" w:type="dxa"/>
          </w:tcPr>
          <w:p w14:paraId="2CFDA9DA" w14:textId="77777777" w:rsidR="00A457E6" w:rsidRPr="00DB5CEB" w:rsidRDefault="00A457E6" w:rsidP="003313C9">
            <w:pPr>
              <w:pStyle w:val="Tabletext"/>
            </w:pPr>
            <w:r w:rsidRPr="00DB5CEB">
              <w:t>5.4.1</w:t>
            </w:r>
          </w:p>
        </w:tc>
        <w:tc>
          <w:tcPr>
            <w:tcW w:w="5403" w:type="dxa"/>
          </w:tcPr>
          <w:p w14:paraId="1A69CE3D" w14:textId="77777777" w:rsidR="00A457E6" w:rsidRPr="00DB5CEB" w:rsidRDefault="00A457E6" w:rsidP="003313C9">
            <w:pPr>
              <w:pStyle w:val="Tabletext"/>
              <w:jc w:val="right"/>
            </w:pPr>
            <w:r w:rsidRPr="00DB5CEB">
              <w:t>Protection of AtoN structures and equipment</w:t>
            </w:r>
          </w:p>
        </w:tc>
        <w:tc>
          <w:tcPr>
            <w:tcW w:w="612" w:type="dxa"/>
          </w:tcPr>
          <w:p w14:paraId="6819BCEB" w14:textId="77777777" w:rsidR="00A457E6" w:rsidRPr="00DB5CEB" w:rsidRDefault="00A457E6" w:rsidP="003313C9">
            <w:pPr>
              <w:pStyle w:val="Tabletext"/>
            </w:pPr>
            <w:r w:rsidRPr="00DB5CEB">
              <w:t>2</w:t>
            </w:r>
          </w:p>
        </w:tc>
        <w:tc>
          <w:tcPr>
            <w:tcW w:w="2536" w:type="dxa"/>
          </w:tcPr>
          <w:p w14:paraId="3E717D81" w14:textId="77777777" w:rsidR="00A457E6" w:rsidRPr="00DB5CEB" w:rsidRDefault="00A457E6" w:rsidP="003313C9">
            <w:pPr>
              <w:pStyle w:val="Tabletext"/>
            </w:pPr>
          </w:p>
        </w:tc>
        <w:tc>
          <w:tcPr>
            <w:tcW w:w="3032" w:type="dxa"/>
          </w:tcPr>
          <w:p w14:paraId="22E89A8D" w14:textId="77777777" w:rsidR="00A457E6" w:rsidRPr="00DB5CEB" w:rsidRDefault="00A457E6" w:rsidP="003313C9">
            <w:pPr>
              <w:pStyle w:val="Tabletext"/>
            </w:pPr>
            <w:r w:rsidRPr="00DB5CEB">
              <w:t>IALA GL 1012</w:t>
            </w:r>
          </w:p>
        </w:tc>
        <w:tc>
          <w:tcPr>
            <w:tcW w:w="645" w:type="dxa"/>
          </w:tcPr>
          <w:p w14:paraId="507DE126" w14:textId="77777777" w:rsidR="00A457E6" w:rsidRPr="00DB5CEB" w:rsidRDefault="00A457E6" w:rsidP="003313C9">
            <w:pPr>
              <w:pStyle w:val="Tabletext"/>
            </w:pPr>
            <w:r w:rsidRPr="00DB5CEB">
              <w:t>47</w:t>
            </w:r>
          </w:p>
        </w:tc>
      </w:tr>
    </w:tbl>
    <w:p w14:paraId="31ECB9D2" w14:textId="77777777" w:rsidR="00A457E6" w:rsidRPr="00DB5CEB" w:rsidRDefault="00A457E6" w:rsidP="00A457E6">
      <w:pPr>
        <w:rPr>
          <w:rFonts w:cs="Arial"/>
          <w:b/>
          <w:sz w:val="20"/>
          <w:szCs w:val="20"/>
        </w:rPr>
      </w:pPr>
    </w:p>
    <w:p w14:paraId="61A18CAC" w14:textId="77777777" w:rsidR="00A457E6" w:rsidRPr="00DB5CEB" w:rsidRDefault="00A457E6" w:rsidP="00A457E6">
      <w:pPr>
        <w:rPr>
          <w:rFonts w:cs="Arial"/>
          <w:b/>
          <w:sz w:val="24"/>
        </w:rPr>
        <w:sectPr w:rsidR="00A457E6" w:rsidRPr="00DB5CEB" w:rsidSect="00DE2040">
          <w:headerReference w:type="even" r:id="rId49"/>
          <w:headerReference w:type="default" r:id="rId50"/>
          <w:footerReference w:type="default" r:id="rId51"/>
          <w:headerReference w:type="first" r:id="rId52"/>
          <w:pgSz w:w="16838" w:h="11906" w:orient="landscape" w:code="9"/>
          <w:pgMar w:top="1134" w:right="567" w:bottom="1134" w:left="567" w:header="851" w:footer="794" w:gutter="0"/>
          <w:cols w:space="708"/>
          <w:docGrid w:linePitch="360"/>
        </w:sectPr>
      </w:pPr>
    </w:p>
    <w:p w14:paraId="0D9E8518" w14:textId="77777777" w:rsidR="00A457E6" w:rsidRPr="00DB5CEB" w:rsidRDefault="00A457E6" w:rsidP="00A457E6">
      <w:pPr>
        <w:pStyle w:val="Annex"/>
      </w:pPr>
      <w:bookmarkStart w:id="226" w:name="_Ref302301847"/>
      <w:bookmarkStart w:id="227" w:name="_Ref302302106"/>
      <w:bookmarkStart w:id="228" w:name="_Toc419881232"/>
      <w:r w:rsidRPr="00DB5CEB">
        <w:lastRenderedPageBreak/>
        <w:t xml:space="preserve"> </w:t>
      </w:r>
      <w:bookmarkStart w:id="229" w:name="_Ref442341109"/>
      <w:bookmarkStart w:id="230" w:name="_Ref442341113"/>
      <w:bookmarkStart w:id="231" w:name="_Ref442341758"/>
      <w:bookmarkStart w:id="232" w:name="_Toc442347370"/>
      <w:bookmarkStart w:id="233" w:name="_Toc442608073"/>
      <w:bookmarkStart w:id="234" w:name="_Toc471895791"/>
      <w:r w:rsidRPr="00DB5CEB">
        <w:rPr>
          <w:caps w:val="0"/>
        </w:rPr>
        <w:t>TRAINING NEEDS ANALYSIS – EXAMPLE FORMAT</w:t>
      </w:r>
      <w:bookmarkEnd w:id="226"/>
      <w:bookmarkEnd w:id="227"/>
      <w:bookmarkEnd w:id="228"/>
      <w:bookmarkEnd w:id="229"/>
      <w:bookmarkEnd w:id="230"/>
      <w:bookmarkEnd w:id="231"/>
      <w:bookmarkEnd w:id="232"/>
      <w:bookmarkEnd w:id="233"/>
      <w:bookmarkEnd w:id="234"/>
    </w:p>
    <w:p w14:paraId="15649EB2" w14:textId="77777777" w:rsidR="00A457E6" w:rsidRPr="00DB5CEB" w:rsidRDefault="00A457E6" w:rsidP="00A457E6">
      <w:pPr>
        <w:pStyle w:val="AnnexAHead1"/>
      </w:pPr>
      <w:bookmarkStart w:id="235" w:name="_Toc419881233"/>
      <w:r w:rsidRPr="00DB5CEB">
        <w:t>Introduction</w:t>
      </w:r>
      <w:bookmarkEnd w:id="235"/>
    </w:p>
    <w:p w14:paraId="5028D640" w14:textId="77777777" w:rsidR="00A457E6" w:rsidRPr="00DB5CEB" w:rsidRDefault="00A457E6" w:rsidP="00A457E6">
      <w:pPr>
        <w:pStyle w:val="Heading1separatationline"/>
      </w:pPr>
    </w:p>
    <w:p w14:paraId="49B028F2" w14:textId="77777777" w:rsidR="00A457E6" w:rsidRPr="00DB5CEB" w:rsidRDefault="00A457E6" w:rsidP="00A457E6">
      <w:pPr>
        <w:pStyle w:val="BodyText"/>
      </w:pPr>
      <w:r w:rsidRPr="00DB5CEB">
        <w:t>The process of specific training is conducted in six steps:</w:t>
      </w:r>
    </w:p>
    <w:p w14:paraId="061FA1A3"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Determine what needs to be taught – in this case the syllabus set out in Part E of this document.</w:t>
      </w:r>
    </w:p>
    <w:p w14:paraId="068895E7"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Analysis of existing competencies held by potential participants.</w:t>
      </w:r>
    </w:p>
    <w:p w14:paraId="40EB6E6C"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Determine which participants are exempt from specified subjects and which require full or additional training.</w:t>
      </w:r>
    </w:p>
    <w:p w14:paraId="22F80538"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Plan lectures based on who needs to be taught what.</w:t>
      </w:r>
    </w:p>
    <w:p w14:paraId="1FED02F9"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Lecture delivery and documentation.</w:t>
      </w:r>
    </w:p>
    <w:p w14:paraId="6297C4D3"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Analyse training feedback and update lecture plans.</w:t>
      </w:r>
    </w:p>
    <w:p w14:paraId="7366BF98" w14:textId="77777777" w:rsidR="00A457E6" w:rsidRPr="00DB5CEB" w:rsidRDefault="00A457E6" w:rsidP="00A457E6">
      <w:pPr>
        <w:pStyle w:val="AnnexAHead1"/>
      </w:pPr>
      <w:bookmarkStart w:id="236" w:name="_Toc419881234"/>
      <w:r w:rsidRPr="00DB5CEB">
        <w:t>The Syllabus</w:t>
      </w:r>
      <w:bookmarkEnd w:id="236"/>
    </w:p>
    <w:p w14:paraId="47D12E78" w14:textId="77777777" w:rsidR="00A457E6" w:rsidRPr="00DB5CEB" w:rsidRDefault="00A457E6" w:rsidP="00A457E6">
      <w:pPr>
        <w:pStyle w:val="Heading1separatationline"/>
      </w:pPr>
    </w:p>
    <w:p w14:paraId="3EF07BFF" w14:textId="77777777" w:rsidR="00A457E6" w:rsidRPr="00DB5CEB" w:rsidRDefault="00A457E6" w:rsidP="00A457E6">
      <w:pPr>
        <w:pStyle w:val="BodyText"/>
      </w:pPr>
      <w:r w:rsidRPr="00DB5CEB">
        <w:t>The syllabus is broken down into Modules, elements and sub-elements.  The IALA Model course for AtoN Level 1 Managers has been formatted in this manner.</w:t>
      </w:r>
    </w:p>
    <w:p w14:paraId="2AD1CDA4" w14:textId="77777777" w:rsidR="00A457E6" w:rsidRPr="00DB5CEB" w:rsidRDefault="00A457E6" w:rsidP="00A457E6">
      <w:pPr>
        <w:rPr>
          <w:sz w:val="22"/>
        </w:rPr>
      </w:pPr>
      <w:bookmarkStart w:id="237" w:name="_Toc419881235"/>
      <w:r w:rsidRPr="00DB5CEB">
        <w:rPr>
          <w:sz w:val="22"/>
        </w:rPr>
        <w:t>Analysis of Existing Competencies</w:t>
      </w:r>
      <w:bookmarkEnd w:id="237"/>
    </w:p>
    <w:p w14:paraId="4DCAC48D" w14:textId="77777777" w:rsidR="00A457E6" w:rsidRPr="00DB5CEB" w:rsidRDefault="00A457E6" w:rsidP="00A457E6">
      <w:pPr>
        <w:pStyle w:val="BodyText"/>
        <w:rPr>
          <w:rStyle w:val="BodyTextChar"/>
        </w:rPr>
      </w:pPr>
      <w:r w:rsidRPr="00DB5CEB">
        <w:rPr>
          <w:rStyle w:val="BodyTextChar"/>
        </w:rPr>
        <w:t>Before the start of the course of instruction, each participant, regardless of previous qualifications or experience, will be asked to take a short competency test followed by a private interview to determine his or her training needs.  It should be explained that the sole aim is for the participant to determine for themselves the amount of instruction that will be required so that they can demonstrate competency in each Module by passing each Module test.  It should be explained that all participants will be required to sit the Module tests, even though they hold a professional qualification in a particular subject area.</w:t>
      </w:r>
    </w:p>
    <w:p w14:paraId="76E322FF" w14:textId="77777777" w:rsidR="00A457E6" w:rsidRPr="00DB5CEB" w:rsidRDefault="00A457E6" w:rsidP="00A457E6">
      <w:pPr>
        <w:pStyle w:val="BodyText"/>
      </w:pPr>
      <w:r w:rsidRPr="00DB5CEB">
        <w:t xml:space="preserve">Each participant will be given a 100 question test paper based on the complete syllabus for the IALA Model Course.  Each question requires a one-word or short phrase answer and will be timed for completion in 60 minutes.  Participants will be expected to answer the questions from memory without referring to text books or other documentation.  After the test has been completed, each participant will be given an answer sheet so that participants can self-mark their papers. </w:t>
      </w:r>
      <w:r w:rsidR="001A7AE2">
        <w:t xml:space="preserve"> </w:t>
      </w:r>
      <w:r w:rsidRPr="00DB5CEB">
        <w:t xml:space="preserve">Participants will then be interviewed privately by the course Assessor.  Each Module should be analysed by sub-elements.  Existing proven competencies for which the participant required no further training will be given a green flag.  Red flags will be allocated to sub-elements where further training is either requested or required.  A matrix of which participant requires what training in various subjects can then be produced which shows which participant should attend which lecture or whether exemption in a complete Module or subject element can be granted.  See </w:t>
      </w:r>
      <w:r w:rsidRPr="00DB5CEB">
        <w:fldChar w:fldCharType="begin"/>
      </w:r>
      <w:r w:rsidRPr="00DB5CEB">
        <w:instrText xml:space="preserve"> REF _Ref442346753 \r \h </w:instrText>
      </w:r>
      <w:r w:rsidRPr="00DB5CEB">
        <w:fldChar w:fldCharType="separate"/>
      </w:r>
      <w:r w:rsidR="00F50FCB">
        <w:t>Table 14</w:t>
      </w:r>
      <w:r w:rsidRPr="00DB5CEB">
        <w:fldChar w:fldCharType="end"/>
      </w:r>
      <w:r w:rsidRPr="00DB5CEB">
        <w:t xml:space="preserve"> below.</w:t>
      </w:r>
    </w:p>
    <w:p w14:paraId="02C27F4F" w14:textId="77777777" w:rsidR="00A457E6" w:rsidRPr="00DB5CEB" w:rsidRDefault="00A457E6" w:rsidP="00A457E6">
      <w:pPr>
        <w:pStyle w:val="BodyText"/>
      </w:pPr>
    </w:p>
    <w:p w14:paraId="7A9AB81C" w14:textId="77777777" w:rsidR="00A457E6" w:rsidRPr="00DB5CEB" w:rsidRDefault="00A457E6" w:rsidP="00A457E6">
      <w:pPr>
        <w:rPr>
          <w:rFonts w:cs="Arial"/>
          <w:b/>
        </w:rPr>
        <w:sectPr w:rsidR="00A457E6" w:rsidRPr="00DB5CEB" w:rsidSect="003313C9">
          <w:headerReference w:type="even" r:id="rId53"/>
          <w:headerReference w:type="default" r:id="rId54"/>
          <w:footerReference w:type="default" r:id="rId55"/>
          <w:headerReference w:type="first" r:id="rId56"/>
          <w:pgSz w:w="11906" w:h="16838" w:code="9"/>
          <w:pgMar w:top="1134" w:right="1134" w:bottom="1134" w:left="1134" w:header="680" w:footer="1020" w:gutter="0"/>
          <w:cols w:space="708"/>
          <w:docGrid w:linePitch="360"/>
        </w:sectPr>
      </w:pPr>
    </w:p>
    <w:p w14:paraId="1C961625" w14:textId="77777777" w:rsidR="00A457E6" w:rsidRPr="00DB5CEB" w:rsidRDefault="00A457E6" w:rsidP="00A457E6">
      <w:pPr>
        <w:pStyle w:val="Tablecaption"/>
      </w:pPr>
      <w:bookmarkStart w:id="238" w:name="_Ref302302530"/>
      <w:bookmarkStart w:id="239" w:name="_Toc434431737"/>
      <w:bookmarkStart w:id="240" w:name="_Ref442346753"/>
      <w:bookmarkStart w:id="241" w:name="_Toc442347384"/>
      <w:bookmarkStart w:id="242" w:name="_Toc471895805"/>
      <w:r w:rsidRPr="00DB5CEB">
        <w:lastRenderedPageBreak/>
        <w:t>Example of Participant Training Needs</w:t>
      </w:r>
      <w:bookmarkEnd w:id="238"/>
      <w:bookmarkEnd w:id="239"/>
      <w:bookmarkEnd w:id="240"/>
      <w:bookmarkEnd w:id="241"/>
      <w:bookmarkEnd w:id="242"/>
    </w:p>
    <w:tbl>
      <w:tblPr>
        <w:tblStyle w:val="TableGrid"/>
        <w:tblW w:w="0" w:type="auto"/>
        <w:tblLayout w:type="fixed"/>
        <w:tblLook w:val="04A0" w:firstRow="1" w:lastRow="0" w:firstColumn="1" w:lastColumn="0" w:noHBand="0" w:noVBand="1"/>
      </w:tblPr>
      <w:tblGrid>
        <w:gridCol w:w="846"/>
        <w:gridCol w:w="709"/>
        <w:gridCol w:w="1134"/>
        <w:gridCol w:w="4748"/>
        <w:gridCol w:w="468"/>
        <w:gridCol w:w="1701"/>
        <w:gridCol w:w="567"/>
        <w:gridCol w:w="1417"/>
        <w:gridCol w:w="567"/>
        <w:gridCol w:w="1985"/>
      </w:tblGrid>
      <w:tr w:rsidR="00A457E6" w:rsidRPr="00DB5CEB" w14:paraId="77B587CC" w14:textId="77777777" w:rsidTr="00EC366E">
        <w:trPr>
          <w:cantSplit/>
          <w:trHeight w:val="1431"/>
        </w:trPr>
        <w:tc>
          <w:tcPr>
            <w:tcW w:w="846" w:type="dxa"/>
            <w:tcMar>
              <w:top w:w="28" w:type="dxa"/>
              <w:bottom w:w="28" w:type="dxa"/>
            </w:tcMar>
            <w:textDirection w:val="btLr"/>
            <w:vAlign w:val="center"/>
          </w:tcPr>
          <w:p w14:paraId="44DC3952" w14:textId="77777777" w:rsidR="00A457E6" w:rsidRPr="00DB5CEB" w:rsidRDefault="00A457E6" w:rsidP="003313C9">
            <w:pPr>
              <w:pStyle w:val="Tableheading"/>
              <w:rPr>
                <w:lang w:val="en-GB"/>
              </w:rPr>
            </w:pPr>
            <w:r w:rsidRPr="00DB5CEB">
              <w:rPr>
                <w:lang w:val="en-GB"/>
              </w:rPr>
              <w:t>Module</w:t>
            </w:r>
          </w:p>
        </w:tc>
        <w:tc>
          <w:tcPr>
            <w:tcW w:w="709" w:type="dxa"/>
            <w:tcMar>
              <w:top w:w="28" w:type="dxa"/>
              <w:bottom w:w="28" w:type="dxa"/>
            </w:tcMar>
            <w:textDirection w:val="btLr"/>
            <w:vAlign w:val="center"/>
          </w:tcPr>
          <w:p w14:paraId="4F8FDB40" w14:textId="77777777" w:rsidR="00A457E6" w:rsidRPr="00DB5CEB" w:rsidRDefault="00A457E6" w:rsidP="003313C9">
            <w:pPr>
              <w:pStyle w:val="Tableheading"/>
              <w:rPr>
                <w:lang w:val="en-GB"/>
              </w:rPr>
            </w:pPr>
            <w:r w:rsidRPr="00DB5CEB">
              <w:rPr>
                <w:lang w:val="en-GB"/>
              </w:rPr>
              <w:t>Element</w:t>
            </w:r>
          </w:p>
        </w:tc>
        <w:tc>
          <w:tcPr>
            <w:tcW w:w="1134" w:type="dxa"/>
            <w:tcMar>
              <w:top w:w="28" w:type="dxa"/>
              <w:bottom w:w="28" w:type="dxa"/>
            </w:tcMar>
            <w:textDirection w:val="btLr"/>
            <w:vAlign w:val="center"/>
          </w:tcPr>
          <w:p w14:paraId="5CDB05A2" w14:textId="77777777" w:rsidR="00A457E6" w:rsidRPr="00DB5CEB" w:rsidRDefault="00A457E6" w:rsidP="003313C9">
            <w:pPr>
              <w:pStyle w:val="Tableheading"/>
              <w:rPr>
                <w:lang w:val="en-GB"/>
              </w:rPr>
            </w:pPr>
            <w:r w:rsidRPr="00DB5CEB">
              <w:rPr>
                <w:lang w:val="en-GB"/>
              </w:rPr>
              <w:t>Sub-element</w:t>
            </w:r>
          </w:p>
        </w:tc>
        <w:tc>
          <w:tcPr>
            <w:tcW w:w="4748" w:type="dxa"/>
            <w:tcMar>
              <w:top w:w="28" w:type="dxa"/>
              <w:bottom w:w="28" w:type="dxa"/>
            </w:tcMar>
            <w:vAlign w:val="center"/>
          </w:tcPr>
          <w:p w14:paraId="5973FA75" w14:textId="77777777" w:rsidR="00A457E6" w:rsidRPr="00DB5CEB" w:rsidRDefault="00A457E6" w:rsidP="003313C9">
            <w:pPr>
              <w:pStyle w:val="Tableheading"/>
              <w:rPr>
                <w:lang w:val="en-GB"/>
              </w:rPr>
            </w:pPr>
            <w:r w:rsidRPr="00DB5CEB">
              <w:rPr>
                <w:lang w:val="en-GB"/>
              </w:rPr>
              <w:t>Subject</w:t>
            </w:r>
          </w:p>
        </w:tc>
        <w:tc>
          <w:tcPr>
            <w:tcW w:w="468" w:type="dxa"/>
            <w:tcMar>
              <w:top w:w="28" w:type="dxa"/>
              <w:bottom w:w="28" w:type="dxa"/>
            </w:tcMar>
            <w:textDirection w:val="btLr"/>
            <w:vAlign w:val="center"/>
          </w:tcPr>
          <w:p w14:paraId="515C35D7" w14:textId="77777777" w:rsidR="00A457E6" w:rsidRPr="00DB5CEB" w:rsidRDefault="00A457E6" w:rsidP="003313C9">
            <w:pPr>
              <w:pStyle w:val="Tableheading"/>
              <w:rPr>
                <w:lang w:val="en-GB"/>
              </w:rPr>
            </w:pPr>
            <w:r w:rsidRPr="00DB5CEB">
              <w:rPr>
                <w:lang w:val="en-GB"/>
              </w:rPr>
              <w:t>Participant A</w:t>
            </w:r>
          </w:p>
        </w:tc>
        <w:tc>
          <w:tcPr>
            <w:tcW w:w="1701" w:type="dxa"/>
            <w:tcMar>
              <w:top w:w="28" w:type="dxa"/>
              <w:bottom w:w="28" w:type="dxa"/>
            </w:tcMar>
            <w:vAlign w:val="center"/>
          </w:tcPr>
          <w:p w14:paraId="598A630E" w14:textId="77777777" w:rsidR="00A457E6" w:rsidRPr="00DB5CEB" w:rsidRDefault="00A457E6" w:rsidP="003313C9">
            <w:pPr>
              <w:pStyle w:val="Tableheading"/>
              <w:rPr>
                <w:lang w:val="en-GB"/>
              </w:rPr>
            </w:pPr>
            <w:r w:rsidRPr="00DB5CEB">
              <w:rPr>
                <w:lang w:val="en-GB"/>
              </w:rPr>
              <w:t>Remarks</w:t>
            </w:r>
          </w:p>
        </w:tc>
        <w:tc>
          <w:tcPr>
            <w:tcW w:w="567" w:type="dxa"/>
            <w:tcMar>
              <w:top w:w="28" w:type="dxa"/>
              <w:bottom w:w="28" w:type="dxa"/>
            </w:tcMar>
            <w:textDirection w:val="btLr"/>
            <w:vAlign w:val="center"/>
          </w:tcPr>
          <w:p w14:paraId="2D06E3C8" w14:textId="77777777" w:rsidR="00A457E6" w:rsidRPr="00DB5CEB" w:rsidRDefault="00A457E6" w:rsidP="003313C9">
            <w:pPr>
              <w:pStyle w:val="Tableheading"/>
              <w:rPr>
                <w:lang w:val="en-GB"/>
              </w:rPr>
            </w:pPr>
            <w:r w:rsidRPr="00DB5CEB">
              <w:rPr>
                <w:lang w:val="en-GB"/>
              </w:rPr>
              <w:t>Participant B</w:t>
            </w:r>
          </w:p>
        </w:tc>
        <w:tc>
          <w:tcPr>
            <w:tcW w:w="1417" w:type="dxa"/>
            <w:tcMar>
              <w:top w:w="28" w:type="dxa"/>
              <w:bottom w:w="28" w:type="dxa"/>
            </w:tcMar>
            <w:vAlign w:val="center"/>
          </w:tcPr>
          <w:p w14:paraId="7C5D455F" w14:textId="77777777" w:rsidR="00A457E6" w:rsidRPr="00DB5CEB" w:rsidRDefault="00A457E6" w:rsidP="003313C9">
            <w:pPr>
              <w:pStyle w:val="Tableheading"/>
              <w:rPr>
                <w:lang w:val="en-GB"/>
              </w:rPr>
            </w:pPr>
            <w:r w:rsidRPr="00DB5CEB">
              <w:rPr>
                <w:lang w:val="en-GB"/>
              </w:rPr>
              <w:t>Remarks</w:t>
            </w:r>
          </w:p>
        </w:tc>
        <w:tc>
          <w:tcPr>
            <w:tcW w:w="567" w:type="dxa"/>
            <w:tcMar>
              <w:top w:w="28" w:type="dxa"/>
              <w:bottom w:w="28" w:type="dxa"/>
            </w:tcMar>
            <w:textDirection w:val="btLr"/>
            <w:vAlign w:val="center"/>
          </w:tcPr>
          <w:p w14:paraId="213B45EC" w14:textId="77777777" w:rsidR="00A457E6" w:rsidRPr="00DB5CEB" w:rsidRDefault="00A457E6" w:rsidP="003313C9">
            <w:pPr>
              <w:pStyle w:val="Tableheading"/>
              <w:rPr>
                <w:lang w:val="en-GB"/>
              </w:rPr>
            </w:pPr>
            <w:r w:rsidRPr="00DB5CEB">
              <w:rPr>
                <w:lang w:val="en-GB"/>
              </w:rPr>
              <w:t>Participant C</w:t>
            </w:r>
          </w:p>
        </w:tc>
        <w:tc>
          <w:tcPr>
            <w:tcW w:w="1985" w:type="dxa"/>
            <w:tcMar>
              <w:top w:w="28" w:type="dxa"/>
              <w:bottom w:w="28" w:type="dxa"/>
            </w:tcMar>
            <w:vAlign w:val="center"/>
          </w:tcPr>
          <w:p w14:paraId="79F644AD" w14:textId="77777777" w:rsidR="00A457E6" w:rsidRPr="00DB5CEB" w:rsidRDefault="00A457E6" w:rsidP="003313C9">
            <w:pPr>
              <w:pStyle w:val="Tableheading"/>
              <w:rPr>
                <w:lang w:val="en-GB"/>
              </w:rPr>
            </w:pPr>
            <w:r w:rsidRPr="00DB5CEB">
              <w:rPr>
                <w:lang w:val="en-GB"/>
              </w:rPr>
              <w:t>Remarks</w:t>
            </w:r>
          </w:p>
        </w:tc>
      </w:tr>
      <w:tr w:rsidR="00A457E6" w:rsidRPr="00DB5CEB" w14:paraId="445333F4" w14:textId="77777777" w:rsidTr="00EC366E">
        <w:tc>
          <w:tcPr>
            <w:tcW w:w="846" w:type="dxa"/>
            <w:tcMar>
              <w:top w:w="28" w:type="dxa"/>
              <w:bottom w:w="28" w:type="dxa"/>
            </w:tcMar>
          </w:tcPr>
          <w:p w14:paraId="0A278D21" w14:textId="77777777" w:rsidR="00A457E6" w:rsidRPr="00DB5CEB" w:rsidRDefault="00A457E6" w:rsidP="003313C9">
            <w:pPr>
              <w:pStyle w:val="Tabletext"/>
              <w:rPr>
                <w:b/>
              </w:rPr>
            </w:pPr>
            <w:r w:rsidRPr="00DB5CEB">
              <w:rPr>
                <w:b/>
              </w:rPr>
              <w:t>1</w:t>
            </w:r>
          </w:p>
        </w:tc>
        <w:tc>
          <w:tcPr>
            <w:tcW w:w="709" w:type="dxa"/>
            <w:shd w:val="clear" w:color="auto" w:fill="auto"/>
            <w:tcMar>
              <w:top w:w="28" w:type="dxa"/>
              <w:bottom w:w="28" w:type="dxa"/>
            </w:tcMar>
          </w:tcPr>
          <w:p w14:paraId="2A5DF3BF" w14:textId="77777777" w:rsidR="00A457E6" w:rsidRPr="00DB5CEB" w:rsidRDefault="00A457E6" w:rsidP="003313C9">
            <w:pPr>
              <w:pStyle w:val="Tabletext"/>
            </w:pPr>
          </w:p>
        </w:tc>
        <w:tc>
          <w:tcPr>
            <w:tcW w:w="1134" w:type="dxa"/>
            <w:shd w:val="clear" w:color="auto" w:fill="auto"/>
            <w:tcMar>
              <w:top w:w="28" w:type="dxa"/>
              <w:bottom w:w="28" w:type="dxa"/>
            </w:tcMar>
          </w:tcPr>
          <w:p w14:paraId="715CA82C" w14:textId="77777777" w:rsidR="00A457E6" w:rsidRPr="00DB5CEB" w:rsidRDefault="00A457E6" w:rsidP="003313C9">
            <w:pPr>
              <w:pStyle w:val="Tabletext"/>
            </w:pPr>
          </w:p>
        </w:tc>
        <w:tc>
          <w:tcPr>
            <w:tcW w:w="4748" w:type="dxa"/>
            <w:tcMar>
              <w:top w:w="28" w:type="dxa"/>
              <w:bottom w:w="28" w:type="dxa"/>
            </w:tcMar>
          </w:tcPr>
          <w:p w14:paraId="0AAC8C42" w14:textId="77777777" w:rsidR="00A457E6" w:rsidRPr="00DB5CEB" w:rsidRDefault="00A457E6" w:rsidP="003313C9">
            <w:pPr>
              <w:pStyle w:val="Tabletext"/>
            </w:pPr>
          </w:p>
        </w:tc>
        <w:tc>
          <w:tcPr>
            <w:tcW w:w="468" w:type="dxa"/>
            <w:shd w:val="clear" w:color="auto" w:fill="auto"/>
            <w:tcMar>
              <w:top w:w="28" w:type="dxa"/>
              <w:bottom w:w="28" w:type="dxa"/>
            </w:tcMar>
          </w:tcPr>
          <w:p w14:paraId="188D8596" w14:textId="77777777" w:rsidR="00A457E6" w:rsidRPr="00DB5CEB" w:rsidRDefault="00A457E6" w:rsidP="003313C9">
            <w:pPr>
              <w:pStyle w:val="Tabletext"/>
            </w:pPr>
          </w:p>
        </w:tc>
        <w:tc>
          <w:tcPr>
            <w:tcW w:w="1701" w:type="dxa"/>
            <w:shd w:val="clear" w:color="auto" w:fill="auto"/>
            <w:tcMar>
              <w:top w:w="28" w:type="dxa"/>
              <w:bottom w:w="28" w:type="dxa"/>
            </w:tcMar>
          </w:tcPr>
          <w:p w14:paraId="084A9B85" w14:textId="77777777" w:rsidR="00A457E6" w:rsidRPr="00DB5CEB" w:rsidRDefault="00A457E6" w:rsidP="003313C9">
            <w:pPr>
              <w:pStyle w:val="Tabletext"/>
            </w:pPr>
          </w:p>
        </w:tc>
        <w:tc>
          <w:tcPr>
            <w:tcW w:w="567" w:type="dxa"/>
            <w:shd w:val="clear" w:color="auto" w:fill="auto"/>
            <w:tcMar>
              <w:top w:w="28" w:type="dxa"/>
              <w:bottom w:w="28" w:type="dxa"/>
            </w:tcMar>
          </w:tcPr>
          <w:p w14:paraId="313CF07E" w14:textId="77777777" w:rsidR="00A457E6" w:rsidRPr="00DB5CEB" w:rsidRDefault="00A457E6" w:rsidP="003313C9">
            <w:pPr>
              <w:pStyle w:val="Tabletext"/>
            </w:pPr>
          </w:p>
        </w:tc>
        <w:tc>
          <w:tcPr>
            <w:tcW w:w="1417" w:type="dxa"/>
            <w:shd w:val="clear" w:color="auto" w:fill="auto"/>
            <w:tcMar>
              <w:top w:w="28" w:type="dxa"/>
              <w:bottom w:w="28" w:type="dxa"/>
            </w:tcMar>
          </w:tcPr>
          <w:p w14:paraId="09E2EDF0" w14:textId="77777777" w:rsidR="00A457E6" w:rsidRPr="00DB5CEB" w:rsidRDefault="00A457E6" w:rsidP="003313C9">
            <w:pPr>
              <w:pStyle w:val="Tabletext"/>
            </w:pPr>
          </w:p>
        </w:tc>
        <w:tc>
          <w:tcPr>
            <w:tcW w:w="567" w:type="dxa"/>
            <w:shd w:val="clear" w:color="auto" w:fill="auto"/>
            <w:tcMar>
              <w:top w:w="28" w:type="dxa"/>
              <w:bottom w:w="28" w:type="dxa"/>
            </w:tcMar>
          </w:tcPr>
          <w:p w14:paraId="61CED3B2" w14:textId="77777777" w:rsidR="00A457E6" w:rsidRPr="00DB5CEB" w:rsidRDefault="00A457E6" w:rsidP="003313C9">
            <w:pPr>
              <w:pStyle w:val="Tabletext"/>
            </w:pPr>
          </w:p>
        </w:tc>
        <w:tc>
          <w:tcPr>
            <w:tcW w:w="1985" w:type="dxa"/>
            <w:tcMar>
              <w:top w:w="28" w:type="dxa"/>
              <w:bottom w:w="28" w:type="dxa"/>
            </w:tcMar>
          </w:tcPr>
          <w:p w14:paraId="569C46C1" w14:textId="77777777" w:rsidR="00A457E6" w:rsidRPr="00DB5CEB" w:rsidRDefault="00A457E6" w:rsidP="003313C9">
            <w:pPr>
              <w:pStyle w:val="Tabletext"/>
            </w:pPr>
          </w:p>
        </w:tc>
      </w:tr>
      <w:tr w:rsidR="00A457E6" w:rsidRPr="00DB5CEB" w14:paraId="391BA082" w14:textId="77777777" w:rsidTr="00EC366E">
        <w:tc>
          <w:tcPr>
            <w:tcW w:w="846" w:type="dxa"/>
            <w:tcMar>
              <w:top w:w="28" w:type="dxa"/>
              <w:bottom w:w="28" w:type="dxa"/>
            </w:tcMar>
          </w:tcPr>
          <w:p w14:paraId="46FCE950" w14:textId="77777777" w:rsidR="00A457E6" w:rsidRPr="00DB5CEB" w:rsidRDefault="00A457E6" w:rsidP="003313C9">
            <w:pPr>
              <w:pStyle w:val="Tabletext"/>
              <w:rPr>
                <w:b/>
              </w:rPr>
            </w:pPr>
            <w:r w:rsidRPr="00DB5CEB">
              <w:rPr>
                <w:b/>
              </w:rPr>
              <w:t>2A</w:t>
            </w:r>
          </w:p>
        </w:tc>
        <w:tc>
          <w:tcPr>
            <w:tcW w:w="709" w:type="dxa"/>
            <w:shd w:val="clear" w:color="auto" w:fill="94D9D5"/>
            <w:tcMar>
              <w:top w:w="28" w:type="dxa"/>
              <w:bottom w:w="28" w:type="dxa"/>
            </w:tcMar>
          </w:tcPr>
          <w:p w14:paraId="6F8F7B73" w14:textId="77777777" w:rsidR="00A457E6" w:rsidRPr="00DB5CEB" w:rsidRDefault="00A457E6" w:rsidP="003313C9">
            <w:pPr>
              <w:pStyle w:val="Tabletext"/>
            </w:pPr>
          </w:p>
        </w:tc>
        <w:tc>
          <w:tcPr>
            <w:tcW w:w="1134" w:type="dxa"/>
            <w:vMerge w:val="restart"/>
            <w:shd w:val="clear" w:color="auto" w:fill="94D9D5"/>
            <w:tcMar>
              <w:top w:w="28" w:type="dxa"/>
              <w:bottom w:w="28" w:type="dxa"/>
            </w:tcMar>
          </w:tcPr>
          <w:p w14:paraId="6E7FDF5D" w14:textId="77777777" w:rsidR="00A457E6" w:rsidRPr="00DB5CEB" w:rsidRDefault="00A457E6" w:rsidP="003313C9">
            <w:pPr>
              <w:pStyle w:val="Tabletext"/>
            </w:pPr>
          </w:p>
        </w:tc>
        <w:tc>
          <w:tcPr>
            <w:tcW w:w="4748" w:type="dxa"/>
            <w:tcMar>
              <w:top w:w="28" w:type="dxa"/>
              <w:bottom w:w="28" w:type="dxa"/>
            </w:tcMar>
          </w:tcPr>
          <w:p w14:paraId="3AA8E4E7" w14:textId="77777777" w:rsidR="00A457E6" w:rsidRPr="00DB5CEB" w:rsidRDefault="00A457E6" w:rsidP="003313C9">
            <w:pPr>
              <w:pStyle w:val="Tabletext"/>
            </w:pPr>
            <w:r w:rsidRPr="00DB5CEB">
              <w:t>NAUTICAL KNOWLEDGE (GENERAL)</w:t>
            </w:r>
          </w:p>
        </w:tc>
        <w:tc>
          <w:tcPr>
            <w:tcW w:w="468" w:type="dxa"/>
            <w:shd w:val="clear" w:color="auto" w:fill="009FDF"/>
            <w:tcMar>
              <w:top w:w="28" w:type="dxa"/>
              <w:bottom w:w="28" w:type="dxa"/>
            </w:tcMar>
          </w:tcPr>
          <w:p w14:paraId="7C623DF8" w14:textId="77777777" w:rsidR="00A457E6" w:rsidRPr="00DB5CEB" w:rsidRDefault="00A457E6" w:rsidP="003313C9">
            <w:pPr>
              <w:pStyle w:val="Tabletext"/>
            </w:pPr>
          </w:p>
        </w:tc>
        <w:tc>
          <w:tcPr>
            <w:tcW w:w="1701" w:type="dxa"/>
            <w:vMerge w:val="restart"/>
            <w:shd w:val="clear" w:color="auto" w:fill="auto"/>
            <w:tcMar>
              <w:top w:w="28" w:type="dxa"/>
              <w:bottom w:w="28" w:type="dxa"/>
            </w:tcMar>
          </w:tcPr>
          <w:p w14:paraId="5FF03AF1" w14:textId="77777777" w:rsidR="00A457E6" w:rsidRPr="00DB5CEB" w:rsidRDefault="00A457E6" w:rsidP="003313C9">
            <w:pPr>
              <w:pStyle w:val="Tabletext"/>
            </w:pPr>
            <w:r w:rsidRPr="00DB5CEB">
              <w:t>Master Mariner</w:t>
            </w:r>
          </w:p>
        </w:tc>
        <w:tc>
          <w:tcPr>
            <w:tcW w:w="567" w:type="dxa"/>
            <w:shd w:val="clear" w:color="auto" w:fill="E63811"/>
            <w:tcMar>
              <w:top w:w="28" w:type="dxa"/>
              <w:bottom w:w="28" w:type="dxa"/>
            </w:tcMar>
          </w:tcPr>
          <w:p w14:paraId="1E122677" w14:textId="77777777" w:rsidR="00A457E6" w:rsidRPr="00DB5CEB" w:rsidRDefault="00A457E6" w:rsidP="003313C9">
            <w:pPr>
              <w:pStyle w:val="Tabletext"/>
            </w:pPr>
          </w:p>
        </w:tc>
        <w:tc>
          <w:tcPr>
            <w:tcW w:w="1417" w:type="dxa"/>
            <w:vMerge w:val="restart"/>
            <w:shd w:val="clear" w:color="auto" w:fill="auto"/>
            <w:tcMar>
              <w:top w:w="28" w:type="dxa"/>
              <w:bottom w:w="28" w:type="dxa"/>
            </w:tcMar>
          </w:tcPr>
          <w:p w14:paraId="395A60D2" w14:textId="77777777" w:rsidR="00A457E6" w:rsidRPr="00DB5CEB" w:rsidRDefault="00A457E6" w:rsidP="003313C9">
            <w:pPr>
              <w:pStyle w:val="Tabletext"/>
            </w:pPr>
            <w:r w:rsidRPr="00DB5CEB">
              <w:t>No maritime experience</w:t>
            </w:r>
          </w:p>
        </w:tc>
        <w:tc>
          <w:tcPr>
            <w:tcW w:w="567" w:type="dxa"/>
            <w:shd w:val="clear" w:color="auto" w:fill="E63811"/>
            <w:tcMar>
              <w:top w:w="28" w:type="dxa"/>
              <w:bottom w:w="28" w:type="dxa"/>
            </w:tcMar>
          </w:tcPr>
          <w:p w14:paraId="5B413DF7" w14:textId="77777777" w:rsidR="00A457E6" w:rsidRPr="00DB5CEB" w:rsidRDefault="00A457E6" w:rsidP="003313C9">
            <w:pPr>
              <w:pStyle w:val="Tabletext"/>
            </w:pPr>
          </w:p>
        </w:tc>
        <w:tc>
          <w:tcPr>
            <w:tcW w:w="1985" w:type="dxa"/>
            <w:vMerge w:val="restart"/>
            <w:tcMar>
              <w:top w:w="28" w:type="dxa"/>
              <w:bottom w:w="28" w:type="dxa"/>
            </w:tcMar>
          </w:tcPr>
          <w:p w14:paraId="70F31939" w14:textId="77777777" w:rsidR="00A457E6" w:rsidRPr="00DB5CEB" w:rsidRDefault="00A457E6" w:rsidP="003313C9">
            <w:pPr>
              <w:pStyle w:val="Tabletext"/>
            </w:pPr>
            <w:r w:rsidRPr="00DB5CEB">
              <w:t>Limited maritime experience</w:t>
            </w:r>
          </w:p>
        </w:tc>
      </w:tr>
      <w:tr w:rsidR="00A457E6" w:rsidRPr="00DB5CEB" w14:paraId="58345A2A" w14:textId="77777777" w:rsidTr="00EC366E">
        <w:tc>
          <w:tcPr>
            <w:tcW w:w="846" w:type="dxa"/>
            <w:tcMar>
              <w:top w:w="28" w:type="dxa"/>
              <w:bottom w:w="28" w:type="dxa"/>
            </w:tcMar>
          </w:tcPr>
          <w:p w14:paraId="73E97E5B" w14:textId="77777777" w:rsidR="00A457E6" w:rsidRPr="00DB5CEB" w:rsidRDefault="00A457E6" w:rsidP="003313C9">
            <w:pPr>
              <w:pStyle w:val="Tabletext"/>
            </w:pPr>
          </w:p>
        </w:tc>
        <w:tc>
          <w:tcPr>
            <w:tcW w:w="709" w:type="dxa"/>
            <w:tcMar>
              <w:top w:w="28" w:type="dxa"/>
              <w:bottom w:w="28" w:type="dxa"/>
            </w:tcMar>
          </w:tcPr>
          <w:p w14:paraId="5FA14ECF" w14:textId="77777777" w:rsidR="00A457E6" w:rsidRPr="00DB5CEB" w:rsidRDefault="00A457E6" w:rsidP="003313C9">
            <w:pPr>
              <w:pStyle w:val="Tabletext"/>
            </w:pPr>
            <w:r w:rsidRPr="00DB5CEB">
              <w:t>2a.1</w:t>
            </w:r>
          </w:p>
        </w:tc>
        <w:tc>
          <w:tcPr>
            <w:tcW w:w="1134" w:type="dxa"/>
            <w:vMerge/>
            <w:shd w:val="clear" w:color="auto" w:fill="94D9D5"/>
            <w:tcMar>
              <w:top w:w="28" w:type="dxa"/>
              <w:bottom w:w="28" w:type="dxa"/>
            </w:tcMar>
          </w:tcPr>
          <w:p w14:paraId="4A594ED0" w14:textId="77777777" w:rsidR="00A457E6" w:rsidRPr="00DB5CEB" w:rsidRDefault="00A457E6" w:rsidP="003313C9">
            <w:pPr>
              <w:pStyle w:val="Tabletext"/>
            </w:pPr>
          </w:p>
        </w:tc>
        <w:tc>
          <w:tcPr>
            <w:tcW w:w="4748" w:type="dxa"/>
            <w:tcMar>
              <w:top w:w="28" w:type="dxa"/>
              <w:bottom w:w="28" w:type="dxa"/>
            </w:tcMar>
          </w:tcPr>
          <w:p w14:paraId="5F3165D1" w14:textId="77777777" w:rsidR="00A457E6" w:rsidRPr="00DB5CEB" w:rsidRDefault="00A457E6" w:rsidP="003313C9">
            <w:pPr>
              <w:pStyle w:val="Tabletext"/>
            </w:pPr>
            <w:r w:rsidRPr="00DB5CEB">
              <w:t>Introduction – Principles of Navigation</w:t>
            </w:r>
          </w:p>
        </w:tc>
        <w:tc>
          <w:tcPr>
            <w:tcW w:w="468" w:type="dxa"/>
            <w:shd w:val="clear" w:color="auto" w:fill="009FDF"/>
            <w:tcMar>
              <w:top w:w="28" w:type="dxa"/>
              <w:bottom w:w="28" w:type="dxa"/>
            </w:tcMar>
          </w:tcPr>
          <w:p w14:paraId="051BDE1E" w14:textId="77777777" w:rsidR="00A457E6" w:rsidRPr="00DB5CEB" w:rsidRDefault="00A457E6" w:rsidP="003313C9">
            <w:pPr>
              <w:pStyle w:val="Tabletext"/>
            </w:pPr>
          </w:p>
        </w:tc>
        <w:tc>
          <w:tcPr>
            <w:tcW w:w="1701" w:type="dxa"/>
            <w:vMerge/>
            <w:shd w:val="clear" w:color="auto" w:fill="auto"/>
            <w:tcMar>
              <w:top w:w="28" w:type="dxa"/>
              <w:bottom w:w="28" w:type="dxa"/>
            </w:tcMar>
          </w:tcPr>
          <w:p w14:paraId="1924DA8D" w14:textId="77777777" w:rsidR="00A457E6" w:rsidRPr="00DB5CEB" w:rsidRDefault="00A457E6" w:rsidP="003313C9">
            <w:pPr>
              <w:pStyle w:val="Tabletext"/>
            </w:pPr>
          </w:p>
        </w:tc>
        <w:tc>
          <w:tcPr>
            <w:tcW w:w="567" w:type="dxa"/>
            <w:shd w:val="clear" w:color="auto" w:fill="E63811"/>
            <w:tcMar>
              <w:top w:w="28" w:type="dxa"/>
              <w:bottom w:w="28" w:type="dxa"/>
            </w:tcMar>
          </w:tcPr>
          <w:p w14:paraId="35E108CC" w14:textId="77777777" w:rsidR="00A457E6" w:rsidRPr="00DB5CEB" w:rsidRDefault="00A457E6" w:rsidP="003313C9">
            <w:pPr>
              <w:pStyle w:val="Tabletext"/>
            </w:pPr>
          </w:p>
        </w:tc>
        <w:tc>
          <w:tcPr>
            <w:tcW w:w="1417" w:type="dxa"/>
            <w:vMerge/>
            <w:shd w:val="clear" w:color="auto" w:fill="auto"/>
            <w:tcMar>
              <w:top w:w="28" w:type="dxa"/>
              <w:bottom w:w="28" w:type="dxa"/>
            </w:tcMar>
          </w:tcPr>
          <w:p w14:paraId="151B4F15" w14:textId="77777777" w:rsidR="00A457E6" w:rsidRPr="00DB5CEB" w:rsidRDefault="00A457E6" w:rsidP="003313C9">
            <w:pPr>
              <w:pStyle w:val="Tabletext"/>
            </w:pPr>
          </w:p>
        </w:tc>
        <w:tc>
          <w:tcPr>
            <w:tcW w:w="567" w:type="dxa"/>
            <w:shd w:val="clear" w:color="auto" w:fill="E63811"/>
            <w:tcMar>
              <w:top w:w="28" w:type="dxa"/>
              <w:bottom w:w="28" w:type="dxa"/>
            </w:tcMar>
          </w:tcPr>
          <w:p w14:paraId="53B58B5B" w14:textId="77777777" w:rsidR="00A457E6" w:rsidRPr="00DB5CEB" w:rsidRDefault="00A457E6" w:rsidP="003313C9">
            <w:pPr>
              <w:pStyle w:val="Tabletext"/>
            </w:pPr>
          </w:p>
        </w:tc>
        <w:tc>
          <w:tcPr>
            <w:tcW w:w="1985" w:type="dxa"/>
            <w:vMerge/>
            <w:tcMar>
              <w:top w:w="28" w:type="dxa"/>
              <w:bottom w:w="28" w:type="dxa"/>
            </w:tcMar>
          </w:tcPr>
          <w:p w14:paraId="76AFFAC5" w14:textId="77777777" w:rsidR="00A457E6" w:rsidRPr="00DB5CEB" w:rsidRDefault="00A457E6" w:rsidP="003313C9">
            <w:pPr>
              <w:pStyle w:val="Tabletext"/>
            </w:pPr>
          </w:p>
        </w:tc>
      </w:tr>
      <w:tr w:rsidR="00A457E6" w:rsidRPr="00DB5CEB" w14:paraId="54AC2094" w14:textId="77777777" w:rsidTr="00EC366E">
        <w:tc>
          <w:tcPr>
            <w:tcW w:w="846" w:type="dxa"/>
            <w:tcMar>
              <w:top w:w="28" w:type="dxa"/>
              <w:bottom w:w="28" w:type="dxa"/>
            </w:tcMar>
          </w:tcPr>
          <w:p w14:paraId="6B73EE2C" w14:textId="77777777" w:rsidR="00A457E6" w:rsidRPr="00DB5CEB" w:rsidRDefault="00A457E6" w:rsidP="003313C9">
            <w:pPr>
              <w:pStyle w:val="Tabletext"/>
            </w:pPr>
          </w:p>
        </w:tc>
        <w:tc>
          <w:tcPr>
            <w:tcW w:w="709" w:type="dxa"/>
            <w:tcMar>
              <w:top w:w="28" w:type="dxa"/>
              <w:bottom w:w="28" w:type="dxa"/>
            </w:tcMar>
          </w:tcPr>
          <w:p w14:paraId="598503EC" w14:textId="77777777" w:rsidR="00A457E6" w:rsidRPr="00DB5CEB" w:rsidRDefault="00A457E6" w:rsidP="003313C9">
            <w:pPr>
              <w:pStyle w:val="Tabletext"/>
            </w:pPr>
          </w:p>
        </w:tc>
        <w:tc>
          <w:tcPr>
            <w:tcW w:w="1134" w:type="dxa"/>
            <w:shd w:val="clear" w:color="auto" w:fill="auto"/>
            <w:tcMar>
              <w:top w:w="28" w:type="dxa"/>
              <w:bottom w:w="28" w:type="dxa"/>
            </w:tcMar>
          </w:tcPr>
          <w:p w14:paraId="5EF44AFA" w14:textId="77777777" w:rsidR="00A457E6" w:rsidRPr="00DB5CEB" w:rsidRDefault="00A457E6" w:rsidP="003313C9">
            <w:pPr>
              <w:pStyle w:val="Tabletext"/>
            </w:pPr>
            <w:r w:rsidRPr="00DB5CEB">
              <w:t>2a.1.1</w:t>
            </w:r>
          </w:p>
        </w:tc>
        <w:tc>
          <w:tcPr>
            <w:tcW w:w="4748" w:type="dxa"/>
            <w:tcMar>
              <w:top w:w="28" w:type="dxa"/>
              <w:bottom w:w="28" w:type="dxa"/>
            </w:tcMar>
          </w:tcPr>
          <w:p w14:paraId="5CED3548" w14:textId="77777777" w:rsidR="00A457E6" w:rsidRPr="00DB5CEB" w:rsidRDefault="00A457E6" w:rsidP="003313C9">
            <w:pPr>
              <w:pStyle w:val="Tabletext"/>
            </w:pPr>
            <w:r w:rsidRPr="00DB5CEB">
              <w:t xml:space="preserve">Introduction to methods of navigation; Lines of Position </w:t>
            </w:r>
          </w:p>
        </w:tc>
        <w:tc>
          <w:tcPr>
            <w:tcW w:w="468" w:type="dxa"/>
            <w:shd w:val="clear" w:color="auto" w:fill="009FDF"/>
            <w:tcMar>
              <w:top w:w="28" w:type="dxa"/>
              <w:bottom w:w="28" w:type="dxa"/>
            </w:tcMar>
          </w:tcPr>
          <w:p w14:paraId="1321EA8B" w14:textId="77777777" w:rsidR="00A457E6" w:rsidRPr="00DB5CEB" w:rsidRDefault="00A457E6" w:rsidP="003313C9">
            <w:pPr>
              <w:pStyle w:val="Tabletext"/>
            </w:pPr>
          </w:p>
        </w:tc>
        <w:tc>
          <w:tcPr>
            <w:tcW w:w="1701" w:type="dxa"/>
            <w:vMerge/>
            <w:shd w:val="clear" w:color="auto" w:fill="auto"/>
            <w:tcMar>
              <w:top w:w="28" w:type="dxa"/>
              <w:bottom w:w="28" w:type="dxa"/>
            </w:tcMar>
          </w:tcPr>
          <w:p w14:paraId="172F92BE" w14:textId="77777777" w:rsidR="00A457E6" w:rsidRPr="00DB5CEB" w:rsidRDefault="00A457E6" w:rsidP="003313C9">
            <w:pPr>
              <w:pStyle w:val="Tabletext"/>
            </w:pPr>
          </w:p>
        </w:tc>
        <w:tc>
          <w:tcPr>
            <w:tcW w:w="567" w:type="dxa"/>
            <w:shd w:val="clear" w:color="auto" w:fill="E63811"/>
            <w:tcMar>
              <w:top w:w="28" w:type="dxa"/>
              <w:bottom w:w="28" w:type="dxa"/>
            </w:tcMar>
          </w:tcPr>
          <w:p w14:paraId="171D3800" w14:textId="77777777" w:rsidR="00A457E6" w:rsidRPr="00DB5CEB" w:rsidRDefault="00A457E6" w:rsidP="003313C9">
            <w:pPr>
              <w:pStyle w:val="Tabletext"/>
            </w:pPr>
          </w:p>
        </w:tc>
        <w:tc>
          <w:tcPr>
            <w:tcW w:w="1417" w:type="dxa"/>
            <w:vMerge/>
            <w:shd w:val="clear" w:color="auto" w:fill="auto"/>
            <w:tcMar>
              <w:top w:w="28" w:type="dxa"/>
              <w:bottom w:w="28" w:type="dxa"/>
            </w:tcMar>
          </w:tcPr>
          <w:p w14:paraId="56FA1B96" w14:textId="77777777" w:rsidR="00A457E6" w:rsidRPr="00DB5CEB" w:rsidRDefault="00A457E6" w:rsidP="003313C9">
            <w:pPr>
              <w:pStyle w:val="Tabletext"/>
            </w:pPr>
          </w:p>
        </w:tc>
        <w:tc>
          <w:tcPr>
            <w:tcW w:w="567" w:type="dxa"/>
            <w:shd w:val="clear" w:color="auto" w:fill="E63811"/>
            <w:tcMar>
              <w:top w:w="28" w:type="dxa"/>
              <w:bottom w:w="28" w:type="dxa"/>
            </w:tcMar>
          </w:tcPr>
          <w:p w14:paraId="54011D30" w14:textId="77777777" w:rsidR="00A457E6" w:rsidRPr="00DB5CEB" w:rsidRDefault="00A457E6" w:rsidP="003313C9">
            <w:pPr>
              <w:pStyle w:val="Tabletext"/>
            </w:pPr>
          </w:p>
        </w:tc>
        <w:tc>
          <w:tcPr>
            <w:tcW w:w="1985" w:type="dxa"/>
            <w:vMerge/>
            <w:tcMar>
              <w:top w:w="28" w:type="dxa"/>
              <w:bottom w:w="28" w:type="dxa"/>
            </w:tcMar>
          </w:tcPr>
          <w:p w14:paraId="49C99028" w14:textId="77777777" w:rsidR="00A457E6" w:rsidRPr="00DB5CEB" w:rsidRDefault="00A457E6" w:rsidP="003313C9">
            <w:pPr>
              <w:pStyle w:val="Tabletext"/>
            </w:pPr>
          </w:p>
        </w:tc>
      </w:tr>
      <w:tr w:rsidR="00A457E6" w:rsidRPr="00DB5CEB" w14:paraId="0A4BA30C" w14:textId="77777777" w:rsidTr="00EC366E">
        <w:tc>
          <w:tcPr>
            <w:tcW w:w="846" w:type="dxa"/>
            <w:tcMar>
              <w:top w:w="28" w:type="dxa"/>
              <w:bottom w:w="28" w:type="dxa"/>
            </w:tcMar>
          </w:tcPr>
          <w:p w14:paraId="6A6AA3A2" w14:textId="77777777" w:rsidR="00A457E6" w:rsidRPr="00DB5CEB" w:rsidRDefault="00A457E6" w:rsidP="003313C9">
            <w:pPr>
              <w:pStyle w:val="Tabletext"/>
            </w:pPr>
          </w:p>
        </w:tc>
        <w:tc>
          <w:tcPr>
            <w:tcW w:w="709" w:type="dxa"/>
            <w:tcMar>
              <w:top w:w="28" w:type="dxa"/>
              <w:bottom w:w="28" w:type="dxa"/>
            </w:tcMar>
          </w:tcPr>
          <w:p w14:paraId="18145DD6" w14:textId="77777777" w:rsidR="00A457E6" w:rsidRPr="00DB5CEB" w:rsidRDefault="00A457E6" w:rsidP="003313C9">
            <w:pPr>
              <w:pStyle w:val="Tabletext"/>
            </w:pPr>
          </w:p>
        </w:tc>
        <w:tc>
          <w:tcPr>
            <w:tcW w:w="1134" w:type="dxa"/>
            <w:shd w:val="clear" w:color="auto" w:fill="auto"/>
            <w:tcMar>
              <w:top w:w="28" w:type="dxa"/>
              <w:bottom w:w="28" w:type="dxa"/>
            </w:tcMar>
          </w:tcPr>
          <w:p w14:paraId="6060A85E" w14:textId="77777777" w:rsidR="00A457E6" w:rsidRPr="00DB5CEB" w:rsidRDefault="00A457E6" w:rsidP="003313C9">
            <w:pPr>
              <w:pStyle w:val="Tabletext"/>
            </w:pPr>
            <w:r w:rsidRPr="00DB5CEB">
              <w:t>2a.1.2</w:t>
            </w:r>
          </w:p>
        </w:tc>
        <w:tc>
          <w:tcPr>
            <w:tcW w:w="4748" w:type="dxa"/>
            <w:tcMar>
              <w:top w:w="28" w:type="dxa"/>
              <w:bottom w:w="28" w:type="dxa"/>
            </w:tcMar>
          </w:tcPr>
          <w:p w14:paraId="7727FEE1" w14:textId="77777777" w:rsidR="00A457E6" w:rsidRPr="00DB5CEB" w:rsidRDefault="00A457E6" w:rsidP="003313C9">
            <w:pPr>
              <w:pStyle w:val="Tabletext"/>
            </w:pPr>
            <w:r w:rsidRPr="00DB5CEB">
              <w:t>Accuracy standards</w:t>
            </w:r>
          </w:p>
        </w:tc>
        <w:tc>
          <w:tcPr>
            <w:tcW w:w="468" w:type="dxa"/>
            <w:shd w:val="clear" w:color="auto" w:fill="009FDF"/>
            <w:tcMar>
              <w:top w:w="28" w:type="dxa"/>
              <w:bottom w:w="28" w:type="dxa"/>
            </w:tcMar>
          </w:tcPr>
          <w:p w14:paraId="5469EAAF" w14:textId="77777777" w:rsidR="00A457E6" w:rsidRPr="00DB5CEB" w:rsidRDefault="00A457E6" w:rsidP="003313C9">
            <w:pPr>
              <w:pStyle w:val="Tabletext"/>
            </w:pPr>
          </w:p>
        </w:tc>
        <w:tc>
          <w:tcPr>
            <w:tcW w:w="1701" w:type="dxa"/>
            <w:vMerge/>
            <w:shd w:val="clear" w:color="auto" w:fill="auto"/>
            <w:tcMar>
              <w:top w:w="28" w:type="dxa"/>
              <w:bottom w:w="28" w:type="dxa"/>
            </w:tcMar>
          </w:tcPr>
          <w:p w14:paraId="7E5D199B" w14:textId="77777777" w:rsidR="00A457E6" w:rsidRPr="00DB5CEB" w:rsidRDefault="00A457E6" w:rsidP="003313C9">
            <w:pPr>
              <w:pStyle w:val="Tabletext"/>
            </w:pPr>
          </w:p>
        </w:tc>
        <w:tc>
          <w:tcPr>
            <w:tcW w:w="567" w:type="dxa"/>
            <w:shd w:val="clear" w:color="auto" w:fill="E63811"/>
            <w:tcMar>
              <w:top w:w="28" w:type="dxa"/>
              <w:bottom w:w="28" w:type="dxa"/>
            </w:tcMar>
          </w:tcPr>
          <w:p w14:paraId="54AC4DF0" w14:textId="77777777" w:rsidR="00A457E6" w:rsidRPr="00DB5CEB" w:rsidRDefault="00A457E6" w:rsidP="003313C9">
            <w:pPr>
              <w:pStyle w:val="Tabletext"/>
            </w:pPr>
          </w:p>
        </w:tc>
        <w:tc>
          <w:tcPr>
            <w:tcW w:w="1417" w:type="dxa"/>
            <w:vMerge/>
            <w:shd w:val="clear" w:color="auto" w:fill="auto"/>
            <w:tcMar>
              <w:top w:w="28" w:type="dxa"/>
              <w:bottom w:w="28" w:type="dxa"/>
            </w:tcMar>
          </w:tcPr>
          <w:p w14:paraId="7136C920" w14:textId="77777777" w:rsidR="00A457E6" w:rsidRPr="00DB5CEB" w:rsidRDefault="00A457E6" w:rsidP="003313C9">
            <w:pPr>
              <w:pStyle w:val="Tabletext"/>
            </w:pPr>
          </w:p>
        </w:tc>
        <w:tc>
          <w:tcPr>
            <w:tcW w:w="567" w:type="dxa"/>
            <w:shd w:val="clear" w:color="auto" w:fill="E63811"/>
            <w:tcMar>
              <w:top w:w="28" w:type="dxa"/>
              <w:bottom w:w="28" w:type="dxa"/>
            </w:tcMar>
          </w:tcPr>
          <w:p w14:paraId="5DCEC1C4" w14:textId="77777777" w:rsidR="00A457E6" w:rsidRPr="00DB5CEB" w:rsidRDefault="00A457E6" w:rsidP="003313C9">
            <w:pPr>
              <w:pStyle w:val="Tabletext"/>
            </w:pPr>
          </w:p>
        </w:tc>
        <w:tc>
          <w:tcPr>
            <w:tcW w:w="1985" w:type="dxa"/>
            <w:vMerge/>
            <w:tcMar>
              <w:top w:w="28" w:type="dxa"/>
              <w:bottom w:w="28" w:type="dxa"/>
            </w:tcMar>
          </w:tcPr>
          <w:p w14:paraId="5FEC60D5" w14:textId="77777777" w:rsidR="00A457E6" w:rsidRPr="00DB5CEB" w:rsidRDefault="00A457E6" w:rsidP="003313C9">
            <w:pPr>
              <w:pStyle w:val="Tabletext"/>
            </w:pPr>
          </w:p>
        </w:tc>
      </w:tr>
      <w:tr w:rsidR="00A457E6" w:rsidRPr="00DB5CEB" w14:paraId="0B2FE63F" w14:textId="77777777" w:rsidTr="00EC366E">
        <w:tc>
          <w:tcPr>
            <w:tcW w:w="846" w:type="dxa"/>
            <w:tcMar>
              <w:top w:w="28" w:type="dxa"/>
              <w:bottom w:w="28" w:type="dxa"/>
            </w:tcMar>
          </w:tcPr>
          <w:p w14:paraId="12BACAC5" w14:textId="77777777" w:rsidR="00A457E6" w:rsidRPr="00DB5CEB" w:rsidRDefault="00A457E6" w:rsidP="003313C9">
            <w:pPr>
              <w:pStyle w:val="Tabletext"/>
              <w:rPr>
                <w:b/>
              </w:rPr>
            </w:pPr>
            <w:r w:rsidRPr="00DB5CEB">
              <w:rPr>
                <w:b/>
              </w:rPr>
              <w:t>3-4</w:t>
            </w:r>
          </w:p>
        </w:tc>
        <w:tc>
          <w:tcPr>
            <w:tcW w:w="709" w:type="dxa"/>
            <w:tcMar>
              <w:top w:w="28" w:type="dxa"/>
              <w:bottom w:w="28" w:type="dxa"/>
            </w:tcMar>
          </w:tcPr>
          <w:p w14:paraId="23019F04" w14:textId="77777777" w:rsidR="00A457E6" w:rsidRPr="00DB5CEB" w:rsidRDefault="00A457E6" w:rsidP="003313C9">
            <w:pPr>
              <w:pStyle w:val="Tabletext"/>
            </w:pPr>
          </w:p>
        </w:tc>
        <w:tc>
          <w:tcPr>
            <w:tcW w:w="1134" w:type="dxa"/>
            <w:shd w:val="clear" w:color="auto" w:fill="auto"/>
            <w:tcMar>
              <w:top w:w="28" w:type="dxa"/>
              <w:bottom w:w="28" w:type="dxa"/>
            </w:tcMar>
          </w:tcPr>
          <w:p w14:paraId="103E1FD1" w14:textId="77777777" w:rsidR="00A457E6" w:rsidRPr="00DB5CEB" w:rsidRDefault="00A457E6" w:rsidP="003313C9">
            <w:pPr>
              <w:pStyle w:val="Tabletext"/>
            </w:pPr>
            <w:r w:rsidRPr="00DB5CEB">
              <w:t>etc.</w:t>
            </w:r>
          </w:p>
        </w:tc>
        <w:tc>
          <w:tcPr>
            <w:tcW w:w="4748" w:type="dxa"/>
            <w:tcMar>
              <w:top w:w="28" w:type="dxa"/>
              <w:bottom w:w="28" w:type="dxa"/>
            </w:tcMar>
          </w:tcPr>
          <w:p w14:paraId="3A5753B7" w14:textId="77777777" w:rsidR="00A457E6" w:rsidRPr="00DB5CEB" w:rsidRDefault="00A457E6" w:rsidP="003313C9">
            <w:pPr>
              <w:pStyle w:val="Tabletext"/>
            </w:pPr>
          </w:p>
        </w:tc>
        <w:tc>
          <w:tcPr>
            <w:tcW w:w="468" w:type="dxa"/>
            <w:shd w:val="clear" w:color="auto" w:fill="auto"/>
            <w:tcMar>
              <w:top w:w="28" w:type="dxa"/>
              <w:bottom w:w="28" w:type="dxa"/>
            </w:tcMar>
          </w:tcPr>
          <w:p w14:paraId="43337590" w14:textId="77777777" w:rsidR="00A457E6" w:rsidRPr="00DB5CEB" w:rsidRDefault="00A457E6" w:rsidP="003313C9">
            <w:pPr>
              <w:pStyle w:val="Tabletext"/>
            </w:pPr>
          </w:p>
        </w:tc>
        <w:tc>
          <w:tcPr>
            <w:tcW w:w="1701" w:type="dxa"/>
            <w:shd w:val="clear" w:color="auto" w:fill="auto"/>
            <w:tcMar>
              <w:top w:w="28" w:type="dxa"/>
              <w:bottom w:w="28" w:type="dxa"/>
            </w:tcMar>
          </w:tcPr>
          <w:p w14:paraId="2831E63D" w14:textId="77777777" w:rsidR="00A457E6" w:rsidRPr="00DB5CEB" w:rsidRDefault="00A457E6" w:rsidP="003313C9">
            <w:pPr>
              <w:pStyle w:val="Tabletext"/>
            </w:pPr>
          </w:p>
        </w:tc>
        <w:tc>
          <w:tcPr>
            <w:tcW w:w="567" w:type="dxa"/>
            <w:shd w:val="clear" w:color="auto" w:fill="auto"/>
            <w:tcMar>
              <w:top w:w="28" w:type="dxa"/>
              <w:bottom w:w="28" w:type="dxa"/>
            </w:tcMar>
          </w:tcPr>
          <w:p w14:paraId="1D5A6C3B" w14:textId="77777777" w:rsidR="00A457E6" w:rsidRPr="00DB5CEB" w:rsidRDefault="00A457E6" w:rsidP="003313C9">
            <w:pPr>
              <w:pStyle w:val="Tabletext"/>
            </w:pPr>
          </w:p>
        </w:tc>
        <w:tc>
          <w:tcPr>
            <w:tcW w:w="1417" w:type="dxa"/>
            <w:shd w:val="clear" w:color="auto" w:fill="auto"/>
            <w:tcMar>
              <w:top w:w="28" w:type="dxa"/>
              <w:bottom w:w="28" w:type="dxa"/>
            </w:tcMar>
          </w:tcPr>
          <w:p w14:paraId="30F6E482" w14:textId="77777777" w:rsidR="00A457E6" w:rsidRPr="00DB5CEB" w:rsidRDefault="00A457E6" w:rsidP="003313C9">
            <w:pPr>
              <w:pStyle w:val="Tabletext"/>
            </w:pPr>
          </w:p>
        </w:tc>
        <w:tc>
          <w:tcPr>
            <w:tcW w:w="567" w:type="dxa"/>
            <w:tcMar>
              <w:top w:w="28" w:type="dxa"/>
              <w:bottom w:w="28" w:type="dxa"/>
            </w:tcMar>
          </w:tcPr>
          <w:p w14:paraId="0AA9173C" w14:textId="77777777" w:rsidR="00A457E6" w:rsidRPr="00DB5CEB" w:rsidRDefault="00A457E6" w:rsidP="003313C9">
            <w:pPr>
              <w:pStyle w:val="Tabletext"/>
            </w:pPr>
          </w:p>
        </w:tc>
        <w:tc>
          <w:tcPr>
            <w:tcW w:w="1985" w:type="dxa"/>
            <w:tcMar>
              <w:top w:w="28" w:type="dxa"/>
              <w:bottom w:w="28" w:type="dxa"/>
            </w:tcMar>
          </w:tcPr>
          <w:p w14:paraId="13ED21A1" w14:textId="77777777" w:rsidR="00A457E6" w:rsidRPr="00DB5CEB" w:rsidRDefault="00A457E6" w:rsidP="003313C9">
            <w:pPr>
              <w:pStyle w:val="Tabletext"/>
            </w:pPr>
          </w:p>
        </w:tc>
      </w:tr>
      <w:tr w:rsidR="00A457E6" w:rsidRPr="00DB5CEB" w14:paraId="68622228" w14:textId="77777777" w:rsidTr="00EC366E">
        <w:tc>
          <w:tcPr>
            <w:tcW w:w="846" w:type="dxa"/>
            <w:tcMar>
              <w:top w:w="28" w:type="dxa"/>
              <w:bottom w:w="28" w:type="dxa"/>
            </w:tcMar>
          </w:tcPr>
          <w:p w14:paraId="47A0C0AC" w14:textId="77777777" w:rsidR="00A457E6" w:rsidRPr="00DB5CEB" w:rsidRDefault="00A457E6" w:rsidP="003313C9">
            <w:pPr>
              <w:pStyle w:val="Tabletext"/>
              <w:rPr>
                <w:b/>
              </w:rPr>
            </w:pPr>
            <w:r w:rsidRPr="00DB5CEB">
              <w:rPr>
                <w:b/>
              </w:rPr>
              <w:t>5</w:t>
            </w:r>
          </w:p>
        </w:tc>
        <w:tc>
          <w:tcPr>
            <w:tcW w:w="709" w:type="dxa"/>
            <w:tcMar>
              <w:top w:w="28" w:type="dxa"/>
              <w:bottom w:w="28" w:type="dxa"/>
            </w:tcMar>
          </w:tcPr>
          <w:p w14:paraId="7D0C72C1" w14:textId="77777777" w:rsidR="00A457E6" w:rsidRPr="00DB5CEB" w:rsidRDefault="00A457E6" w:rsidP="003313C9">
            <w:pPr>
              <w:pStyle w:val="Tabletext"/>
            </w:pPr>
          </w:p>
        </w:tc>
        <w:tc>
          <w:tcPr>
            <w:tcW w:w="1134" w:type="dxa"/>
            <w:shd w:val="clear" w:color="auto" w:fill="auto"/>
            <w:tcMar>
              <w:top w:w="28" w:type="dxa"/>
              <w:bottom w:w="28" w:type="dxa"/>
            </w:tcMar>
          </w:tcPr>
          <w:p w14:paraId="619B4202" w14:textId="77777777" w:rsidR="00A457E6" w:rsidRPr="00DB5CEB" w:rsidRDefault="00A457E6" w:rsidP="003313C9">
            <w:pPr>
              <w:pStyle w:val="Tabletext"/>
            </w:pPr>
          </w:p>
        </w:tc>
        <w:tc>
          <w:tcPr>
            <w:tcW w:w="4748" w:type="dxa"/>
            <w:tcMar>
              <w:top w:w="28" w:type="dxa"/>
              <w:bottom w:w="28" w:type="dxa"/>
            </w:tcMar>
          </w:tcPr>
          <w:p w14:paraId="1C403626" w14:textId="77777777" w:rsidR="00A457E6" w:rsidRPr="00DB5CEB" w:rsidRDefault="00A457E6" w:rsidP="003313C9">
            <w:pPr>
              <w:pStyle w:val="Tabletext"/>
            </w:pPr>
            <w:r w:rsidRPr="00DB5CEB">
              <w:t>POWER SUPPLY</w:t>
            </w:r>
          </w:p>
        </w:tc>
        <w:tc>
          <w:tcPr>
            <w:tcW w:w="468" w:type="dxa"/>
            <w:shd w:val="clear" w:color="auto" w:fill="E63811"/>
            <w:tcMar>
              <w:top w:w="28" w:type="dxa"/>
              <w:bottom w:w="28" w:type="dxa"/>
            </w:tcMar>
          </w:tcPr>
          <w:p w14:paraId="666A071A" w14:textId="77777777" w:rsidR="00A457E6" w:rsidRPr="00DB5CEB" w:rsidRDefault="00A457E6" w:rsidP="003313C9">
            <w:pPr>
              <w:pStyle w:val="Tabletext"/>
            </w:pPr>
          </w:p>
        </w:tc>
        <w:tc>
          <w:tcPr>
            <w:tcW w:w="1701" w:type="dxa"/>
            <w:vMerge w:val="restart"/>
            <w:shd w:val="clear" w:color="auto" w:fill="auto"/>
            <w:tcMar>
              <w:top w:w="28" w:type="dxa"/>
              <w:bottom w:w="28" w:type="dxa"/>
            </w:tcMar>
          </w:tcPr>
          <w:p w14:paraId="0C9F4C3C" w14:textId="77777777" w:rsidR="00A457E6" w:rsidRPr="00DB5CEB" w:rsidRDefault="00A457E6" w:rsidP="003313C9">
            <w:pPr>
              <w:pStyle w:val="Tabletext"/>
            </w:pPr>
            <w:r w:rsidRPr="00DB5CEB">
              <w:t>Unfamiliar with power supply options for AtoN</w:t>
            </w:r>
          </w:p>
        </w:tc>
        <w:tc>
          <w:tcPr>
            <w:tcW w:w="567" w:type="dxa"/>
            <w:shd w:val="clear" w:color="auto" w:fill="009FDF"/>
            <w:tcMar>
              <w:top w:w="28" w:type="dxa"/>
              <w:bottom w:w="28" w:type="dxa"/>
            </w:tcMar>
          </w:tcPr>
          <w:p w14:paraId="563C60D4" w14:textId="77777777" w:rsidR="00A457E6" w:rsidRPr="00DB5CEB" w:rsidRDefault="00A457E6" w:rsidP="003313C9">
            <w:pPr>
              <w:pStyle w:val="Tabletext"/>
            </w:pPr>
          </w:p>
        </w:tc>
        <w:tc>
          <w:tcPr>
            <w:tcW w:w="1417" w:type="dxa"/>
            <w:vMerge w:val="restart"/>
            <w:shd w:val="clear" w:color="auto" w:fill="auto"/>
            <w:tcMar>
              <w:top w:w="28" w:type="dxa"/>
              <w:bottom w:w="28" w:type="dxa"/>
            </w:tcMar>
          </w:tcPr>
          <w:p w14:paraId="655B8658" w14:textId="77777777" w:rsidR="00A457E6" w:rsidRPr="00DB5CEB" w:rsidRDefault="00A457E6" w:rsidP="003313C9">
            <w:pPr>
              <w:pStyle w:val="Tabletext"/>
            </w:pPr>
            <w:r w:rsidRPr="00DB5CEB">
              <w:t>Degree in electrical engineering</w:t>
            </w:r>
          </w:p>
        </w:tc>
        <w:tc>
          <w:tcPr>
            <w:tcW w:w="567" w:type="dxa"/>
            <w:shd w:val="clear" w:color="auto" w:fill="E63811"/>
            <w:tcMar>
              <w:top w:w="28" w:type="dxa"/>
              <w:bottom w:w="28" w:type="dxa"/>
            </w:tcMar>
          </w:tcPr>
          <w:p w14:paraId="033DDC4D" w14:textId="77777777" w:rsidR="00A457E6" w:rsidRPr="00DB5CEB" w:rsidRDefault="00A457E6" w:rsidP="003313C9">
            <w:pPr>
              <w:pStyle w:val="Tabletext"/>
            </w:pPr>
          </w:p>
        </w:tc>
        <w:tc>
          <w:tcPr>
            <w:tcW w:w="1985" w:type="dxa"/>
            <w:vMerge w:val="restart"/>
            <w:tcMar>
              <w:top w:w="28" w:type="dxa"/>
              <w:bottom w:w="28" w:type="dxa"/>
            </w:tcMar>
          </w:tcPr>
          <w:p w14:paraId="773932E3" w14:textId="77777777" w:rsidR="00A457E6" w:rsidRPr="00DB5CEB" w:rsidRDefault="00A457E6" w:rsidP="003313C9">
            <w:pPr>
              <w:pStyle w:val="Tabletext"/>
            </w:pPr>
            <w:r w:rsidRPr="00DB5CEB">
              <w:t>No formal qualification held</w:t>
            </w:r>
          </w:p>
        </w:tc>
      </w:tr>
      <w:tr w:rsidR="00A457E6" w:rsidRPr="00DB5CEB" w14:paraId="76E8DBE9" w14:textId="77777777" w:rsidTr="00EC366E">
        <w:tc>
          <w:tcPr>
            <w:tcW w:w="846" w:type="dxa"/>
            <w:tcMar>
              <w:top w:w="28" w:type="dxa"/>
              <w:bottom w:w="28" w:type="dxa"/>
            </w:tcMar>
          </w:tcPr>
          <w:p w14:paraId="17C53479" w14:textId="77777777" w:rsidR="00A457E6" w:rsidRPr="00DB5CEB" w:rsidRDefault="00A457E6" w:rsidP="003313C9">
            <w:pPr>
              <w:pStyle w:val="Tabletext"/>
            </w:pPr>
          </w:p>
        </w:tc>
        <w:tc>
          <w:tcPr>
            <w:tcW w:w="709" w:type="dxa"/>
            <w:tcMar>
              <w:top w:w="28" w:type="dxa"/>
              <w:bottom w:w="28" w:type="dxa"/>
            </w:tcMar>
          </w:tcPr>
          <w:p w14:paraId="037AB491" w14:textId="77777777" w:rsidR="00A457E6" w:rsidRPr="00DB5CEB" w:rsidRDefault="00A457E6" w:rsidP="003313C9">
            <w:pPr>
              <w:pStyle w:val="Tabletext"/>
            </w:pPr>
            <w:r w:rsidRPr="00DB5CEB">
              <w:t>5.1</w:t>
            </w:r>
          </w:p>
        </w:tc>
        <w:tc>
          <w:tcPr>
            <w:tcW w:w="1134" w:type="dxa"/>
            <w:shd w:val="clear" w:color="auto" w:fill="auto"/>
            <w:tcMar>
              <w:top w:w="28" w:type="dxa"/>
              <w:bottom w:w="28" w:type="dxa"/>
            </w:tcMar>
          </w:tcPr>
          <w:p w14:paraId="156DD168" w14:textId="77777777" w:rsidR="00A457E6" w:rsidRPr="00DB5CEB" w:rsidRDefault="00A457E6" w:rsidP="003313C9">
            <w:pPr>
              <w:pStyle w:val="Tabletext"/>
            </w:pPr>
          </w:p>
        </w:tc>
        <w:tc>
          <w:tcPr>
            <w:tcW w:w="4748" w:type="dxa"/>
            <w:tcMar>
              <w:top w:w="28" w:type="dxa"/>
              <w:bottom w:w="28" w:type="dxa"/>
            </w:tcMar>
          </w:tcPr>
          <w:p w14:paraId="31073522" w14:textId="77777777" w:rsidR="00A457E6" w:rsidRPr="00DB5CEB" w:rsidRDefault="00A457E6" w:rsidP="003313C9">
            <w:pPr>
              <w:pStyle w:val="Tabletext"/>
            </w:pPr>
            <w:r w:rsidRPr="00DB5CEB">
              <w:t>Types of Power Supply</w:t>
            </w:r>
          </w:p>
        </w:tc>
        <w:tc>
          <w:tcPr>
            <w:tcW w:w="468" w:type="dxa"/>
            <w:shd w:val="clear" w:color="auto" w:fill="E63811"/>
            <w:tcMar>
              <w:top w:w="28" w:type="dxa"/>
              <w:bottom w:w="28" w:type="dxa"/>
            </w:tcMar>
          </w:tcPr>
          <w:p w14:paraId="7C8E3596" w14:textId="77777777" w:rsidR="00A457E6" w:rsidRPr="00DB5CEB" w:rsidRDefault="00A457E6" w:rsidP="003313C9">
            <w:pPr>
              <w:pStyle w:val="Tabletext"/>
            </w:pPr>
          </w:p>
        </w:tc>
        <w:tc>
          <w:tcPr>
            <w:tcW w:w="1701" w:type="dxa"/>
            <w:vMerge/>
            <w:shd w:val="clear" w:color="auto" w:fill="auto"/>
            <w:tcMar>
              <w:top w:w="28" w:type="dxa"/>
              <w:bottom w:w="28" w:type="dxa"/>
            </w:tcMar>
          </w:tcPr>
          <w:p w14:paraId="76AAAC55" w14:textId="77777777" w:rsidR="00A457E6" w:rsidRPr="00DB5CEB" w:rsidRDefault="00A457E6" w:rsidP="003313C9">
            <w:pPr>
              <w:pStyle w:val="Tabletext"/>
            </w:pPr>
          </w:p>
        </w:tc>
        <w:tc>
          <w:tcPr>
            <w:tcW w:w="567" w:type="dxa"/>
            <w:shd w:val="clear" w:color="auto" w:fill="009FDF"/>
            <w:tcMar>
              <w:top w:w="28" w:type="dxa"/>
              <w:bottom w:w="28" w:type="dxa"/>
            </w:tcMar>
          </w:tcPr>
          <w:p w14:paraId="0CA22800" w14:textId="77777777" w:rsidR="00A457E6" w:rsidRPr="00DB5CEB" w:rsidRDefault="00A457E6" w:rsidP="003313C9">
            <w:pPr>
              <w:pStyle w:val="Tabletext"/>
            </w:pPr>
          </w:p>
        </w:tc>
        <w:tc>
          <w:tcPr>
            <w:tcW w:w="1417" w:type="dxa"/>
            <w:vMerge/>
            <w:shd w:val="clear" w:color="auto" w:fill="auto"/>
            <w:tcMar>
              <w:top w:w="28" w:type="dxa"/>
              <w:bottom w:w="28" w:type="dxa"/>
            </w:tcMar>
          </w:tcPr>
          <w:p w14:paraId="43E549DD" w14:textId="77777777" w:rsidR="00A457E6" w:rsidRPr="00DB5CEB" w:rsidRDefault="00A457E6" w:rsidP="003313C9">
            <w:pPr>
              <w:pStyle w:val="Tabletext"/>
            </w:pPr>
          </w:p>
        </w:tc>
        <w:tc>
          <w:tcPr>
            <w:tcW w:w="567" w:type="dxa"/>
            <w:shd w:val="clear" w:color="auto" w:fill="E63811"/>
            <w:tcMar>
              <w:top w:w="28" w:type="dxa"/>
              <w:bottom w:w="28" w:type="dxa"/>
            </w:tcMar>
          </w:tcPr>
          <w:p w14:paraId="4E4F7029" w14:textId="77777777" w:rsidR="00A457E6" w:rsidRPr="00DB5CEB" w:rsidRDefault="00A457E6" w:rsidP="003313C9">
            <w:pPr>
              <w:pStyle w:val="Tabletext"/>
            </w:pPr>
          </w:p>
        </w:tc>
        <w:tc>
          <w:tcPr>
            <w:tcW w:w="1985" w:type="dxa"/>
            <w:vMerge/>
            <w:tcMar>
              <w:top w:w="28" w:type="dxa"/>
              <w:bottom w:w="28" w:type="dxa"/>
            </w:tcMar>
          </w:tcPr>
          <w:p w14:paraId="588EBCAB" w14:textId="77777777" w:rsidR="00A457E6" w:rsidRPr="00DB5CEB" w:rsidRDefault="00A457E6" w:rsidP="003313C9">
            <w:pPr>
              <w:pStyle w:val="Tabletext"/>
            </w:pPr>
          </w:p>
        </w:tc>
      </w:tr>
      <w:tr w:rsidR="00A457E6" w:rsidRPr="00DB5CEB" w14:paraId="57920446" w14:textId="77777777" w:rsidTr="00EC366E">
        <w:tc>
          <w:tcPr>
            <w:tcW w:w="846" w:type="dxa"/>
            <w:tcMar>
              <w:top w:w="28" w:type="dxa"/>
              <w:bottom w:w="28" w:type="dxa"/>
            </w:tcMar>
          </w:tcPr>
          <w:p w14:paraId="5E497A25" w14:textId="77777777" w:rsidR="00A457E6" w:rsidRPr="00DB5CEB" w:rsidRDefault="00A457E6" w:rsidP="003313C9">
            <w:pPr>
              <w:pStyle w:val="Tabletext"/>
            </w:pPr>
          </w:p>
        </w:tc>
        <w:tc>
          <w:tcPr>
            <w:tcW w:w="709" w:type="dxa"/>
            <w:tcMar>
              <w:top w:w="28" w:type="dxa"/>
              <w:bottom w:w="28" w:type="dxa"/>
            </w:tcMar>
          </w:tcPr>
          <w:p w14:paraId="43DFCB10" w14:textId="77777777" w:rsidR="00A457E6" w:rsidRPr="00DB5CEB" w:rsidRDefault="00A457E6" w:rsidP="003313C9">
            <w:pPr>
              <w:pStyle w:val="Tabletext"/>
            </w:pPr>
          </w:p>
        </w:tc>
        <w:tc>
          <w:tcPr>
            <w:tcW w:w="1134" w:type="dxa"/>
            <w:shd w:val="clear" w:color="auto" w:fill="auto"/>
            <w:tcMar>
              <w:top w:w="28" w:type="dxa"/>
              <w:bottom w:w="28" w:type="dxa"/>
            </w:tcMar>
          </w:tcPr>
          <w:p w14:paraId="7B7DF4AF" w14:textId="77777777" w:rsidR="00A457E6" w:rsidRPr="00DB5CEB" w:rsidRDefault="00A457E6" w:rsidP="003313C9">
            <w:pPr>
              <w:pStyle w:val="Tabletext"/>
            </w:pPr>
            <w:r w:rsidRPr="00DB5CEB">
              <w:t>5.1.1</w:t>
            </w:r>
          </w:p>
        </w:tc>
        <w:tc>
          <w:tcPr>
            <w:tcW w:w="4748" w:type="dxa"/>
            <w:tcMar>
              <w:top w:w="28" w:type="dxa"/>
              <w:bottom w:w="28" w:type="dxa"/>
            </w:tcMar>
          </w:tcPr>
          <w:p w14:paraId="2A20CF8B" w14:textId="77777777" w:rsidR="00A457E6" w:rsidRPr="00DB5CEB" w:rsidRDefault="00A457E6" w:rsidP="003313C9">
            <w:pPr>
              <w:pStyle w:val="Tabletext"/>
            </w:pPr>
            <w:r w:rsidRPr="00DB5CEB">
              <w:t>Non-electrical energy sources</w:t>
            </w:r>
          </w:p>
        </w:tc>
        <w:tc>
          <w:tcPr>
            <w:tcW w:w="468" w:type="dxa"/>
            <w:shd w:val="clear" w:color="auto" w:fill="E63811"/>
            <w:tcMar>
              <w:top w:w="28" w:type="dxa"/>
              <w:bottom w:w="28" w:type="dxa"/>
            </w:tcMar>
          </w:tcPr>
          <w:p w14:paraId="47C6C59D" w14:textId="77777777" w:rsidR="00A457E6" w:rsidRPr="00DB5CEB" w:rsidRDefault="00A457E6" w:rsidP="003313C9">
            <w:pPr>
              <w:pStyle w:val="Tabletext"/>
            </w:pPr>
          </w:p>
        </w:tc>
        <w:tc>
          <w:tcPr>
            <w:tcW w:w="1701" w:type="dxa"/>
            <w:vMerge/>
            <w:shd w:val="clear" w:color="auto" w:fill="auto"/>
            <w:tcMar>
              <w:top w:w="28" w:type="dxa"/>
              <w:bottom w:w="28" w:type="dxa"/>
            </w:tcMar>
          </w:tcPr>
          <w:p w14:paraId="2F97E1C4" w14:textId="77777777" w:rsidR="00A457E6" w:rsidRPr="00DB5CEB" w:rsidRDefault="00A457E6" w:rsidP="003313C9">
            <w:pPr>
              <w:pStyle w:val="Tabletext"/>
            </w:pPr>
          </w:p>
        </w:tc>
        <w:tc>
          <w:tcPr>
            <w:tcW w:w="567" w:type="dxa"/>
            <w:shd w:val="clear" w:color="auto" w:fill="009FDF"/>
            <w:tcMar>
              <w:top w:w="28" w:type="dxa"/>
              <w:bottom w:w="28" w:type="dxa"/>
            </w:tcMar>
          </w:tcPr>
          <w:p w14:paraId="70BCEBD9" w14:textId="77777777" w:rsidR="00A457E6" w:rsidRPr="00DB5CEB" w:rsidRDefault="00A457E6" w:rsidP="003313C9">
            <w:pPr>
              <w:pStyle w:val="Tabletext"/>
            </w:pPr>
          </w:p>
        </w:tc>
        <w:tc>
          <w:tcPr>
            <w:tcW w:w="1417" w:type="dxa"/>
            <w:vMerge/>
            <w:shd w:val="clear" w:color="auto" w:fill="auto"/>
            <w:tcMar>
              <w:top w:w="28" w:type="dxa"/>
              <w:bottom w:w="28" w:type="dxa"/>
            </w:tcMar>
          </w:tcPr>
          <w:p w14:paraId="1AB0E742" w14:textId="77777777" w:rsidR="00A457E6" w:rsidRPr="00DB5CEB" w:rsidRDefault="00A457E6" w:rsidP="003313C9">
            <w:pPr>
              <w:pStyle w:val="Tabletext"/>
            </w:pPr>
          </w:p>
        </w:tc>
        <w:tc>
          <w:tcPr>
            <w:tcW w:w="567" w:type="dxa"/>
            <w:shd w:val="clear" w:color="auto" w:fill="E63811"/>
            <w:tcMar>
              <w:top w:w="28" w:type="dxa"/>
              <w:bottom w:w="28" w:type="dxa"/>
            </w:tcMar>
          </w:tcPr>
          <w:p w14:paraId="0FA49989" w14:textId="77777777" w:rsidR="00A457E6" w:rsidRPr="00DB5CEB" w:rsidRDefault="00A457E6" w:rsidP="003313C9">
            <w:pPr>
              <w:pStyle w:val="Tabletext"/>
            </w:pPr>
          </w:p>
        </w:tc>
        <w:tc>
          <w:tcPr>
            <w:tcW w:w="1985" w:type="dxa"/>
            <w:vMerge/>
            <w:tcMar>
              <w:top w:w="28" w:type="dxa"/>
              <w:bottom w:w="28" w:type="dxa"/>
            </w:tcMar>
          </w:tcPr>
          <w:p w14:paraId="38A2C5FB" w14:textId="77777777" w:rsidR="00A457E6" w:rsidRPr="00DB5CEB" w:rsidRDefault="00A457E6" w:rsidP="003313C9">
            <w:pPr>
              <w:pStyle w:val="Tabletext"/>
            </w:pPr>
          </w:p>
        </w:tc>
      </w:tr>
      <w:tr w:rsidR="00A457E6" w:rsidRPr="00DB5CEB" w14:paraId="36F97018" w14:textId="77777777" w:rsidTr="00EC366E">
        <w:tc>
          <w:tcPr>
            <w:tcW w:w="846" w:type="dxa"/>
            <w:tcMar>
              <w:top w:w="28" w:type="dxa"/>
              <w:bottom w:w="28" w:type="dxa"/>
            </w:tcMar>
          </w:tcPr>
          <w:p w14:paraId="17BAE652" w14:textId="77777777" w:rsidR="00A457E6" w:rsidRPr="00DB5CEB" w:rsidRDefault="00A457E6" w:rsidP="003313C9">
            <w:pPr>
              <w:pStyle w:val="Tabletext"/>
            </w:pPr>
          </w:p>
        </w:tc>
        <w:tc>
          <w:tcPr>
            <w:tcW w:w="709" w:type="dxa"/>
            <w:tcMar>
              <w:top w:w="28" w:type="dxa"/>
              <w:bottom w:w="28" w:type="dxa"/>
            </w:tcMar>
          </w:tcPr>
          <w:p w14:paraId="7822990C" w14:textId="77777777" w:rsidR="00A457E6" w:rsidRPr="00DB5CEB" w:rsidRDefault="00A457E6" w:rsidP="003313C9">
            <w:pPr>
              <w:pStyle w:val="Tabletext"/>
            </w:pPr>
          </w:p>
        </w:tc>
        <w:tc>
          <w:tcPr>
            <w:tcW w:w="1134" w:type="dxa"/>
            <w:shd w:val="clear" w:color="auto" w:fill="auto"/>
            <w:tcMar>
              <w:top w:w="28" w:type="dxa"/>
              <w:bottom w:w="28" w:type="dxa"/>
            </w:tcMar>
          </w:tcPr>
          <w:p w14:paraId="62566994" w14:textId="77777777" w:rsidR="00A457E6" w:rsidRPr="00DB5CEB" w:rsidRDefault="00A457E6" w:rsidP="003313C9">
            <w:pPr>
              <w:pStyle w:val="Tabletext"/>
            </w:pPr>
            <w:r w:rsidRPr="00DB5CEB">
              <w:t>5.1.2</w:t>
            </w:r>
          </w:p>
        </w:tc>
        <w:tc>
          <w:tcPr>
            <w:tcW w:w="4748" w:type="dxa"/>
            <w:tcMar>
              <w:top w:w="28" w:type="dxa"/>
              <w:bottom w:w="28" w:type="dxa"/>
            </w:tcMar>
          </w:tcPr>
          <w:p w14:paraId="281D354C" w14:textId="77777777" w:rsidR="00A457E6" w:rsidRPr="00DB5CEB" w:rsidRDefault="00A457E6" w:rsidP="003313C9">
            <w:pPr>
              <w:pStyle w:val="Tabletext"/>
            </w:pPr>
            <w:r w:rsidRPr="00DB5CEB">
              <w:t>Electric energy sources</w:t>
            </w:r>
          </w:p>
        </w:tc>
        <w:tc>
          <w:tcPr>
            <w:tcW w:w="468" w:type="dxa"/>
            <w:shd w:val="clear" w:color="auto" w:fill="E63811"/>
            <w:tcMar>
              <w:top w:w="28" w:type="dxa"/>
              <w:bottom w:w="28" w:type="dxa"/>
            </w:tcMar>
          </w:tcPr>
          <w:p w14:paraId="039278FC" w14:textId="77777777" w:rsidR="00A457E6" w:rsidRPr="00DB5CEB" w:rsidRDefault="00A457E6" w:rsidP="003313C9">
            <w:pPr>
              <w:pStyle w:val="Tabletext"/>
            </w:pPr>
          </w:p>
        </w:tc>
        <w:tc>
          <w:tcPr>
            <w:tcW w:w="1701" w:type="dxa"/>
            <w:vMerge/>
            <w:shd w:val="clear" w:color="auto" w:fill="auto"/>
            <w:tcMar>
              <w:top w:w="28" w:type="dxa"/>
              <w:bottom w:w="28" w:type="dxa"/>
            </w:tcMar>
          </w:tcPr>
          <w:p w14:paraId="2537FCE4" w14:textId="77777777" w:rsidR="00A457E6" w:rsidRPr="00DB5CEB" w:rsidRDefault="00A457E6" w:rsidP="003313C9">
            <w:pPr>
              <w:pStyle w:val="Tabletext"/>
            </w:pPr>
          </w:p>
        </w:tc>
        <w:tc>
          <w:tcPr>
            <w:tcW w:w="567" w:type="dxa"/>
            <w:shd w:val="clear" w:color="auto" w:fill="009FDF"/>
            <w:tcMar>
              <w:top w:w="28" w:type="dxa"/>
              <w:bottom w:w="28" w:type="dxa"/>
            </w:tcMar>
          </w:tcPr>
          <w:p w14:paraId="6FED8A25" w14:textId="77777777" w:rsidR="00A457E6" w:rsidRPr="00DB5CEB" w:rsidRDefault="00A457E6" w:rsidP="003313C9">
            <w:pPr>
              <w:pStyle w:val="Tabletext"/>
            </w:pPr>
          </w:p>
        </w:tc>
        <w:tc>
          <w:tcPr>
            <w:tcW w:w="1417" w:type="dxa"/>
            <w:vMerge/>
            <w:shd w:val="clear" w:color="auto" w:fill="auto"/>
            <w:tcMar>
              <w:top w:w="28" w:type="dxa"/>
              <w:bottom w:w="28" w:type="dxa"/>
            </w:tcMar>
          </w:tcPr>
          <w:p w14:paraId="06D9AD0C" w14:textId="77777777" w:rsidR="00A457E6" w:rsidRPr="00DB5CEB" w:rsidRDefault="00A457E6" w:rsidP="003313C9">
            <w:pPr>
              <w:pStyle w:val="Tabletext"/>
            </w:pPr>
          </w:p>
        </w:tc>
        <w:tc>
          <w:tcPr>
            <w:tcW w:w="567" w:type="dxa"/>
            <w:shd w:val="clear" w:color="auto" w:fill="E63811"/>
            <w:tcMar>
              <w:top w:w="28" w:type="dxa"/>
              <w:bottom w:w="28" w:type="dxa"/>
            </w:tcMar>
          </w:tcPr>
          <w:p w14:paraId="67D065B8" w14:textId="77777777" w:rsidR="00A457E6" w:rsidRPr="00DB5CEB" w:rsidRDefault="00A457E6" w:rsidP="003313C9">
            <w:pPr>
              <w:pStyle w:val="Tabletext"/>
            </w:pPr>
          </w:p>
        </w:tc>
        <w:tc>
          <w:tcPr>
            <w:tcW w:w="1985" w:type="dxa"/>
            <w:vMerge/>
            <w:tcMar>
              <w:top w:w="28" w:type="dxa"/>
              <w:bottom w:w="28" w:type="dxa"/>
            </w:tcMar>
          </w:tcPr>
          <w:p w14:paraId="40DB452C" w14:textId="77777777" w:rsidR="00A457E6" w:rsidRPr="00DB5CEB" w:rsidRDefault="00A457E6" w:rsidP="003313C9">
            <w:pPr>
              <w:pStyle w:val="Tabletext"/>
            </w:pPr>
          </w:p>
        </w:tc>
      </w:tr>
    </w:tbl>
    <w:p w14:paraId="1A4E0AA9" w14:textId="77777777" w:rsidR="00A457E6" w:rsidRPr="00DB5CEB" w:rsidRDefault="00A457E6" w:rsidP="00A457E6">
      <w:pPr>
        <w:pStyle w:val="BodyText"/>
      </w:pPr>
      <w:bookmarkStart w:id="243" w:name="_Toc419881236"/>
    </w:p>
    <w:p w14:paraId="3EFBA2E0" w14:textId="77777777" w:rsidR="00A457E6" w:rsidRPr="00DB5CEB" w:rsidRDefault="00A457E6" w:rsidP="00A457E6">
      <w:pPr>
        <w:spacing w:after="200" w:line="276" w:lineRule="auto"/>
        <w:sectPr w:rsidR="00A457E6" w:rsidRPr="00DB5CEB" w:rsidSect="00A457E6">
          <w:headerReference w:type="default" r:id="rId57"/>
          <w:footerReference w:type="default" r:id="rId58"/>
          <w:pgSz w:w="16838" w:h="11906" w:orient="landscape" w:code="9"/>
          <w:pgMar w:top="907" w:right="1134" w:bottom="794" w:left="1134" w:header="851" w:footer="851" w:gutter="0"/>
          <w:cols w:space="708"/>
          <w:docGrid w:linePitch="360"/>
        </w:sectPr>
      </w:pPr>
    </w:p>
    <w:p w14:paraId="56A44F07" w14:textId="77777777" w:rsidR="00A457E6" w:rsidRPr="00DB5CEB" w:rsidRDefault="00A457E6" w:rsidP="00A457E6">
      <w:pPr>
        <w:pStyle w:val="AnnexAHead1"/>
      </w:pPr>
      <w:r w:rsidRPr="00DB5CEB">
        <w:lastRenderedPageBreak/>
        <w:t>Lecture Planning</w:t>
      </w:r>
      <w:bookmarkEnd w:id="243"/>
    </w:p>
    <w:p w14:paraId="7878AFB5" w14:textId="77777777" w:rsidR="00A457E6" w:rsidRPr="00DB5CEB" w:rsidRDefault="00A457E6" w:rsidP="00A457E6">
      <w:pPr>
        <w:pStyle w:val="Heading1separatationline"/>
      </w:pPr>
    </w:p>
    <w:p w14:paraId="48F9AFBC" w14:textId="77777777" w:rsidR="00A457E6" w:rsidRPr="00DB5CEB" w:rsidRDefault="00A457E6" w:rsidP="00A457E6">
      <w:pPr>
        <w:pStyle w:val="BodyText"/>
      </w:pPr>
      <w:r w:rsidRPr="00DB5CEB">
        <w:t>Having determined who needs to be taught what, the course Assessor allocates specific lectures to individual instructors, engaging external lecturers where required.  Instructors then use the required level of competence, recommended training aids and references shown in the Model Course to prepare a series of 40 minute lectures in Microsoft PowerPoint® format supported by hand-outs containing all appropriate references.  Each lecture ends with a list of key learning points.  An allocation of 10 minutes should be made for questions.</w:t>
      </w:r>
    </w:p>
    <w:p w14:paraId="2DD7983D" w14:textId="77777777" w:rsidR="00A457E6" w:rsidRPr="00DB5CEB" w:rsidRDefault="00A457E6" w:rsidP="00A457E6">
      <w:pPr>
        <w:pStyle w:val="AnnexAHead1"/>
      </w:pPr>
      <w:bookmarkStart w:id="244" w:name="_Toc419881237"/>
      <w:r w:rsidRPr="00DB5CEB">
        <w:t>Preparation of Test Papers</w:t>
      </w:r>
      <w:bookmarkEnd w:id="244"/>
    </w:p>
    <w:p w14:paraId="42F826F0" w14:textId="77777777" w:rsidR="00A457E6" w:rsidRPr="00DB5CEB" w:rsidRDefault="00A457E6" w:rsidP="00A457E6">
      <w:pPr>
        <w:pStyle w:val="Heading1separatationline"/>
      </w:pPr>
    </w:p>
    <w:p w14:paraId="44FAA9AB" w14:textId="77777777" w:rsidR="00A457E6" w:rsidRPr="00DB5CEB" w:rsidRDefault="00A457E6" w:rsidP="00A457E6">
      <w:pPr>
        <w:pStyle w:val="BodyText"/>
      </w:pPr>
      <w:r w:rsidRPr="00DB5CEB">
        <w:t>Instructors responsible for each Module should prepare written test papers on what was taught with questions set at the appropriate level of difficulty based on the required level of competence.</w:t>
      </w:r>
    </w:p>
    <w:p w14:paraId="5F4BCED9" w14:textId="77777777" w:rsidR="00A457E6" w:rsidRPr="00DB5CEB" w:rsidRDefault="00A457E6" w:rsidP="00A457E6">
      <w:pPr>
        <w:pStyle w:val="AnnexAHead1"/>
      </w:pPr>
      <w:bookmarkStart w:id="245" w:name="_Toc419881238"/>
      <w:r w:rsidRPr="00DB5CEB">
        <w:t>Documentation</w:t>
      </w:r>
      <w:bookmarkEnd w:id="245"/>
    </w:p>
    <w:p w14:paraId="7A4B50D7" w14:textId="77777777" w:rsidR="00A457E6" w:rsidRPr="00DB5CEB" w:rsidRDefault="00A457E6" w:rsidP="00A457E6">
      <w:pPr>
        <w:pStyle w:val="Heading1separatationline"/>
      </w:pPr>
    </w:p>
    <w:p w14:paraId="36694B88" w14:textId="77777777" w:rsidR="00A457E6" w:rsidRPr="00DB5CEB" w:rsidRDefault="00A457E6" w:rsidP="00A457E6">
      <w:pPr>
        <w:pStyle w:val="BodyText"/>
      </w:pPr>
      <w:r w:rsidRPr="00DB5CEB">
        <w:t>A record, based on Quality Management System principles should be maintained of training progress and results.</w:t>
      </w:r>
    </w:p>
    <w:p w14:paraId="00836AF7" w14:textId="77777777" w:rsidR="00A457E6" w:rsidRPr="00DB5CEB" w:rsidRDefault="00A457E6" w:rsidP="00A457E6">
      <w:pPr>
        <w:pStyle w:val="AnnexAHead1"/>
      </w:pPr>
      <w:bookmarkStart w:id="246" w:name="_Toc419881239"/>
      <w:r w:rsidRPr="00DB5CEB">
        <w:t>Training Feedback and Analysis</w:t>
      </w:r>
      <w:bookmarkEnd w:id="246"/>
    </w:p>
    <w:p w14:paraId="4CAB2EF1" w14:textId="77777777" w:rsidR="00A457E6" w:rsidRPr="00DB5CEB" w:rsidRDefault="00A457E6" w:rsidP="00A457E6">
      <w:pPr>
        <w:pStyle w:val="Heading1separatationline"/>
      </w:pPr>
    </w:p>
    <w:p w14:paraId="5E34A9A5" w14:textId="77777777" w:rsidR="00BA7C48" w:rsidRDefault="00A457E6" w:rsidP="00EC366E">
      <w:pPr>
        <w:pStyle w:val="BodyText"/>
      </w:pPr>
      <w:r w:rsidRPr="00DB5CEB">
        <w:t>Feedback from participants and an analysis of test papers should be used to improve the quality of lectures.</w:t>
      </w:r>
      <w:bookmarkEnd w:id="125"/>
    </w:p>
    <w:p w14:paraId="255CF8EF" w14:textId="77777777" w:rsidR="00AE59A3" w:rsidRPr="00DB5CEB" w:rsidRDefault="00AE59A3" w:rsidP="00B80917">
      <w:pPr>
        <w:pStyle w:val="BodyText"/>
      </w:pPr>
    </w:p>
    <w:sectPr w:rsidR="00AE59A3" w:rsidRPr="00DB5CEB" w:rsidSect="00B80917">
      <w:headerReference w:type="default" r:id="rId59"/>
      <w:footerReference w:type="default" r:id="rId60"/>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6" w:author="Michael Hadley" w:date="2017-01-11T10:03:00Z" w:initials="MH">
    <w:p w14:paraId="7AC6A211" w14:textId="77777777" w:rsidR="000A7C83" w:rsidRDefault="000A7C83">
      <w:pPr>
        <w:pStyle w:val="CommentText"/>
      </w:pPr>
      <w:r>
        <w:rPr>
          <w:rStyle w:val="CommentReference"/>
        </w:rPr>
        <w:annotationRef/>
      </w:r>
      <w:r>
        <w:t>Lecture number required</w:t>
      </w:r>
    </w:p>
  </w:comment>
  <w:comment w:id="107" w:author="Simon Millyard" w:date="2017-03-28T11:26:00Z" w:initials="SM">
    <w:p w14:paraId="31445DB0" w14:textId="77777777" w:rsidR="004C7EDB" w:rsidRDefault="004C7EDB">
      <w:pPr>
        <w:pStyle w:val="CommentText"/>
      </w:pPr>
      <w:r>
        <w:rPr>
          <w:rStyle w:val="CommentReference"/>
        </w:rPr>
        <w:annotationRef/>
      </w:r>
      <w:r>
        <w:t>Lecture 1b</w:t>
      </w:r>
    </w:p>
  </w:comment>
  <w:comment w:id="141" w:author="Michael Hadley" w:date="2017-01-11T10:17:00Z" w:initials="MH">
    <w:p w14:paraId="26CAF7FD" w14:textId="77777777" w:rsidR="004C7EDB" w:rsidRDefault="000A7C83">
      <w:pPr>
        <w:pStyle w:val="CommentText"/>
      </w:pPr>
      <w:r>
        <w:rPr>
          <w:rStyle w:val="CommentReference"/>
        </w:rPr>
        <w:annotationRef/>
      </w:r>
      <w:r>
        <w:t>Suggest delete date.  IALA policy is that all documents are considered to be the latest edition.</w:t>
      </w:r>
    </w:p>
  </w:comment>
  <w:comment w:id="142" w:author="Simon Millyard" w:date="2017-03-28T11:22:00Z" w:initials="SM">
    <w:p w14:paraId="53987096" w14:textId="77777777" w:rsidR="004C7EDB" w:rsidRDefault="004C7EDB">
      <w:pPr>
        <w:pStyle w:val="CommentText"/>
      </w:pPr>
      <w:r>
        <w:rPr>
          <w:rStyle w:val="CommentReference"/>
        </w:rPr>
        <w:annotationRef/>
      </w:r>
      <w:r>
        <w:t>I agree, delete the date. The correct title of the document is IALA-AISM Maritime Buoyage System &amp; other Aids to Navigation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6A211" w15:done="0"/>
  <w15:commentEx w15:paraId="31445DB0" w15:done="0"/>
  <w15:commentEx w15:paraId="26CAF7FD" w15:done="0"/>
  <w15:commentEx w15:paraId="5398709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799B2" w14:textId="77777777" w:rsidR="009E2A5F" w:rsidRDefault="009E2A5F" w:rsidP="003274DB">
      <w:r>
        <w:separator/>
      </w:r>
    </w:p>
    <w:p w14:paraId="21903249" w14:textId="77777777" w:rsidR="009E2A5F" w:rsidRDefault="009E2A5F"/>
    <w:p w14:paraId="33E5CE39" w14:textId="77777777" w:rsidR="009E2A5F" w:rsidRDefault="009E2A5F"/>
    <w:p w14:paraId="122520EC" w14:textId="77777777" w:rsidR="009E2A5F" w:rsidRDefault="009E2A5F"/>
  </w:endnote>
  <w:endnote w:type="continuationSeparator" w:id="0">
    <w:p w14:paraId="29AB6A31" w14:textId="77777777" w:rsidR="009E2A5F" w:rsidRDefault="009E2A5F" w:rsidP="003274DB">
      <w:r>
        <w:continuationSeparator/>
      </w:r>
    </w:p>
    <w:p w14:paraId="30159AFD" w14:textId="77777777" w:rsidR="009E2A5F" w:rsidRDefault="009E2A5F"/>
    <w:p w14:paraId="47E7B6CC" w14:textId="77777777" w:rsidR="009E2A5F" w:rsidRDefault="009E2A5F"/>
    <w:p w14:paraId="1F5C969D" w14:textId="77777777" w:rsidR="009E2A5F" w:rsidRDefault="009E2A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E64A9" w14:textId="77777777" w:rsidR="000A7C83" w:rsidRPr="00AC24F4" w:rsidRDefault="000A7C83" w:rsidP="00AA1E75">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175871F3" w14:textId="77777777" w:rsidR="000A7C83" w:rsidRPr="00AC24F4" w:rsidRDefault="000A7C83" w:rsidP="00AA1E75">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371846DA" w14:textId="77777777" w:rsidR="000A7C83" w:rsidRPr="004B6107" w:rsidRDefault="000A7C83" w:rsidP="00AA1E75">
    <w:pPr>
      <w:rPr>
        <w:rFonts w:ascii="Avenir Book" w:hAnsi="Avenir Book"/>
        <w:b/>
        <w:color w:val="00558C"/>
        <w:sz w:val="14"/>
        <w:szCs w:val="14"/>
      </w:rPr>
    </w:pPr>
    <w:r w:rsidRPr="004B6107">
      <w:rPr>
        <w:rFonts w:ascii="Avenir Book" w:hAnsi="Avenir Book"/>
        <w:b/>
        <w:color w:val="00558C"/>
        <w:sz w:val="14"/>
        <w:szCs w:val="14"/>
      </w:rPr>
      <w:t>www.iala-aism.org</w:t>
    </w:r>
  </w:p>
  <w:p w14:paraId="3962EF4A" w14:textId="77777777" w:rsidR="000A7C83" w:rsidRPr="004B6107" w:rsidRDefault="000A7C83" w:rsidP="00AA1E75">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82B869" w14:textId="77777777" w:rsidR="000A7C83" w:rsidRPr="00ED2A8D" w:rsidRDefault="000A7C83" w:rsidP="00AA1E75">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2C7F18FD" wp14:editId="22EE67F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292F4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5A260" w14:textId="77777777" w:rsidR="000A7C83" w:rsidRPr="001766B4" w:rsidRDefault="000A7C83" w:rsidP="001766B4">
    <w:pPr>
      <w:pStyle w:val="Footer"/>
      <w:rPr>
        <w:sz w:val="15"/>
        <w:szCs w:val="15"/>
      </w:rPr>
    </w:pPr>
  </w:p>
  <w:p w14:paraId="76234850" w14:textId="77777777" w:rsidR="000A7C83" w:rsidRDefault="000A7C83" w:rsidP="003313C9">
    <w:pPr>
      <w:pStyle w:val="Footerportrait"/>
      <w:tabs>
        <w:tab w:val="clear" w:pos="10206"/>
        <w:tab w:val="right" w:pos="9638"/>
      </w:tabs>
      <w:rPr>
        <w:szCs w:val="15"/>
      </w:rPr>
    </w:pPr>
  </w:p>
  <w:p w14:paraId="429A269D" w14:textId="77777777" w:rsidR="000A7C83" w:rsidRPr="00AA1E75" w:rsidRDefault="000A7C83" w:rsidP="003313C9">
    <w:pPr>
      <w:pStyle w:val="Footerportrait"/>
      <w:tabs>
        <w:tab w:val="clear" w:pos="10206"/>
        <w:tab w:val="right" w:pos="9638"/>
      </w:tabs>
      <w:rPr>
        <w:b w:val="0"/>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7149E8" w:rsidRPr="007149E8">
      <w:rPr>
        <w:b w:val="0"/>
        <w:bCs/>
        <w:szCs w:val="15"/>
      </w:rPr>
      <w:t>IALA Model Course</w:t>
    </w:r>
    <w:r w:rsidRPr="00C907DF">
      <w:rPr>
        <w:szCs w:val="15"/>
      </w:rPr>
      <w:fldChar w:fldCharType="end"/>
    </w:r>
    <w:r w:rsidRPr="00C907DF">
      <w:rPr>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7149E8">
      <w:rPr>
        <w:b w:val="0"/>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7149E8">
      <w:rPr>
        <w:b w:val="0"/>
        <w:szCs w:val="15"/>
      </w:rPr>
      <w:t>Level 1 Aids to Navigation Manager Training</w:t>
    </w:r>
    <w:r w:rsidRPr="00AA1E75">
      <w:rPr>
        <w:b w:val="0"/>
        <w:szCs w:val="15"/>
      </w:rPr>
      <w:fldChar w:fldCharType="end"/>
    </w:r>
    <w:r w:rsidRPr="00AA1E75">
      <w:rPr>
        <w:b w:val="0"/>
        <w:szCs w:val="15"/>
      </w:rPr>
      <w:tab/>
    </w:r>
  </w:p>
  <w:p w14:paraId="2EC83120" w14:textId="77777777" w:rsidR="000A7C83" w:rsidRPr="001D0B42" w:rsidRDefault="000A7C83" w:rsidP="003313C9">
    <w:pPr>
      <w:pStyle w:val="Footerportrait"/>
      <w:tabs>
        <w:tab w:val="clear" w:pos="10206"/>
        <w:tab w:val="right" w:pos="9638"/>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7149E8">
      <w:rPr>
        <w:b w:val="0"/>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7149E8" w:rsidRPr="007149E8">
      <w:rPr>
        <w:b w:val="0"/>
        <w:bCs/>
        <w:szCs w:val="15"/>
      </w:rPr>
      <w:t>December 2015</w:t>
    </w:r>
    <w:r>
      <w:rPr>
        <w:szCs w:val="15"/>
      </w:rPr>
      <w:fldChar w:fldCharType="end"/>
    </w:r>
    <w:r>
      <w:rPr>
        <w:szCs w:val="15"/>
      </w:rPr>
      <w:tab/>
    </w:r>
    <w:r w:rsidRPr="00F170D1">
      <w:t xml:space="preserve">P </w:t>
    </w:r>
    <w:r w:rsidRPr="00F170D1">
      <w:fldChar w:fldCharType="begin"/>
    </w:r>
    <w:r w:rsidRPr="00F170D1">
      <w:instrText xml:space="preserve">PAGE  </w:instrText>
    </w:r>
    <w:r w:rsidRPr="00F170D1">
      <w:fldChar w:fldCharType="separate"/>
    </w:r>
    <w:r w:rsidR="007149E8">
      <w:t>34</w:t>
    </w:r>
    <w:r w:rsidRPr="00F170D1">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192E6" w14:textId="77777777" w:rsidR="000A7C83" w:rsidRPr="003313C9" w:rsidRDefault="000A7C83" w:rsidP="003313C9">
    <w:pPr>
      <w:pStyle w:val="Footer"/>
      <w:rPr>
        <w:sz w:val="15"/>
        <w:szCs w:val="15"/>
      </w:rPr>
    </w:pPr>
  </w:p>
  <w:p w14:paraId="54AD413E" w14:textId="77777777" w:rsidR="000A7C83" w:rsidRDefault="000A7C83" w:rsidP="003313C9">
    <w:pPr>
      <w:pStyle w:val="Footerlandscape"/>
      <w:tabs>
        <w:tab w:val="clear" w:pos="15309"/>
        <w:tab w:val="right" w:pos="15137"/>
      </w:tabs>
    </w:pPr>
  </w:p>
  <w:p w14:paraId="15ACD080" w14:textId="77777777" w:rsidR="000A7C83" w:rsidRPr="00AA1E75" w:rsidRDefault="009E2A5F" w:rsidP="003313C9">
    <w:pPr>
      <w:pStyle w:val="Footerlandscape"/>
      <w:tabs>
        <w:tab w:val="clear" w:pos="15309"/>
        <w:tab w:val="right" w:pos="15137"/>
      </w:tabs>
      <w:rPr>
        <w:b w:val="0"/>
      </w:rPr>
    </w:pPr>
    <w:r>
      <w:fldChar w:fldCharType="begin"/>
    </w:r>
    <w:r>
      <w:instrText xml:space="preserve"> STYLEREF "Document title" \* MERGEFORMAT </w:instrText>
    </w:r>
    <w:r>
      <w:fldChar w:fldCharType="separate"/>
    </w:r>
    <w:r w:rsidR="007149E8" w:rsidRPr="007149E8">
      <w:rPr>
        <w:b w:val="0"/>
        <w:bCs/>
        <w:noProof/>
        <w:lang w:val="en-US"/>
      </w:rPr>
      <w:t>IALA Model Course</w:t>
    </w:r>
    <w:r>
      <w:rPr>
        <w:b w:val="0"/>
        <w:bCs/>
        <w:noProof/>
        <w:lang w:val="en-US"/>
      </w:rPr>
      <w:fldChar w:fldCharType="end"/>
    </w:r>
    <w:r w:rsidR="000A7C83" w:rsidRPr="00C907DF">
      <w:t xml:space="preserve"> </w:t>
    </w:r>
    <w:r w:rsidR="000A7C83" w:rsidRPr="00AA1E75">
      <w:rPr>
        <w:b w:val="0"/>
      </w:rPr>
      <w:fldChar w:fldCharType="begin"/>
    </w:r>
    <w:r w:rsidR="000A7C83" w:rsidRPr="00AA1E75">
      <w:rPr>
        <w:b w:val="0"/>
      </w:rPr>
      <w:instrText xml:space="preserve"> STYLEREF "Document number" \* MERGEFORMAT </w:instrText>
    </w:r>
    <w:r w:rsidR="000A7C83" w:rsidRPr="00AA1E75">
      <w:rPr>
        <w:b w:val="0"/>
      </w:rPr>
      <w:fldChar w:fldCharType="separate"/>
    </w:r>
    <w:r w:rsidR="007149E8">
      <w:rPr>
        <w:b w:val="0"/>
        <w:noProof/>
      </w:rPr>
      <w:t>E141/1</w:t>
    </w:r>
    <w:r w:rsidR="000A7C83" w:rsidRPr="00AA1E75">
      <w:rPr>
        <w:b w:val="0"/>
        <w:noProof/>
      </w:rPr>
      <w:fldChar w:fldCharType="end"/>
    </w:r>
    <w:r w:rsidR="000A7C83" w:rsidRPr="00AA1E75">
      <w:rPr>
        <w:b w:val="0"/>
      </w:rPr>
      <w:t xml:space="preserve"> – </w:t>
    </w:r>
    <w:r w:rsidR="000A7C83" w:rsidRPr="00AA1E75">
      <w:rPr>
        <w:b w:val="0"/>
      </w:rPr>
      <w:fldChar w:fldCharType="begin"/>
    </w:r>
    <w:r w:rsidR="000A7C83" w:rsidRPr="00AA1E75">
      <w:rPr>
        <w:b w:val="0"/>
      </w:rPr>
      <w:instrText xml:space="preserve"> STYLEREF Subtitle \* MERGEFORMAT </w:instrText>
    </w:r>
    <w:r w:rsidR="000A7C83" w:rsidRPr="00AA1E75">
      <w:rPr>
        <w:b w:val="0"/>
      </w:rPr>
      <w:fldChar w:fldCharType="separate"/>
    </w:r>
    <w:r w:rsidR="007149E8">
      <w:rPr>
        <w:b w:val="0"/>
        <w:noProof/>
      </w:rPr>
      <w:t>Level 1 Aids to Navigation Manager Training</w:t>
    </w:r>
    <w:r w:rsidR="000A7C83" w:rsidRPr="00AA1E75">
      <w:rPr>
        <w:b w:val="0"/>
        <w:noProof/>
      </w:rPr>
      <w:fldChar w:fldCharType="end"/>
    </w:r>
    <w:r w:rsidR="000A7C83" w:rsidRPr="00AA1E75">
      <w:rPr>
        <w:b w:val="0"/>
      </w:rPr>
      <w:tab/>
    </w:r>
  </w:p>
  <w:p w14:paraId="21C78456" w14:textId="77777777" w:rsidR="000A7C83" w:rsidRPr="00966043" w:rsidRDefault="000A7C83" w:rsidP="003313C9">
    <w:pPr>
      <w:pStyle w:val="Footereditionno"/>
      <w:tabs>
        <w:tab w:val="right" w:pos="15137"/>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7149E8">
      <w:rPr>
        <w:b w:val="0"/>
        <w:noProof/>
        <w:szCs w:val="15"/>
      </w:rPr>
      <w:t>Edition 1.0</w:t>
    </w:r>
    <w:r w:rsidRPr="00AA1E75">
      <w:rPr>
        <w:b w:val="0"/>
        <w:szCs w:val="15"/>
      </w:rPr>
      <w:fldChar w:fldCharType="end"/>
    </w:r>
    <w:r w:rsidRPr="00AA1E75">
      <w:rPr>
        <w:b w:val="0"/>
        <w:szCs w:val="15"/>
      </w:rPr>
      <w:t xml:space="preserve">  </w:t>
    </w:r>
    <w:r>
      <w:rPr>
        <w:szCs w:val="15"/>
      </w:rPr>
      <w:fldChar w:fldCharType="begin"/>
    </w:r>
    <w:r>
      <w:rPr>
        <w:szCs w:val="15"/>
      </w:rPr>
      <w:instrText xml:space="preserve"> STYLEREF "Document date" \* MERGEFORMAT </w:instrText>
    </w:r>
    <w:r>
      <w:rPr>
        <w:szCs w:val="15"/>
      </w:rPr>
      <w:fldChar w:fldCharType="separate"/>
    </w:r>
    <w:r w:rsidR="007149E8" w:rsidRPr="007149E8">
      <w:rPr>
        <w:b w:val="0"/>
        <w:bCs/>
        <w:noProof/>
        <w:szCs w:val="15"/>
        <w:lang w:val="en-US"/>
      </w:rPr>
      <w:t>December 2015</w:t>
    </w:r>
    <w:r>
      <w:rPr>
        <w:szCs w:val="15"/>
      </w:rPr>
      <w:fldChar w:fldCharType="end"/>
    </w:r>
    <w:r>
      <w:rPr>
        <w:szCs w:val="15"/>
      </w:rPr>
      <w:tab/>
    </w:r>
    <w:r w:rsidRPr="00F170D1">
      <w:t xml:space="preserve">P </w:t>
    </w:r>
    <w:r w:rsidRPr="00F170D1">
      <w:fldChar w:fldCharType="begin"/>
    </w:r>
    <w:r w:rsidRPr="00F170D1">
      <w:instrText xml:space="preserve">PAGE  </w:instrText>
    </w:r>
    <w:r w:rsidRPr="00F170D1">
      <w:fldChar w:fldCharType="separate"/>
    </w:r>
    <w:r w:rsidR="007149E8">
      <w:rPr>
        <w:noProof/>
      </w:rPr>
      <w:t>41</w:t>
    </w:r>
    <w:r w:rsidRPr="00F170D1">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93ED3" w14:textId="77777777" w:rsidR="000A7C83" w:rsidRPr="00606D9C" w:rsidRDefault="000A7C83" w:rsidP="00606D9C">
    <w:pPr>
      <w:pStyle w:val="Footer"/>
      <w:rPr>
        <w:sz w:val="15"/>
        <w:szCs w:val="15"/>
      </w:rPr>
    </w:pPr>
  </w:p>
  <w:p w14:paraId="6E3BECBB" w14:textId="77777777" w:rsidR="000A7C83" w:rsidRDefault="000A7C83" w:rsidP="003313C9">
    <w:pPr>
      <w:pStyle w:val="Footerlandscape"/>
      <w:tabs>
        <w:tab w:val="right" w:pos="15704"/>
      </w:tabs>
      <w:rPr>
        <w:szCs w:val="15"/>
      </w:rPr>
    </w:pPr>
  </w:p>
  <w:p w14:paraId="0BF5B819" w14:textId="77777777" w:rsidR="000A7C83" w:rsidRPr="00AA1E75" w:rsidRDefault="000A7C83" w:rsidP="003313C9">
    <w:pPr>
      <w:pStyle w:val="Footerlandscape"/>
      <w:tabs>
        <w:tab w:val="right" w:pos="15704"/>
      </w:tabs>
      <w:rPr>
        <w:b w:val="0"/>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7149E8" w:rsidRPr="007149E8">
      <w:rPr>
        <w:b w:val="0"/>
        <w:bCs/>
        <w:noProof/>
        <w:szCs w:val="15"/>
        <w:lang w:val="en-US"/>
      </w:rPr>
      <w:t>IALA Model Course</w:t>
    </w:r>
    <w:r w:rsidRPr="00C907DF">
      <w:rPr>
        <w:szCs w:val="15"/>
      </w:rPr>
      <w:fldChar w:fldCharType="end"/>
    </w:r>
    <w:r w:rsidRPr="00C907DF">
      <w:rPr>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7149E8">
      <w:rPr>
        <w:b w:val="0"/>
        <w:noProof/>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7149E8">
      <w:rPr>
        <w:b w:val="0"/>
        <w:noProof/>
        <w:szCs w:val="15"/>
      </w:rPr>
      <w:t>Level 1 Aids to Navigation Manager Training</w:t>
    </w:r>
    <w:r w:rsidRPr="00AA1E75">
      <w:rPr>
        <w:b w:val="0"/>
        <w:szCs w:val="15"/>
      </w:rPr>
      <w:fldChar w:fldCharType="end"/>
    </w:r>
    <w:r w:rsidRPr="00AA1E75">
      <w:rPr>
        <w:b w:val="0"/>
        <w:szCs w:val="15"/>
      </w:rPr>
      <w:tab/>
    </w:r>
  </w:p>
  <w:p w14:paraId="6CA45BCA" w14:textId="77777777" w:rsidR="000A7C83" w:rsidRPr="00966043" w:rsidRDefault="000A7C83" w:rsidP="00F170D1">
    <w:pPr>
      <w:pStyle w:val="Footerportrait"/>
    </w:pP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rPr>
      <w:t>Edition 1.0</w:t>
    </w:r>
    <w:r w:rsidRPr="00AA1E75">
      <w:rPr>
        <w:b w:val="0"/>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rPr>
      <w:t>December 2015</w:t>
    </w:r>
    <w:r w:rsidR="009E2A5F">
      <w:rPr>
        <w:b w:val="0"/>
        <w:bCs/>
      </w:rPr>
      <w:fldChar w:fldCharType="end"/>
    </w:r>
    <w:r>
      <w:tab/>
    </w:r>
    <w:r w:rsidRPr="00F170D1">
      <w:t xml:space="preserve">P </w:t>
    </w:r>
    <w:r w:rsidRPr="00F170D1">
      <w:fldChar w:fldCharType="begin"/>
    </w:r>
    <w:r w:rsidRPr="00F170D1">
      <w:instrText xml:space="preserve">PAGE  </w:instrText>
    </w:r>
    <w:r w:rsidRPr="00F170D1">
      <w:fldChar w:fldCharType="separate"/>
    </w:r>
    <w:r w:rsidR="007149E8">
      <w:t>42</w:t>
    </w:r>
    <w:r w:rsidRPr="00F170D1">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73069" w14:textId="77777777" w:rsidR="000A7C83" w:rsidRPr="00F170D1" w:rsidRDefault="000A7C83" w:rsidP="00F170D1">
    <w:pPr>
      <w:pStyle w:val="Footer"/>
      <w:rPr>
        <w:sz w:val="15"/>
        <w:szCs w:val="15"/>
      </w:rPr>
    </w:pPr>
  </w:p>
  <w:p w14:paraId="3E991425" w14:textId="77777777" w:rsidR="000A7C83" w:rsidRDefault="000A7C83" w:rsidP="003313C9">
    <w:pPr>
      <w:pStyle w:val="Footerlandscape"/>
      <w:tabs>
        <w:tab w:val="clear" w:pos="15309"/>
        <w:tab w:val="right" w:pos="15137"/>
      </w:tabs>
      <w:rPr>
        <w:szCs w:val="15"/>
      </w:rPr>
    </w:pPr>
  </w:p>
  <w:p w14:paraId="11A6ADC7" w14:textId="77777777" w:rsidR="000A7C83" w:rsidRPr="00AA1E75" w:rsidRDefault="000A7C83" w:rsidP="003313C9">
    <w:pPr>
      <w:pStyle w:val="Footerlandscape"/>
      <w:tabs>
        <w:tab w:val="clear" w:pos="15309"/>
        <w:tab w:val="right" w:pos="15137"/>
      </w:tabs>
      <w:rPr>
        <w:b w:val="0"/>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7149E8" w:rsidRPr="007149E8">
      <w:rPr>
        <w:b w:val="0"/>
        <w:bCs/>
        <w:noProof/>
        <w:szCs w:val="15"/>
        <w:lang w:val="en-US"/>
      </w:rPr>
      <w:t>IALA Model Course</w:t>
    </w:r>
    <w:r w:rsidRPr="00C907DF">
      <w:rPr>
        <w:szCs w:val="15"/>
      </w:rPr>
      <w:fldChar w:fldCharType="end"/>
    </w:r>
    <w:r w:rsidRPr="00C907DF">
      <w:rPr>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7149E8">
      <w:rPr>
        <w:b w:val="0"/>
        <w:noProof/>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7149E8">
      <w:rPr>
        <w:b w:val="0"/>
        <w:noProof/>
        <w:szCs w:val="15"/>
      </w:rPr>
      <w:t>Level 1 Aids to Navigation Manager Training</w:t>
    </w:r>
    <w:r w:rsidRPr="00AA1E75">
      <w:rPr>
        <w:b w:val="0"/>
        <w:szCs w:val="15"/>
      </w:rPr>
      <w:fldChar w:fldCharType="end"/>
    </w:r>
    <w:r w:rsidRPr="00AA1E75">
      <w:rPr>
        <w:b w:val="0"/>
        <w:szCs w:val="15"/>
      </w:rPr>
      <w:tab/>
    </w:r>
  </w:p>
  <w:p w14:paraId="42657912" w14:textId="77777777" w:rsidR="000A7C83" w:rsidRPr="00966043" w:rsidRDefault="000A7C83" w:rsidP="00F170D1">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noProof/>
      </w:rPr>
      <w:t>Edition 1.0</w:t>
    </w:r>
    <w:r w:rsidRPr="00AA1E75">
      <w:rPr>
        <w:b w:val="0"/>
        <w:noProof/>
      </w:rPr>
      <w:fldChar w:fldCharType="end"/>
    </w:r>
    <w:r w:rsidRPr="00AA1E75">
      <w:rPr>
        <w:b w:val="0"/>
      </w:rPr>
      <w:t xml:space="preserve"> </w:t>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noProof/>
        <w:lang w:val="en-US"/>
      </w:rPr>
      <w:t>December 2015</w:t>
    </w:r>
    <w:r w:rsidR="009E2A5F">
      <w:rPr>
        <w:b w:val="0"/>
        <w:bCs/>
        <w:noProof/>
        <w:lang w:val="en-US"/>
      </w:rPr>
      <w:fldChar w:fldCharType="end"/>
    </w:r>
    <w:r>
      <w:tab/>
    </w:r>
    <w:r w:rsidRPr="00F170D1">
      <w:t xml:space="preserve">P </w:t>
    </w:r>
    <w:r w:rsidRPr="00F170D1">
      <w:fldChar w:fldCharType="begin"/>
    </w:r>
    <w:r w:rsidRPr="00F170D1">
      <w:instrText xml:space="preserve">PAGE  </w:instrText>
    </w:r>
    <w:r w:rsidRPr="00F170D1">
      <w:fldChar w:fldCharType="separate"/>
    </w:r>
    <w:r w:rsidR="007149E8">
      <w:rPr>
        <w:noProof/>
      </w:rPr>
      <w:t>43</w:t>
    </w:r>
    <w:r w:rsidRPr="00F170D1">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DA96E" w14:textId="77777777" w:rsidR="000A7C83" w:rsidRPr="00606D9C" w:rsidRDefault="000A7C83" w:rsidP="00606D9C">
    <w:pPr>
      <w:pStyle w:val="Footer"/>
      <w:rPr>
        <w:sz w:val="15"/>
        <w:szCs w:val="15"/>
      </w:rPr>
    </w:pPr>
  </w:p>
  <w:p w14:paraId="7779CDAE" w14:textId="77777777" w:rsidR="000A7C83" w:rsidRPr="00AA1E75" w:rsidRDefault="000A7C83" w:rsidP="003313C9">
    <w:pPr>
      <w:pStyle w:val="Footerportrait"/>
      <w:tabs>
        <w:tab w:val="clear" w:pos="10206"/>
        <w:tab w:val="right" w:pos="9638"/>
      </w:tabs>
      <w:rPr>
        <w:b w:val="0"/>
        <w:szCs w:val="15"/>
      </w:rPr>
    </w:pPr>
    <w:r w:rsidRPr="00AA1E75">
      <w:rPr>
        <w:b w:val="0"/>
        <w:szCs w:val="15"/>
      </w:rPr>
      <w:fldChar w:fldCharType="begin"/>
    </w:r>
    <w:r w:rsidRPr="00AA1E75">
      <w:rPr>
        <w:b w:val="0"/>
        <w:szCs w:val="15"/>
      </w:rPr>
      <w:instrText xml:space="preserve"> STYLEREF "Document title" \* MERGEFORMAT </w:instrText>
    </w:r>
    <w:r w:rsidRPr="00AA1E75">
      <w:rPr>
        <w:b w:val="0"/>
        <w:szCs w:val="15"/>
      </w:rPr>
      <w:fldChar w:fldCharType="separate"/>
    </w:r>
    <w:r w:rsidR="007149E8" w:rsidRPr="007149E8">
      <w:rPr>
        <w:b w:val="0"/>
        <w:bCs/>
        <w:szCs w:val="15"/>
      </w:rPr>
      <w:t xml:space="preserve">IALA </w:t>
    </w:r>
    <w:r w:rsidR="007149E8">
      <w:rPr>
        <w:b w:val="0"/>
        <w:szCs w:val="15"/>
      </w:rPr>
      <w:t>Model Course</w:t>
    </w:r>
    <w:r w:rsidRPr="00AA1E75">
      <w:rPr>
        <w:b w:val="0"/>
        <w:szCs w:val="15"/>
      </w:rPr>
      <w:fldChar w:fldCharType="end"/>
    </w:r>
    <w:r w:rsidRPr="00AA1E75">
      <w:rPr>
        <w:b w:val="0"/>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7149E8">
      <w:rPr>
        <w:b w:val="0"/>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7149E8">
      <w:rPr>
        <w:b w:val="0"/>
        <w:szCs w:val="15"/>
      </w:rPr>
      <w:t>Level 1 Aids to Navigation Manager Training</w:t>
    </w:r>
    <w:r w:rsidRPr="00AA1E75">
      <w:rPr>
        <w:b w:val="0"/>
        <w:szCs w:val="15"/>
      </w:rPr>
      <w:fldChar w:fldCharType="end"/>
    </w:r>
    <w:r w:rsidRPr="00AA1E75">
      <w:rPr>
        <w:b w:val="0"/>
        <w:szCs w:val="15"/>
      </w:rPr>
      <w:tab/>
    </w:r>
  </w:p>
  <w:p w14:paraId="16D47BA2" w14:textId="77777777" w:rsidR="000A7C83" w:rsidRPr="006109C7" w:rsidRDefault="000A7C83" w:rsidP="00606D9C">
    <w:pPr>
      <w:pStyle w:val="Footerportrait"/>
      <w:tabs>
        <w:tab w:val="clear" w:pos="10206"/>
        <w:tab w:val="right" w:pos="9638"/>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7149E8">
      <w:rPr>
        <w:b w:val="0"/>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7149E8" w:rsidRPr="007149E8">
      <w:rPr>
        <w:b w:val="0"/>
        <w:bCs/>
        <w:szCs w:val="15"/>
      </w:rPr>
      <w:t>December 2015</w:t>
    </w:r>
    <w:r>
      <w:rPr>
        <w:szCs w:val="15"/>
      </w:rPr>
      <w:fldChar w:fldCharType="end"/>
    </w:r>
    <w:r>
      <w:rPr>
        <w:szCs w:val="15"/>
      </w:rPr>
      <w:tab/>
    </w:r>
    <w:r w:rsidRPr="00606D9C">
      <w:t xml:space="preserve">P </w:t>
    </w:r>
    <w:r w:rsidRPr="00606D9C">
      <w:fldChar w:fldCharType="begin"/>
    </w:r>
    <w:r w:rsidRPr="00606D9C">
      <w:instrText xml:space="preserve">PAGE  </w:instrText>
    </w:r>
    <w:r w:rsidRPr="00606D9C">
      <w:fldChar w:fldCharType="separate"/>
    </w:r>
    <w:r w:rsidR="007149E8">
      <w:t>44</w:t>
    </w:r>
    <w:r w:rsidRPr="00606D9C">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39F50" w14:textId="77777777" w:rsidR="000A7C83" w:rsidRPr="002C5134" w:rsidRDefault="000A7C83" w:rsidP="002C5134">
    <w:pPr>
      <w:pStyle w:val="Footer"/>
      <w:rPr>
        <w:sz w:val="15"/>
        <w:szCs w:val="15"/>
      </w:rPr>
    </w:pPr>
  </w:p>
  <w:p w14:paraId="5A538838" w14:textId="77777777" w:rsidR="000A7C83" w:rsidRDefault="000A7C83" w:rsidP="00F170D1">
    <w:pPr>
      <w:pStyle w:val="Footerlandscape"/>
    </w:pPr>
  </w:p>
  <w:p w14:paraId="519DA31C" w14:textId="77777777" w:rsidR="000A7C83" w:rsidRPr="00AA1E75" w:rsidRDefault="000A7C83" w:rsidP="00F170D1">
    <w:pPr>
      <w:pStyle w:val="Footerlandscape"/>
      <w:rPr>
        <w:rStyle w:val="PageNumber"/>
        <w:b w:val="0"/>
        <w:szCs w:val="15"/>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noProof/>
      </w:rPr>
      <w:t>IALA Model Course</w:t>
    </w:r>
    <w:r w:rsidRPr="00AA1E75">
      <w:rPr>
        <w:b w:val="0"/>
        <w:noProof/>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noProof/>
      </w:rPr>
      <w:t>Level 1 Aids to Navigation Manager Training</w:t>
    </w:r>
    <w:r w:rsidRPr="00AA1E75">
      <w:rPr>
        <w:b w:val="0"/>
        <w:noProof/>
      </w:rPr>
      <w:fldChar w:fldCharType="end"/>
    </w:r>
  </w:p>
  <w:p w14:paraId="2787500D" w14:textId="77777777" w:rsidR="000A7C83" w:rsidRPr="00480D65" w:rsidRDefault="000A7C83" w:rsidP="00F170D1">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noProof/>
      </w:rPr>
      <w:t>Edition 1.0</w:t>
    </w:r>
    <w:r w:rsidRPr="00AA1E75">
      <w:rPr>
        <w:b w:val="0"/>
        <w:noProof/>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noProof/>
        <w:lang w:val="en-US"/>
      </w:rPr>
      <w:t>December 2015</w:t>
    </w:r>
    <w:r w:rsidR="009E2A5F">
      <w:rPr>
        <w:b w:val="0"/>
        <w:bCs/>
        <w:noProof/>
        <w:lang w:val="en-US"/>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7149E8">
      <w:rPr>
        <w:noProof/>
      </w:rPr>
      <w:t>45</w:t>
    </w:r>
    <w:r w:rsidRPr="002C5134">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A9B59" w14:textId="77777777" w:rsidR="000A7C83" w:rsidRPr="002C5134" w:rsidRDefault="000A7C83" w:rsidP="002C5134">
    <w:pPr>
      <w:pStyle w:val="Footer"/>
      <w:rPr>
        <w:sz w:val="15"/>
        <w:szCs w:val="15"/>
      </w:rPr>
    </w:pPr>
  </w:p>
  <w:p w14:paraId="4F56AC81" w14:textId="77777777" w:rsidR="000A7C83" w:rsidRDefault="000A7C83" w:rsidP="00D25DCD">
    <w:pPr>
      <w:pStyle w:val="Footerportrait"/>
    </w:pPr>
  </w:p>
  <w:p w14:paraId="4B249E6A" w14:textId="77777777" w:rsidR="000A7C83" w:rsidRPr="00AA1E75" w:rsidRDefault="000A7C83" w:rsidP="00AE59A3">
    <w:pPr>
      <w:pStyle w:val="Footerportrait"/>
      <w:tabs>
        <w:tab w:val="clear" w:pos="10206"/>
        <w:tab w:val="right" w:pos="14570"/>
      </w:tabs>
      <w:rPr>
        <w:rStyle w:val="PageNumber"/>
        <w:b w:val="0"/>
        <w:szCs w:val="15"/>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rPr>
      <w:t>Level 1 Aids to Navigation Manager Training</w:t>
    </w:r>
    <w:r w:rsidRPr="00AA1E75">
      <w:rPr>
        <w:b w:val="0"/>
      </w:rPr>
      <w:fldChar w:fldCharType="end"/>
    </w:r>
  </w:p>
  <w:p w14:paraId="56DE2245" w14:textId="77777777" w:rsidR="000A7C83" w:rsidRPr="00480D65" w:rsidRDefault="000A7C83" w:rsidP="00AE59A3">
    <w:pPr>
      <w:pStyle w:val="Footerportrait"/>
      <w:tabs>
        <w:tab w:val="clear" w:pos="10206"/>
        <w:tab w:val="right" w:pos="14570"/>
      </w:tabs>
    </w:pP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rPr>
      <w:t>Edition 1.0</w:t>
    </w:r>
    <w:r w:rsidRPr="00AA1E75">
      <w:rPr>
        <w:b w:val="0"/>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rPr>
      <w:t>December 2015</w:t>
    </w:r>
    <w:r w:rsidR="009E2A5F">
      <w:rPr>
        <w:b w:val="0"/>
        <w:bCs/>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7149E8">
      <w:t>46</w:t>
    </w:r>
    <w:r w:rsidRPr="002C513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3D416" w14:textId="77777777" w:rsidR="000A7C83" w:rsidRPr="007A6476" w:rsidRDefault="000A7C83" w:rsidP="00292085">
    <w:pPr>
      <w:pStyle w:val="Footer"/>
      <w:ind w:right="360"/>
      <w:rPr>
        <w:sz w:val="15"/>
        <w:szCs w:val="15"/>
      </w:rPr>
    </w:pPr>
  </w:p>
  <w:p w14:paraId="45EC3CDD" w14:textId="77777777" w:rsidR="000A7C83" w:rsidRDefault="000A7C83" w:rsidP="00AB4A21">
    <w:pPr>
      <w:pStyle w:val="Footerportrait"/>
    </w:pPr>
  </w:p>
  <w:p w14:paraId="12E7C148" w14:textId="77777777" w:rsidR="000A7C83" w:rsidRPr="00AA1E75" w:rsidRDefault="000A7C83" w:rsidP="00AB4A21">
    <w:pPr>
      <w:pStyle w:val="Footerportrait"/>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rPr>
      <w:t>Level 1 Aids to Navigation Manager Training</w:t>
    </w:r>
    <w:r w:rsidRPr="00AA1E75">
      <w:rPr>
        <w:b w:val="0"/>
      </w:rPr>
      <w:fldChar w:fldCharType="end"/>
    </w:r>
    <w:r w:rsidRPr="00AA1E75">
      <w:rPr>
        <w:b w:val="0"/>
      </w:rPr>
      <w:tab/>
    </w:r>
  </w:p>
  <w:p w14:paraId="5FEE9636" w14:textId="77777777" w:rsidR="000A7C83" w:rsidRPr="00292085" w:rsidRDefault="000A7C83" w:rsidP="00292085">
    <w:pPr>
      <w:pStyle w:val="Footereditionno"/>
      <w:tabs>
        <w:tab w:val="clear" w:pos="10206"/>
        <w:tab w:val="right" w:pos="10205"/>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7149E8">
      <w:rPr>
        <w:b w:val="0"/>
        <w:noProof/>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7149E8" w:rsidRPr="007149E8">
      <w:rPr>
        <w:b w:val="0"/>
        <w:bCs/>
        <w:noProof/>
        <w:szCs w:val="15"/>
        <w:lang w:val="en-US"/>
      </w:rPr>
      <w:t>December 2015</w:t>
    </w:r>
    <w:r>
      <w:rPr>
        <w:szCs w:val="15"/>
      </w:rPr>
      <w:fldChar w:fldCharType="end"/>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149E8">
      <w:rPr>
        <w:rStyle w:val="PageNumber"/>
        <w:noProof/>
        <w:szCs w:val="15"/>
      </w:rPr>
      <w:t>21</w:t>
    </w:r>
    <w:r w:rsidRPr="00C907DF">
      <w:rPr>
        <w:rStyle w:val="PageNumber"/>
        <w:szCs w:val="1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0D5C3" w14:textId="77777777" w:rsidR="000A7C83" w:rsidRPr="006A11C5" w:rsidRDefault="000A7C83" w:rsidP="006A11C5">
    <w:pPr>
      <w:pStyle w:val="Footer"/>
      <w:rPr>
        <w:sz w:val="15"/>
        <w:szCs w:val="15"/>
      </w:rPr>
    </w:pPr>
    <w:r w:rsidRPr="006A11C5">
      <w:rPr>
        <w:noProof/>
        <w:sz w:val="15"/>
        <w:szCs w:val="15"/>
        <w:lang w:val="en-IE" w:eastAsia="en-IE"/>
      </w:rPr>
      <mc:AlternateContent>
        <mc:Choice Requires="wps">
          <w:drawing>
            <wp:anchor distT="0" distB="0" distL="114300" distR="114300" simplePos="0" relativeHeight="251697152" behindDoc="0" locked="0" layoutInCell="1" allowOverlap="1" wp14:anchorId="4340BB49" wp14:editId="255DC5E0">
              <wp:simplePos x="0" y="0"/>
              <wp:positionH relativeFrom="column">
                <wp:posOffset>233343</wp:posOffset>
              </wp:positionH>
              <wp:positionV relativeFrom="paragraph">
                <wp:posOffset>3143155</wp:posOffset>
              </wp:positionV>
              <wp:extent cx="6799634" cy="58366"/>
              <wp:effectExtent l="0" t="0" r="33020" b="43815"/>
              <wp:wrapNone/>
              <wp:docPr id="10" name="Straight Connector 10"/>
              <wp:cNvGraphicFramePr/>
              <a:graphic xmlns:a="http://schemas.openxmlformats.org/drawingml/2006/main">
                <a:graphicData uri="http://schemas.microsoft.com/office/word/2010/wordprocessingShape">
                  <wps:wsp>
                    <wps:cNvCnPr/>
                    <wps:spPr>
                      <a:xfrm>
                        <a:off x="0" y="0"/>
                        <a:ext cx="6799634" cy="583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A958D" id="Straight Connector 1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247.5pt" to="553.75pt,2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" strokecolor="#005084 [3044]"/>
          </w:pict>
        </mc:Fallback>
      </mc:AlternateContent>
    </w:r>
  </w:p>
  <w:p w14:paraId="68659D1D" w14:textId="77777777" w:rsidR="000A7C83" w:rsidRPr="00AA1E75" w:rsidRDefault="000A7C83" w:rsidP="006A11C5">
    <w:pPr>
      <w:pStyle w:val="Footerlandscape"/>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noProof/>
      </w:rPr>
      <w:t>IALA Model Course</w:t>
    </w:r>
    <w:r w:rsidRPr="00AA1E75">
      <w:rPr>
        <w:b w:val="0"/>
        <w:noProof/>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noProof/>
      </w:rPr>
      <w:t>Level 1 Aids to Navigation Manager Training</w:t>
    </w:r>
    <w:r w:rsidRPr="00AA1E75">
      <w:rPr>
        <w:b w:val="0"/>
        <w:noProof/>
      </w:rPr>
      <w:fldChar w:fldCharType="end"/>
    </w:r>
    <w:r w:rsidRPr="00AA1E75">
      <w:rPr>
        <w:b w:val="0"/>
      </w:rPr>
      <w:tab/>
    </w:r>
  </w:p>
  <w:p w14:paraId="1D49445E" w14:textId="77777777" w:rsidR="000A7C83" w:rsidRPr="00A76DA9" w:rsidRDefault="000A7C83" w:rsidP="006A11C5">
    <w:pPr>
      <w:pStyle w:val="Footerlandscape"/>
    </w:pPr>
    <w:r w:rsidRPr="00AA1E75">
      <w:rPr>
        <w:b w:val="0"/>
        <w:noProof/>
        <w:lang w:val="en-IE" w:eastAsia="en-IE"/>
      </w:rPr>
      <mc:AlternateContent>
        <mc:Choice Requires="wps">
          <w:drawing>
            <wp:anchor distT="0" distB="0" distL="114300" distR="114300" simplePos="0" relativeHeight="251698176" behindDoc="0" locked="0" layoutInCell="1" allowOverlap="1" wp14:anchorId="197CDA80" wp14:editId="65D715D9">
              <wp:simplePos x="0" y="0"/>
              <wp:positionH relativeFrom="column">
                <wp:posOffset>323309</wp:posOffset>
              </wp:positionH>
              <wp:positionV relativeFrom="paragraph">
                <wp:posOffset>2975421</wp:posOffset>
              </wp:positionV>
              <wp:extent cx="10097311" cy="19456"/>
              <wp:effectExtent l="0" t="0" r="37465" b="31750"/>
              <wp:wrapNone/>
              <wp:docPr id="29" name="Straight Connector 29"/>
              <wp:cNvGraphicFramePr/>
              <a:graphic xmlns:a="http://schemas.openxmlformats.org/drawingml/2006/main">
                <a:graphicData uri="http://schemas.microsoft.com/office/word/2010/wordprocessingShape">
                  <wps:wsp>
                    <wps:cNvCnPr/>
                    <wps:spPr>
                      <a:xfrm>
                        <a:off x="0" y="0"/>
                        <a:ext cx="10097311" cy="194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B2FE94" id="Straight Connector 29"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5.45pt,234.3pt" to="820.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" strokecolor="#005084 [3044]"/>
          </w:pict>
        </mc:Fallback>
      </mc:AlternateContent>
    </w: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noProof/>
      </w:rPr>
      <w:t>Edition 1.0</w:t>
    </w:r>
    <w:r w:rsidRPr="00AA1E75">
      <w:rPr>
        <w:b w:val="0"/>
        <w:noProof/>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noProof/>
        <w:lang w:val="en-US"/>
      </w:rPr>
      <w:t>December 2015</w:t>
    </w:r>
    <w:r w:rsidR="009E2A5F">
      <w:rPr>
        <w:b w:val="0"/>
        <w:bCs/>
        <w:noProof/>
        <w:lang w:val="en-US"/>
      </w:rPr>
      <w:fldChar w:fldCharType="end"/>
    </w:r>
    <w:r>
      <w:tab/>
    </w:r>
    <w:r w:rsidRPr="00D25DCD">
      <w:t xml:space="preserve">P </w:t>
    </w:r>
    <w:r w:rsidRPr="00D25DCD">
      <w:fldChar w:fldCharType="begin"/>
    </w:r>
    <w:r w:rsidRPr="00D25DCD">
      <w:instrText xml:space="preserve">PAGE  </w:instrText>
    </w:r>
    <w:r w:rsidRPr="00D25DCD">
      <w:fldChar w:fldCharType="separate"/>
    </w:r>
    <w:r w:rsidR="007149E8">
      <w:rPr>
        <w:noProof/>
      </w:rPr>
      <w:t>23</w:t>
    </w:r>
    <w:r w:rsidRPr="00D25DCD">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65C5A" w14:textId="77777777" w:rsidR="000A7C83" w:rsidRPr="00D25DCD" w:rsidRDefault="000A7C83" w:rsidP="00D25DCD">
    <w:pPr>
      <w:pStyle w:val="Footer"/>
      <w:rPr>
        <w:sz w:val="15"/>
        <w:szCs w:val="15"/>
      </w:rPr>
    </w:pPr>
  </w:p>
  <w:p w14:paraId="6CF1C9A6" w14:textId="77777777" w:rsidR="000A7C83" w:rsidRDefault="000A7C83" w:rsidP="003313C9">
    <w:pPr>
      <w:pStyle w:val="Footerportrait"/>
    </w:pPr>
  </w:p>
  <w:p w14:paraId="12D1E729" w14:textId="77777777" w:rsidR="000A7C83" w:rsidRPr="00AA1E75" w:rsidRDefault="000A7C83" w:rsidP="003313C9">
    <w:pPr>
      <w:pStyle w:val="Footerportrait"/>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rPr>
      <w:t>Level 1 Aids to Navigation Manager Training</w:t>
    </w:r>
    <w:r w:rsidRPr="00AA1E75">
      <w:rPr>
        <w:b w:val="0"/>
      </w:rPr>
      <w:fldChar w:fldCharType="end"/>
    </w:r>
    <w:r w:rsidRPr="00AA1E75">
      <w:rPr>
        <w:b w:val="0"/>
      </w:rPr>
      <w:tab/>
    </w:r>
  </w:p>
  <w:p w14:paraId="199DBB21" w14:textId="77777777" w:rsidR="000A7C83" w:rsidRPr="00A76DA9" w:rsidRDefault="000A7C83" w:rsidP="003313C9">
    <w:pPr>
      <w:pStyle w:val="Footerportrait"/>
    </w:pPr>
    <w:r w:rsidRPr="00AA1E75">
      <w:rPr>
        <w:b w:val="0"/>
        <w:lang w:val="en-IE" w:eastAsia="en-IE"/>
      </w:rPr>
      <mc:AlternateContent>
        <mc:Choice Requires="wps">
          <w:drawing>
            <wp:anchor distT="0" distB="0" distL="114300" distR="114300" simplePos="0" relativeHeight="251701248" behindDoc="0" locked="0" layoutInCell="1" allowOverlap="1" wp14:anchorId="5C7DC48D" wp14:editId="5FEA3C06">
              <wp:simplePos x="0" y="0"/>
              <wp:positionH relativeFrom="column">
                <wp:posOffset>323309</wp:posOffset>
              </wp:positionH>
              <wp:positionV relativeFrom="paragraph">
                <wp:posOffset>2975421</wp:posOffset>
              </wp:positionV>
              <wp:extent cx="10097311" cy="19456"/>
              <wp:effectExtent l="0" t="0" r="37465" b="31750"/>
              <wp:wrapNone/>
              <wp:docPr id="37" name="Straight Connector 37"/>
              <wp:cNvGraphicFramePr/>
              <a:graphic xmlns:a="http://schemas.openxmlformats.org/drawingml/2006/main">
                <a:graphicData uri="http://schemas.microsoft.com/office/word/2010/wordprocessingShape">
                  <wps:wsp>
                    <wps:cNvCnPr/>
                    <wps:spPr>
                      <a:xfrm>
                        <a:off x="0" y="0"/>
                        <a:ext cx="10097311" cy="194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37A957" id="Straight Connector 37"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25.45pt,234.3pt" to="820.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" strokecolor="#005084 [3044]"/>
          </w:pict>
        </mc:Fallback>
      </mc:AlternateContent>
    </w: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rPr>
      <w:t>Edition 1.0</w:t>
    </w:r>
    <w:r w:rsidRPr="00AA1E75">
      <w:rPr>
        <w:b w:val="0"/>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rPr>
      <w:t>December 2015</w:t>
    </w:r>
    <w:r w:rsidR="009E2A5F">
      <w:rPr>
        <w:b w:val="0"/>
        <w:bCs/>
      </w:rPr>
      <w:fldChar w:fldCharType="end"/>
    </w:r>
    <w:r>
      <w:tab/>
    </w:r>
    <w:r w:rsidRPr="00D25DCD">
      <w:t xml:space="preserve">P </w:t>
    </w:r>
    <w:r w:rsidRPr="00D25DCD">
      <w:fldChar w:fldCharType="begin"/>
    </w:r>
    <w:r w:rsidRPr="00D25DCD">
      <w:instrText xml:space="preserve">PAGE  </w:instrText>
    </w:r>
    <w:r w:rsidRPr="00D25DCD">
      <w:fldChar w:fldCharType="separate"/>
    </w:r>
    <w:r w:rsidR="007149E8">
      <w:t>24</w:t>
    </w:r>
    <w:r w:rsidRPr="00D25DCD">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8BB89" w14:textId="77777777" w:rsidR="000A7C83" w:rsidRPr="00D25DCD" w:rsidRDefault="000A7C83" w:rsidP="00D25DCD">
    <w:pPr>
      <w:pStyle w:val="Footer"/>
      <w:rPr>
        <w:sz w:val="15"/>
        <w:szCs w:val="15"/>
      </w:rPr>
    </w:pPr>
  </w:p>
  <w:p w14:paraId="48EF37A8" w14:textId="77777777" w:rsidR="000A7C83" w:rsidRDefault="000A7C83" w:rsidP="003313C9">
    <w:pPr>
      <w:pStyle w:val="Footerlandscape"/>
      <w:tabs>
        <w:tab w:val="clear" w:pos="15309"/>
        <w:tab w:val="right" w:pos="15137"/>
      </w:tabs>
    </w:pPr>
  </w:p>
  <w:p w14:paraId="1C370D69" w14:textId="77777777" w:rsidR="000A7C83" w:rsidRPr="00AA1E75" w:rsidRDefault="000A7C83" w:rsidP="003313C9">
    <w:pPr>
      <w:pStyle w:val="Footerlandscape"/>
      <w:tabs>
        <w:tab w:val="clear" w:pos="15309"/>
        <w:tab w:val="right" w:pos="15137"/>
      </w:tabs>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noProof/>
      </w:rPr>
      <w:t>IALA Model Course</w:t>
    </w:r>
    <w:r w:rsidRPr="00AA1E75">
      <w:rPr>
        <w:b w:val="0"/>
        <w:noProof/>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noProof/>
      </w:rPr>
      <w:t>Level 1 Aids to Navigation Manager Training</w:t>
    </w:r>
    <w:r w:rsidRPr="00AA1E75">
      <w:rPr>
        <w:b w:val="0"/>
        <w:noProof/>
      </w:rPr>
      <w:fldChar w:fldCharType="end"/>
    </w:r>
    <w:r w:rsidRPr="00AA1E75">
      <w:rPr>
        <w:b w:val="0"/>
      </w:rPr>
      <w:tab/>
    </w:r>
  </w:p>
  <w:p w14:paraId="070A45C5" w14:textId="77777777" w:rsidR="000A7C83" w:rsidRPr="00BA6383" w:rsidRDefault="000A7C83" w:rsidP="00D25DCD">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noProof/>
      </w:rPr>
      <w:t>Edition 1.0</w:t>
    </w:r>
    <w:r w:rsidRPr="00AA1E75">
      <w:rPr>
        <w:b w:val="0"/>
        <w:noProof/>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noProof/>
        <w:lang w:val="en-US"/>
      </w:rPr>
      <w:t>December 2015</w:t>
    </w:r>
    <w:r w:rsidR="009E2A5F">
      <w:rPr>
        <w:b w:val="0"/>
        <w:bCs/>
        <w:noProof/>
        <w:lang w:val="en-US"/>
      </w:rPr>
      <w:fldChar w:fldCharType="end"/>
    </w:r>
    <w:r>
      <w:tab/>
    </w:r>
    <w:r w:rsidRPr="00D25DCD">
      <w:t xml:space="preserve">P </w:t>
    </w:r>
    <w:r w:rsidRPr="00D25DCD">
      <w:fldChar w:fldCharType="begin"/>
    </w:r>
    <w:r w:rsidRPr="00D25DCD">
      <w:instrText xml:space="preserve">PAGE  </w:instrText>
    </w:r>
    <w:r w:rsidRPr="00D25DCD">
      <w:fldChar w:fldCharType="separate"/>
    </w:r>
    <w:r w:rsidR="007149E8">
      <w:rPr>
        <w:noProof/>
      </w:rPr>
      <w:t>28</w:t>
    </w:r>
    <w:r w:rsidRPr="00D25DCD">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52BDB" w14:textId="77777777" w:rsidR="000A7C83" w:rsidRDefault="000A7C83" w:rsidP="003313C9">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45</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EEBA5" w14:textId="77777777" w:rsidR="000A7C83" w:rsidRDefault="000A7C83" w:rsidP="00D25DCD">
    <w:pPr>
      <w:pStyle w:val="Footer"/>
    </w:pPr>
  </w:p>
  <w:p w14:paraId="6F730822" w14:textId="77777777" w:rsidR="000A7C83" w:rsidRDefault="000A7C83" w:rsidP="003313C9">
    <w:pPr>
      <w:pStyle w:val="Footerportrait"/>
      <w:tabs>
        <w:tab w:val="clear" w:pos="10206"/>
        <w:tab w:val="right" w:pos="9638"/>
      </w:tabs>
    </w:pPr>
  </w:p>
  <w:p w14:paraId="2B0BEF79" w14:textId="77777777" w:rsidR="000A7C83" w:rsidRPr="00AA1E75" w:rsidRDefault="000A7C83" w:rsidP="003313C9">
    <w:pPr>
      <w:pStyle w:val="Footerportrait"/>
      <w:tabs>
        <w:tab w:val="clear" w:pos="10206"/>
        <w:tab w:val="right" w:pos="9638"/>
      </w:tabs>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rPr>
      <w:t>Level 1 Aids to Navigation Manager Training</w:t>
    </w:r>
    <w:r w:rsidRPr="00AA1E75">
      <w:rPr>
        <w:b w:val="0"/>
      </w:rPr>
      <w:fldChar w:fldCharType="end"/>
    </w:r>
    <w:r w:rsidRPr="00AA1E75">
      <w:rPr>
        <w:b w:val="0"/>
      </w:rPr>
      <w:tab/>
    </w:r>
  </w:p>
  <w:p w14:paraId="03EEB6D3" w14:textId="77777777" w:rsidR="000A7C83" w:rsidRPr="00326E98" w:rsidRDefault="000A7C83" w:rsidP="003313C9">
    <w:pPr>
      <w:pStyle w:val="Footerportrait"/>
      <w:tabs>
        <w:tab w:val="clear" w:pos="10206"/>
        <w:tab w:val="right" w:pos="9638"/>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7149E8">
      <w:rPr>
        <w:b w:val="0"/>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7149E8" w:rsidRPr="007149E8">
      <w:rPr>
        <w:b w:val="0"/>
        <w:bCs/>
        <w:szCs w:val="15"/>
      </w:rPr>
      <w:t>December 2015</w:t>
    </w:r>
    <w:r>
      <w:rPr>
        <w:szCs w:val="15"/>
      </w:rPr>
      <w:fldChar w:fldCharType="end"/>
    </w:r>
    <w:r>
      <w:rPr>
        <w:szCs w:val="15"/>
      </w:rPr>
      <w:tab/>
    </w:r>
    <w:r w:rsidRPr="00D25DCD">
      <w:t xml:space="preserve">P </w:t>
    </w:r>
    <w:r w:rsidRPr="00D25DCD">
      <w:fldChar w:fldCharType="begin"/>
    </w:r>
    <w:r w:rsidRPr="00D25DCD">
      <w:instrText xml:space="preserve">PAGE  </w:instrText>
    </w:r>
    <w:r w:rsidRPr="00D25DCD">
      <w:fldChar w:fldCharType="separate"/>
    </w:r>
    <w:r w:rsidR="007149E8">
      <w:t>29</w:t>
    </w:r>
    <w:r w:rsidRPr="00D25DCD">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318F2" w14:textId="77777777" w:rsidR="000A7C83" w:rsidRDefault="000A7C83" w:rsidP="003313C9">
    <w:pPr>
      <w:pStyle w:val="Footer"/>
      <w:tabs>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45</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659B8" w14:textId="77777777" w:rsidR="000A7C83" w:rsidRPr="001766B4" w:rsidRDefault="000A7C83" w:rsidP="001766B4">
    <w:pPr>
      <w:pStyle w:val="Footer"/>
      <w:rPr>
        <w:sz w:val="15"/>
        <w:szCs w:val="15"/>
      </w:rPr>
    </w:pPr>
  </w:p>
  <w:p w14:paraId="658CA163" w14:textId="77777777" w:rsidR="000A7C83" w:rsidRDefault="000A7C83" w:rsidP="003313C9">
    <w:pPr>
      <w:pStyle w:val="Footerlandscape"/>
      <w:tabs>
        <w:tab w:val="clear" w:pos="15309"/>
        <w:tab w:val="right" w:pos="15137"/>
      </w:tabs>
    </w:pPr>
  </w:p>
  <w:p w14:paraId="5F183FFC" w14:textId="77777777" w:rsidR="000A7C83" w:rsidRPr="00AA1E75" w:rsidRDefault="000A7C83" w:rsidP="003313C9">
    <w:pPr>
      <w:pStyle w:val="Footerlandscape"/>
      <w:tabs>
        <w:tab w:val="clear" w:pos="15309"/>
        <w:tab w:val="right" w:pos="15137"/>
      </w:tabs>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7149E8" w:rsidRPr="007149E8">
      <w:rPr>
        <w:b w:val="0"/>
        <w:bCs/>
        <w:noProof/>
        <w:lang w:val="en-US"/>
      </w:rPr>
      <w:t>IALA Model Course</w:t>
    </w:r>
    <w:r w:rsidRPr="00AA1E75">
      <w:rPr>
        <w:b w:val="0"/>
        <w:bCs/>
        <w:noProof/>
        <w:lang w:val="en-US"/>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7149E8">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7149E8">
      <w:rPr>
        <w:b w:val="0"/>
        <w:noProof/>
      </w:rPr>
      <w:t>Level 1 Aids to Navigation Manager Training</w:t>
    </w:r>
    <w:r w:rsidRPr="00AA1E75">
      <w:rPr>
        <w:b w:val="0"/>
        <w:noProof/>
      </w:rPr>
      <w:fldChar w:fldCharType="end"/>
    </w:r>
    <w:r w:rsidRPr="00AA1E75">
      <w:rPr>
        <w:b w:val="0"/>
      </w:rPr>
      <w:tab/>
    </w:r>
  </w:p>
  <w:p w14:paraId="405B8B67" w14:textId="77777777" w:rsidR="000A7C83" w:rsidRPr="001766B4" w:rsidRDefault="000A7C83" w:rsidP="001766B4">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7149E8">
      <w:rPr>
        <w:b w:val="0"/>
        <w:noProof/>
      </w:rPr>
      <w:t>Edition 1.0</w:t>
    </w:r>
    <w:r w:rsidRPr="00AA1E75">
      <w:rPr>
        <w:b w:val="0"/>
        <w:noProof/>
      </w:rPr>
      <w:fldChar w:fldCharType="end"/>
    </w:r>
    <w:r>
      <w:t xml:space="preserve">  </w:t>
    </w:r>
    <w:r w:rsidR="009E2A5F">
      <w:fldChar w:fldCharType="begin"/>
    </w:r>
    <w:r w:rsidR="009E2A5F">
      <w:instrText xml:space="preserve"> STYLEREF "Document date" \* MERGEFORMAT </w:instrText>
    </w:r>
    <w:r w:rsidR="009E2A5F">
      <w:fldChar w:fldCharType="separate"/>
    </w:r>
    <w:r w:rsidR="007149E8" w:rsidRPr="007149E8">
      <w:rPr>
        <w:b w:val="0"/>
        <w:bCs/>
        <w:noProof/>
        <w:lang w:val="en-US"/>
      </w:rPr>
      <w:t>December 2015</w:t>
    </w:r>
    <w:r w:rsidR="009E2A5F">
      <w:rPr>
        <w:b w:val="0"/>
        <w:bCs/>
        <w:noProof/>
        <w:lang w:val="en-US"/>
      </w:rPr>
      <w:fldChar w:fldCharType="end"/>
    </w:r>
    <w:r>
      <w:tab/>
    </w:r>
    <w:r w:rsidRPr="001766B4">
      <w:t xml:space="preserve">P </w:t>
    </w:r>
    <w:r w:rsidRPr="001766B4">
      <w:fldChar w:fldCharType="begin"/>
    </w:r>
    <w:r w:rsidRPr="001766B4">
      <w:instrText xml:space="preserve">PAGE  </w:instrText>
    </w:r>
    <w:r w:rsidRPr="001766B4">
      <w:fldChar w:fldCharType="separate"/>
    </w:r>
    <w:r w:rsidR="007149E8">
      <w:rPr>
        <w:noProof/>
      </w:rPr>
      <w:t>33</w:t>
    </w:r>
    <w:r w:rsidRPr="001766B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AE047" w14:textId="77777777" w:rsidR="009E2A5F" w:rsidRDefault="009E2A5F" w:rsidP="003274DB">
      <w:r>
        <w:separator/>
      </w:r>
    </w:p>
    <w:p w14:paraId="0CAAE56E" w14:textId="77777777" w:rsidR="009E2A5F" w:rsidRDefault="009E2A5F"/>
  </w:footnote>
  <w:footnote w:type="continuationSeparator" w:id="0">
    <w:p w14:paraId="40162FB3" w14:textId="77777777" w:rsidR="009E2A5F" w:rsidRDefault="009E2A5F" w:rsidP="003274DB">
      <w:r>
        <w:continuationSeparator/>
      </w:r>
    </w:p>
    <w:p w14:paraId="2E30B4DA" w14:textId="77777777" w:rsidR="009E2A5F" w:rsidRDefault="009E2A5F"/>
    <w:p w14:paraId="1D96EC55" w14:textId="77777777" w:rsidR="009E2A5F" w:rsidRDefault="009E2A5F"/>
    <w:p w14:paraId="41F54A40" w14:textId="77777777" w:rsidR="009E2A5F" w:rsidRDefault="009E2A5F"/>
  </w:footnote>
  <w:footnote w:id="1">
    <w:p w14:paraId="2B16D0D4" w14:textId="77777777" w:rsidR="000A7C83" w:rsidRPr="00282CB0" w:rsidRDefault="000A7C83" w:rsidP="00A457E6">
      <w:pPr>
        <w:pStyle w:val="FootnoteText"/>
        <w:rPr>
          <w:szCs w:val="18"/>
        </w:rPr>
      </w:pPr>
      <w:r w:rsidRPr="00282CB0">
        <w:rPr>
          <w:rStyle w:val="FootnoteReference"/>
          <w:szCs w:val="18"/>
        </w:rPr>
        <w:footnoteRef/>
      </w:r>
      <w:r w:rsidRPr="00282CB0">
        <w:rPr>
          <w:szCs w:val="18"/>
        </w:rPr>
        <w:t xml:space="preserve"> </w:t>
      </w:r>
      <w:r>
        <w:rPr>
          <w:szCs w:val="18"/>
        </w:rPr>
        <w:tab/>
        <w:t>Definitions and</w:t>
      </w:r>
      <w:r w:rsidRPr="00282CB0">
        <w:rPr>
          <w:szCs w:val="18"/>
        </w:rPr>
        <w:t xml:space="preserve"> </w:t>
      </w:r>
      <w:r>
        <w:rPr>
          <w:szCs w:val="18"/>
        </w:rPr>
        <w:t>clarifications of terms and common abbreviations used in the text of this document are listed at Articles 1.2 and 1.4 of IALA Recommendation E-141.</w:t>
      </w:r>
    </w:p>
  </w:footnote>
  <w:footnote w:id="2">
    <w:p w14:paraId="25562C75" w14:textId="77777777" w:rsidR="000A7C83" w:rsidRPr="00F9576D" w:rsidRDefault="000A7C83" w:rsidP="00A457E6">
      <w:pPr>
        <w:pStyle w:val="FootnoteText"/>
        <w:rPr>
          <w:szCs w:val="18"/>
        </w:rPr>
      </w:pPr>
      <w:r w:rsidRPr="00F9576D">
        <w:rPr>
          <w:rStyle w:val="FootnoteReference"/>
          <w:szCs w:val="18"/>
        </w:rPr>
        <w:footnoteRef/>
      </w:r>
      <w:r w:rsidRPr="00F9576D">
        <w:rPr>
          <w:szCs w:val="18"/>
        </w:rPr>
        <w:t xml:space="preserve"> </w:t>
      </w:r>
      <w:r>
        <w:rPr>
          <w:szCs w:val="18"/>
        </w:rPr>
        <w:tab/>
      </w:r>
      <w:r w:rsidRPr="001F0CC3">
        <w:rPr>
          <w:szCs w:val="18"/>
        </w:rPr>
        <w:t>The version of the NAVGUIDE referred to in this document is the seventh edition (2014)</w:t>
      </w:r>
    </w:p>
  </w:footnote>
  <w:footnote w:id="3">
    <w:p w14:paraId="75F45D5E"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ab/>
        <w:t>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Part C paragraph 2 of this document for greater detail.</w:t>
      </w:r>
    </w:p>
  </w:footnote>
  <w:footnote w:id="4">
    <w:p w14:paraId="3AAEC953" w14:textId="77777777" w:rsidR="000A7C83" w:rsidRPr="00FD2436" w:rsidRDefault="000A7C83" w:rsidP="00A457E6">
      <w:pPr>
        <w:pStyle w:val="FootnoteText"/>
        <w:rPr>
          <w:szCs w:val="18"/>
        </w:rPr>
      </w:pPr>
      <w:r w:rsidRPr="00FD2436">
        <w:rPr>
          <w:rStyle w:val="FootnoteReference"/>
          <w:szCs w:val="18"/>
        </w:rPr>
        <w:footnoteRef/>
      </w:r>
      <w:r>
        <w:rPr>
          <w:szCs w:val="18"/>
        </w:rPr>
        <w:tab/>
      </w:r>
      <w:r w:rsidRPr="00FD2436">
        <w:rPr>
          <w:szCs w:val="18"/>
        </w:rPr>
        <w:t xml:space="preserve">The term ‘AtoN Manager’ is taken to mean a person who has been awarded an IALA Level 1 AtoN Certificate and holds the post of </w:t>
      </w:r>
      <w:r>
        <w:rPr>
          <w:szCs w:val="18"/>
        </w:rPr>
        <w:t xml:space="preserve">at least </w:t>
      </w:r>
      <w:r w:rsidRPr="00FD2436">
        <w:rPr>
          <w:szCs w:val="18"/>
        </w:rPr>
        <w:t xml:space="preserve">a junior Manager.  </w:t>
      </w:r>
    </w:p>
  </w:footnote>
  <w:footnote w:id="5">
    <w:p w14:paraId="5E6E3776"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IALA Recommendation E-141 Article 4.1</w:t>
      </w:r>
    </w:p>
  </w:footnote>
  <w:footnote w:id="6">
    <w:p w14:paraId="4552A08E"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r>
      <w:r w:rsidRPr="00FD2436">
        <w:rPr>
          <w:i/>
          <w:szCs w:val="18"/>
        </w:rPr>
        <w:t>‘Competent Authorities should ensure that instructors and assessors are appropriately qualified and experienced for the particular training and assessment of competence for which they are given responsibility.  Instructors should hold suitable professional qualifications’</w:t>
      </w:r>
      <w:r w:rsidRPr="00FD2436">
        <w:rPr>
          <w:szCs w:val="18"/>
        </w:rPr>
        <w:t xml:space="preserve"> IALA Recommendation </w:t>
      </w:r>
      <w:r w:rsidRPr="00795EAB">
        <w:rPr>
          <w:szCs w:val="18"/>
        </w:rPr>
        <w:t>E-141 Article 5.2.2</w:t>
      </w:r>
    </w:p>
  </w:footnote>
  <w:footnote w:id="7">
    <w:p w14:paraId="0DE636A3"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Where possible Microsoft PowerPoint</w:t>
      </w:r>
      <w:r w:rsidRPr="00FD2436">
        <w:rPr>
          <w:rFonts w:cstheme="minorHAnsi"/>
          <w:szCs w:val="18"/>
        </w:rPr>
        <w:t>®</w:t>
      </w:r>
      <w:r w:rsidRPr="00FD2436">
        <w:rPr>
          <w:szCs w:val="18"/>
        </w:rPr>
        <w:t xml:space="preserve"> presentations should be capable of being projected onto a suitable white background or screen</w:t>
      </w:r>
    </w:p>
  </w:footnote>
  <w:footnote w:id="8">
    <w:p w14:paraId="53CAD6E4"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The standard reference publication is the IALA NAVGUIDE Manual.  References to appropriate IALA Recommendations and Guidelines are given in Part E of this document</w:t>
      </w:r>
    </w:p>
  </w:footnote>
  <w:footnote w:id="9">
    <w:p w14:paraId="27A2D434"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ab/>
      </w:r>
      <w:r w:rsidRPr="00A145E7">
        <w:rPr>
          <w:szCs w:val="18"/>
        </w:rPr>
        <w:t>A list of IALA-endorsed experts is maintained by the IALA World-Wide Academy.</w:t>
      </w:r>
      <w:r w:rsidRPr="00FD2436">
        <w:rPr>
          <w:szCs w:val="18"/>
        </w:rPr>
        <w:t xml:space="preserve">  </w:t>
      </w:r>
    </w:p>
  </w:footnote>
  <w:footnote w:id="10">
    <w:p w14:paraId="2CB38D88"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ab/>
        <w:t>Extract from Article 1.1 of IALA Recommendation E-141.</w:t>
      </w:r>
    </w:p>
  </w:footnote>
  <w:footnote w:id="11">
    <w:p w14:paraId="7F496E8C"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r>
      <w:r w:rsidRPr="00CF172C">
        <w:rPr>
          <w:szCs w:val="18"/>
        </w:rPr>
        <w:t>Article 5.2 of IALA Recommendation E-141 specifies that ‘training to work as a member of a team should normally be part of the syllabus’ [see Part E Module 3 sub-element 3b.5.5]. E-141 Article 5.3 recommends that participants should attend model course IALA WWA.L1.3 on Risk Management Tools and IA</w:t>
      </w:r>
      <w:r>
        <w:rPr>
          <w:szCs w:val="18"/>
        </w:rPr>
        <w:t>L</w:t>
      </w:r>
      <w:r w:rsidRPr="00CF172C">
        <w:rPr>
          <w:szCs w:val="18"/>
        </w:rPr>
        <w:t>A WWA.L1.4 on satellite and e-navigation.</w:t>
      </w:r>
    </w:p>
  </w:footnote>
  <w:footnote w:id="12">
    <w:p w14:paraId="3F22F063"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Pr>
          <w:szCs w:val="18"/>
        </w:rPr>
        <w:tab/>
      </w:r>
      <w:r w:rsidRPr="00FD2436">
        <w:rPr>
          <w:szCs w:val="18"/>
        </w:rPr>
        <w:t>Total time allocated to participant instruction.  This does not include time for the team building exercise, examination preparation or tutorials.</w:t>
      </w:r>
    </w:p>
  </w:footnote>
  <w:footnote w:id="13">
    <w:p w14:paraId="3A6CE5CC"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Each lecture and exercise period has been allocated a time of 60 minutes to all</w:t>
      </w:r>
      <w:r>
        <w:rPr>
          <w:szCs w:val="18"/>
        </w:rPr>
        <w:t>ow for breaks between sessions.</w:t>
      </w:r>
    </w:p>
  </w:footnote>
  <w:footnote w:id="14">
    <w:p w14:paraId="7EB8A929" w14:textId="77777777" w:rsidR="000A7C83" w:rsidRPr="00A77374" w:rsidRDefault="000A7C83" w:rsidP="00082538">
      <w:pPr>
        <w:pStyle w:val="FootnoteText"/>
        <w:rPr>
          <w:szCs w:val="18"/>
        </w:rPr>
      </w:pPr>
      <w:r>
        <w:rPr>
          <w:rStyle w:val="FootnoteReference"/>
        </w:rPr>
        <w:footnoteRef/>
      </w:r>
      <w:r>
        <w:t xml:space="preserve"> </w:t>
      </w:r>
      <w:r>
        <w:tab/>
      </w:r>
      <w:r w:rsidRPr="00A77374">
        <w:rPr>
          <w:szCs w:val="18"/>
        </w:rPr>
        <w:t>The version of the NAVGUIDE referred to in this document is the seventh edition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59FF2" w14:textId="77777777" w:rsidR="00DD32D9" w:rsidRDefault="000A7C83" w:rsidP="004E23DC">
    <w:pPr>
      <w:pStyle w:val="Header"/>
      <w:jc w:val="right"/>
    </w:pPr>
    <w:r w:rsidRPr="00442889">
      <w:rPr>
        <w:noProof/>
        <w:lang w:val="en-IE" w:eastAsia="en-IE"/>
      </w:rPr>
      <w:drawing>
        <wp:anchor distT="0" distB="0" distL="114300" distR="114300" simplePos="0" relativeHeight="251657214" behindDoc="1" locked="0" layoutInCell="1" allowOverlap="1" wp14:anchorId="0B681F24" wp14:editId="347F511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D32D9">
      <w:t>ENG6-11.1.11</w:t>
    </w:r>
  </w:p>
  <w:p w14:paraId="76936189" w14:textId="094AF985" w:rsidR="000A7C83" w:rsidRPr="00ED2A8D" w:rsidRDefault="00DD32D9" w:rsidP="004E23DC">
    <w:pPr>
      <w:pStyle w:val="Header"/>
      <w:jc w:val="right"/>
    </w:pPr>
    <w:r>
      <w:t xml:space="preserve">Formerly </w:t>
    </w:r>
    <w:r w:rsidR="004E23DC">
      <w:t>ENG6-10.25</w:t>
    </w:r>
  </w:p>
  <w:p w14:paraId="0F11C6B3" w14:textId="77777777" w:rsidR="000A7C83" w:rsidRPr="00ED2A8D" w:rsidRDefault="000A7C83" w:rsidP="008747E0">
    <w:pPr>
      <w:pStyle w:val="Header"/>
    </w:pPr>
  </w:p>
  <w:p w14:paraId="3800734E" w14:textId="77777777" w:rsidR="000A7C83" w:rsidRDefault="000A7C83" w:rsidP="008747E0">
    <w:pPr>
      <w:pStyle w:val="Header"/>
    </w:pPr>
  </w:p>
  <w:p w14:paraId="04544C9C" w14:textId="77777777" w:rsidR="000A7C83" w:rsidRDefault="000A7C83" w:rsidP="008747E0">
    <w:pPr>
      <w:pStyle w:val="Header"/>
    </w:pPr>
  </w:p>
  <w:p w14:paraId="310BA4E9" w14:textId="77777777" w:rsidR="000A7C83" w:rsidRDefault="000A7C83" w:rsidP="008747E0">
    <w:pPr>
      <w:pStyle w:val="Header"/>
    </w:pPr>
  </w:p>
  <w:p w14:paraId="26C246E1" w14:textId="77777777" w:rsidR="000A7C83" w:rsidRDefault="000A7C83" w:rsidP="008747E0">
    <w:pPr>
      <w:pStyle w:val="Header"/>
    </w:pPr>
  </w:p>
  <w:p w14:paraId="0625DD1D" w14:textId="77777777" w:rsidR="000A7C83" w:rsidRDefault="000A7C83" w:rsidP="008747E0">
    <w:pPr>
      <w:pStyle w:val="Header"/>
    </w:pPr>
    <w:r>
      <w:rPr>
        <w:noProof/>
        <w:lang w:val="en-IE" w:eastAsia="en-IE"/>
      </w:rPr>
      <w:drawing>
        <wp:anchor distT="0" distB="0" distL="114300" distR="114300" simplePos="0" relativeHeight="251656189" behindDoc="1" locked="0" layoutInCell="1" allowOverlap="1" wp14:anchorId="1355BA5E" wp14:editId="5ADB5CA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5A05DED" w14:textId="77777777" w:rsidR="000A7C83" w:rsidRPr="00ED2A8D" w:rsidRDefault="000A7C83" w:rsidP="008747E0">
    <w:pPr>
      <w:pStyle w:val="Header"/>
    </w:pPr>
  </w:p>
  <w:p w14:paraId="24403660" w14:textId="77777777" w:rsidR="000A7C83" w:rsidRPr="00ED2A8D" w:rsidRDefault="000A7C83"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F7DAB" w14:textId="77777777" w:rsidR="000A7C83" w:rsidRDefault="000A7C83" w:rsidP="003313C9">
    <w:pPr>
      <w:pStyle w:val="Header"/>
    </w:pPr>
    <w:r>
      <w:rPr>
        <w:noProof/>
        <w:lang w:val="en-IE" w:eastAsia="en-IE"/>
      </w:rPr>
      <w:drawing>
        <wp:anchor distT="0" distB="0" distL="114300" distR="114300" simplePos="0" relativeHeight="251714560" behindDoc="1" locked="0" layoutInCell="1" allowOverlap="1" wp14:anchorId="6F46D9FD" wp14:editId="0C25B5AD">
          <wp:simplePos x="0" y="0"/>
          <wp:positionH relativeFrom="page">
            <wp:posOffset>9976337</wp:posOffset>
          </wp:positionH>
          <wp:positionV relativeFrom="page">
            <wp:posOffset>-138430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BBC2E" w14:textId="77777777" w:rsidR="000A7C83" w:rsidRPr="001D09DE" w:rsidRDefault="000A7C83" w:rsidP="003313C9">
    <w:pPr>
      <w:jc w:val="center"/>
      <w:rPr>
        <w:rFonts w:cs="Arial"/>
        <w:sz w:val="20"/>
      </w:rPr>
    </w:pPr>
    <w:r>
      <w:rPr>
        <w:noProof/>
        <w:lang w:val="en-IE" w:eastAsia="en-IE"/>
      </w:rPr>
      <mc:AlternateContent>
        <mc:Choice Requires="wps">
          <w:drawing>
            <wp:anchor distT="0" distB="0" distL="114300" distR="114300" simplePos="0" relativeHeight="251711488" behindDoc="1" locked="0" layoutInCell="0" allowOverlap="1" wp14:anchorId="1DB75D94" wp14:editId="1E8DC54B">
              <wp:simplePos x="0" y="0"/>
              <wp:positionH relativeFrom="margin">
                <wp:align>center</wp:align>
              </wp:positionH>
              <wp:positionV relativeFrom="margin">
                <wp:align>center</wp:align>
              </wp:positionV>
              <wp:extent cx="5981700" cy="106045"/>
              <wp:effectExtent l="0" t="1765300" r="0" b="174752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2C1C11F"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F66CC3" id="_x0000_t202" coordsize="21600,21600" o:spt="202" path="m,l,21600r21600,l21600,xe">
              <v:stroke joinstyle="miter"/>
              <v:path gradientshapeok="t" o:connecttype="rect"/>
            </v:shapetype>
            <v:shape id="Text Box 17" o:spid="_x0000_s1027" type="#_x0000_t202" style="position:absolute;left:0;text-align:left;margin-left:0;margin-top:0;width:471pt;height:8.3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1D09DE">
      <w:rPr>
        <w:rFonts w:cs="Arial"/>
        <w:sz w:val="20"/>
      </w:rPr>
      <w:t>Model Curse E-101/1 – Level 1 Manager Training</w:t>
    </w:r>
  </w:p>
  <w:p w14:paraId="5B1F1D95" w14:textId="77777777" w:rsidR="000A7C83" w:rsidRDefault="000A7C83" w:rsidP="003313C9">
    <w:pPr>
      <w:pBdr>
        <w:bottom w:val="single" w:sz="4" w:space="1" w:color="auto"/>
      </w:pBdr>
      <w:jc w:val="center"/>
    </w:pPr>
    <w:r>
      <w:rPr>
        <w:rFonts w:cs="Arial"/>
        <w:sz w:val="20"/>
        <w:highlight w:val="yellow"/>
      </w:rPr>
      <w:t>December 2011</w:t>
    </w:r>
  </w:p>
  <w:p w14:paraId="53BEB40B" w14:textId="77777777" w:rsidR="000A7C83" w:rsidRDefault="000A7C83" w:rsidP="003313C9">
    <w:pPr>
      <w:pStyle w:val="Header"/>
      <w:tabs>
        <w:tab w:val="center" w:pos="7230"/>
        <w:tab w:val="right" w:pos="14601"/>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4A7DA" w14:textId="77777777" w:rsidR="000A7C83" w:rsidRDefault="000A7C83">
    <w:pPr>
      <w:pStyle w:val="Header"/>
    </w:pPr>
    <w:r>
      <w:rPr>
        <w:noProof/>
        <w:lang w:val="en-IE" w:eastAsia="en-IE"/>
      </w:rPr>
      <mc:AlternateContent>
        <mc:Choice Requires="wps">
          <w:drawing>
            <wp:anchor distT="0" distB="0" distL="114300" distR="114300" simplePos="0" relativeHeight="251713536" behindDoc="1" locked="0" layoutInCell="0" allowOverlap="1" wp14:anchorId="3FD68F82" wp14:editId="254C5016">
              <wp:simplePos x="0" y="0"/>
              <wp:positionH relativeFrom="margin">
                <wp:align>center</wp:align>
              </wp:positionH>
              <wp:positionV relativeFrom="margin">
                <wp:align>center</wp:align>
              </wp:positionV>
              <wp:extent cx="5981700" cy="106045"/>
              <wp:effectExtent l="0" t="1765300" r="0" b="174752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E75FC86"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51B882" id="_x0000_t202" coordsize="21600,21600" o:spt="202" path="m,l,21600r21600,l21600,xe">
              <v:stroke joinstyle="miter"/>
              <v:path gradientshapeok="t" o:connecttype="rect"/>
            </v:shapetype>
            <v:shape id="Text Box 16" o:spid="_x0000_s1028" type="#_x0000_t202" style="position:absolute;margin-left:0;margin-top:0;width:471pt;height:8.3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FBRez4oCAAAF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18A55" w14:textId="77777777" w:rsidR="000A7C83" w:rsidRDefault="000A7C83" w:rsidP="003313C9">
    <w:pPr>
      <w:pStyle w:val="Header"/>
    </w:pPr>
    <w:r>
      <w:rPr>
        <w:noProof/>
        <w:lang w:val="en-IE" w:eastAsia="en-IE"/>
      </w:rPr>
      <w:drawing>
        <wp:anchor distT="0" distB="0" distL="114300" distR="114300" simplePos="0" relativeHeight="251718656" behindDoc="1" locked="0" layoutInCell="1" allowOverlap="1" wp14:anchorId="7BA91802" wp14:editId="210AF186">
          <wp:simplePos x="0" y="0"/>
          <wp:positionH relativeFrom="page">
            <wp:posOffset>6834680</wp:posOffset>
          </wp:positionH>
          <wp:positionV relativeFrom="page">
            <wp:posOffset>-70917</wp:posOffset>
          </wp:positionV>
          <wp:extent cx="720000" cy="720000"/>
          <wp:effectExtent l="0" t="0" r="4445" b="4445"/>
          <wp:wrapNone/>
          <wp:docPr id="6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12A09" w14:textId="77777777" w:rsidR="000A7C83" w:rsidRPr="001D09DE" w:rsidRDefault="000A7C83" w:rsidP="003313C9">
    <w:pPr>
      <w:jc w:val="center"/>
      <w:rPr>
        <w:rFonts w:cs="Arial"/>
        <w:sz w:val="20"/>
      </w:rPr>
    </w:pPr>
    <w:r>
      <w:rPr>
        <w:noProof/>
        <w:lang w:val="en-IE" w:eastAsia="en-IE"/>
      </w:rPr>
      <mc:AlternateContent>
        <mc:Choice Requires="wps">
          <w:drawing>
            <wp:anchor distT="0" distB="0" distL="114300" distR="114300" simplePos="0" relativeHeight="251710464" behindDoc="1" locked="0" layoutInCell="0" allowOverlap="1" wp14:anchorId="3BE071A1" wp14:editId="2C740010">
              <wp:simplePos x="0" y="0"/>
              <wp:positionH relativeFrom="margin">
                <wp:align>center</wp:align>
              </wp:positionH>
              <wp:positionV relativeFrom="margin">
                <wp:align>center</wp:align>
              </wp:positionV>
              <wp:extent cx="5981700" cy="106045"/>
              <wp:effectExtent l="0" t="1765300" r="0" b="17475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0489273"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601D7B" id="_x0000_t202" coordsize="21600,21600" o:spt="202" path="m,l,21600r21600,l21600,xe">
              <v:stroke joinstyle="miter"/>
              <v:path gradientshapeok="t" o:connecttype="rect"/>
            </v:shapetype>
            <v:shape id="Text Box 1" o:spid="_x0000_s1029" type="#_x0000_t202" style="position:absolute;left:0;text-align:left;margin-left:0;margin-top:0;width:471pt;height:8.35pt;rotation:-45;z-index:-2516060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FD8hE4oCAAAD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1D09DE">
      <w:rPr>
        <w:rFonts w:cs="Arial"/>
        <w:sz w:val="20"/>
      </w:rPr>
      <w:t>Model Curse E-101/1 – Level 1 Manager Training</w:t>
    </w:r>
  </w:p>
  <w:p w14:paraId="5E2664C6" w14:textId="77777777" w:rsidR="000A7C83" w:rsidRDefault="000A7C83" w:rsidP="003313C9">
    <w:pPr>
      <w:pBdr>
        <w:bottom w:val="single" w:sz="4" w:space="1" w:color="auto"/>
      </w:pBdr>
      <w:jc w:val="center"/>
    </w:pPr>
    <w:r>
      <w:rPr>
        <w:rFonts w:cs="Arial"/>
        <w:sz w:val="20"/>
        <w:highlight w:val="yellow"/>
      </w:rPr>
      <w:t>December 2011</w:t>
    </w:r>
  </w:p>
  <w:p w14:paraId="01F4E10A" w14:textId="77777777" w:rsidR="000A7C83" w:rsidRDefault="000A7C83" w:rsidP="003313C9">
    <w:pPr>
      <w:pStyle w:val="Header"/>
      <w:tabs>
        <w:tab w:val="center" w:pos="7230"/>
        <w:tab w:val="right" w:pos="14601"/>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C6E9E" w14:textId="77777777" w:rsidR="000A7C83" w:rsidRDefault="000A7C83" w:rsidP="003313C9">
    <w:pPr>
      <w:pStyle w:val="Header"/>
    </w:pPr>
    <w:r>
      <w:rPr>
        <w:noProof/>
        <w:lang w:val="en-IE" w:eastAsia="en-IE"/>
      </w:rPr>
      <w:drawing>
        <wp:anchor distT="0" distB="0" distL="114300" distR="114300" simplePos="0" relativeHeight="251717632" behindDoc="1" locked="0" layoutInCell="1" allowOverlap="1" wp14:anchorId="79331FBB" wp14:editId="3955326F">
          <wp:simplePos x="0" y="0"/>
          <wp:positionH relativeFrom="page">
            <wp:posOffset>9955558</wp:posOffset>
          </wp:positionH>
          <wp:positionV relativeFrom="page">
            <wp:posOffset>-79375</wp:posOffset>
          </wp:positionV>
          <wp:extent cx="720000" cy="720000"/>
          <wp:effectExtent l="0" t="0" r="4445" b="4445"/>
          <wp:wrapNone/>
          <wp:docPr id="6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13F87" w14:textId="77777777" w:rsidR="000A7C83" w:rsidRDefault="000A7C83">
    <w:pPr>
      <w:pStyle w:val="Header"/>
    </w:pPr>
    <w:r>
      <w:rPr>
        <w:noProof/>
        <w:lang w:val="en-IE" w:eastAsia="en-IE"/>
      </w:rPr>
      <mc:AlternateContent>
        <mc:Choice Requires="wps">
          <w:drawing>
            <wp:anchor distT="0" distB="0" distL="114300" distR="114300" simplePos="0" relativeHeight="251682816" behindDoc="1" locked="0" layoutInCell="0" allowOverlap="1" wp14:anchorId="147C9C93" wp14:editId="0B8F7B7D">
              <wp:simplePos x="0" y="0"/>
              <wp:positionH relativeFrom="margin">
                <wp:align>center</wp:align>
              </wp:positionH>
              <wp:positionV relativeFrom="margin">
                <wp:align>center</wp:align>
              </wp:positionV>
              <wp:extent cx="5981700" cy="106045"/>
              <wp:effectExtent l="0" t="1765300" r="0" b="174752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ACE54F" w14:textId="77777777"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EC4CDE" id="_x0000_t202" coordsize="21600,21600" o:spt="202" path="m,l,21600r21600,l21600,xe">
              <v:stroke joinstyle="miter"/>
              <v:path gradientshapeok="t" o:connecttype="rect"/>
            </v:shapetype>
            <v:shape id="Text Box 40" o:spid="_x0000_s1030" type="#_x0000_t202" style="position:absolute;margin-left:0;margin-top:0;width:471pt;height:8.35pt;rotation:-45;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RQqJeooCAAAF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B9FD7" w14:textId="77777777" w:rsidR="000A7C83" w:rsidRDefault="000A7C83" w:rsidP="003313C9">
    <w:pPr>
      <w:pStyle w:val="Header"/>
    </w:pPr>
    <w:r>
      <w:rPr>
        <w:noProof/>
        <w:lang w:val="en-IE" w:eastAsia="en-IE"/>
      </w:rPr>
      <w:drawing>
        <wp:anchor distT="0" distB="0" distL="114300" distR="114300" simplePos="0" relativeHeight="251696128" behindDoc="1" locked="0" layoutInCell="1" allowOverlap="1" wp14:anchorId="1A8113D9" wp14:editId="64E33077">
          <wp:simplePos x="0" y="0"/>
          <wp:positionH relativeFrom="page">
            <wp:posOffset>6848047</wp:posOffset>
          </wp:positionH>
          <wp:positionV relativeFrom="page">
            <wp:posOffset>472</wp:posOffset>
          </wp:positionV>
          <wp:extent cx="720000" cy="720000"/>
          <wp:effectExtent l="0" t="0" r="4445" b="4445"/>
          <wp:wrapNone/>
          <wp:docPr id="4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D2379" w14:textId="77777777" w:rsidR="000A7C83" w:rsidRPr="001D09DE" w:rsidRDefault="000A7C83" w:rsidP="003313C9">
    <w:pPr>
      <w:jc w:val="center"/>
      <w:rPr>
        <w:rFonts w:cs="Arial"/>
        <w:sz w:val="20"/>
      </w:rPr>
    </w:pPr>
    <w:r>
      <w:rPr>
        <w:noProof/>
        <w:lang w:val="en-IE" w:eastAsia="en-IE"/>
      </w:rPr>
      <mc:AlternateContent>
        <mc:Choice Requires="wps">
          <w:drawing>
            <wp:anchor distT="0" distB="0" distL="114300" distR="114300" simplePos="0" relativeHeight="251681792" behindDoc="1" locked="0" layoutInCell="0" allowOverlap="1" wp14:anchorId="7AC72DC1" wp14:editId="46332DDD">
              <wp:simplePos x="0" y="0"/>
              <wp:positionH relativeFrom="margin">
                <wp:align>center</wp:align>
              </wp:positionH>
              <wp:positionV relativeFrom="margin">
                <wp:align>center</wp:align>
              </wp:positionV>
              <wp:extent cx="5981700" cy="106045"/>
              <wp:effectExtent l="0" t="1765300" r="0" b="174752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36A749E" w14:textId="77777777"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4DAB34" id="_x0000_t202" coordsize="21600,21600" o:spt="202" path="m,l,21600r21600,l21600,xe">
              <v:stroke joinstyle="miter"/>
              <v:path gradientshapeok="t" o:connecttype="rect"/>
            </v:shapetype>
            <v:shape id="Text Box 7" o:spid="_x0000_s1031" type="#_x0000_t202" style="position:absolute;left:0;text-align:left;margin-left:0;margin-top:0;width:471pt;height:8.35pt;rotation:-45;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" o:allowincell="f" filled="f" stroked="f">
              <v:stroke joinstyle="round"/>
              <o:lock v:ext="edit" shapetype="t"/>
              <v:textbox style="mso-fit-shape-to-text:t">
                <w:txbxContent>
                  <w:p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1D09DE">
      <w:rPr>
        <w:rFonts w:cs="Arial"/>
        <w:sz w:val="20"/>
      </w:rPr>
      <w:t>Model Curse E-101/1 – Level 1 Manager Training</w:t>
    </w:r>
  </w:p>
  <w:p w14:paraId="2A468C0F" w14:textId="77777777" w:rsidR="000A7C83" w:rsidRDefault="000A7C83" w:rsidP="003313C9">
    <w:pPr>
      <w:pBdr>
        <w:bottom w:val="single" w:sz="4" w:space="1" w:color="auto"/>
      </w:pBdr>
      <w:jc w:val="center"/>
    </w:pPr>
    <w:r>
      <w:rPr>
        <w:rFonts w:cs="Arial"/>
        <w:sz w:val="20"/>
        <w:highlight w:val="yellow"/>
      </w:rPr>
      <w:t>December 2011</w:t>
    </w:r>
  </w:p>
  <w:p w14:paraId="6F77F0A4" w14:textId="77777777" w:rsidR="000A7C83" w:rsidRDefault="000A7C83" w:rsidP="003313C9">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20C2" w14:textId="77777777" w:rsidR="000A7C83" w:rsidRDefault="000A7C83">
    <w:pPr>
      <w:pStyle w:val="Header"/>
    </w:pPr>
    <w:r>
      <w:rPr>
        <w:noProof/>
        <w:lang w:val="en-IE" w:eastAsia="en-IE"/>
      </w:rPr>
      <mc:AlternateContent>
        <mc:Choice Requires="wps">
          <w:drawing>
            <wp:anchor distT="0" distB="0" distL="114300" distR="114300" simplePos="0" relativeHeight="251684864" behindDoc="1" locked="0" layoutInCell="0" allowOverlap="1" wp14:anchorId="34734EBA" wp14:editId="46A00E6F">
              <wp:simplePos x="0" y="0"/>
              <wp:positionH relativeFrom="margin">
                <wp:align>center</wp:align>
              </wp:positionH>
              <wp:positionV relativeFrom="margin">
                <wp:align>center</wp:align>
              </wp:positionV>
              <wp:extent cx="5981700" cy="106045"/>
              <wp:effectExtent l="0" t="1765300" r="0" b="174752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33B99F"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DCDF9B" id="_x0000_t202" coordsize="21600,21600" o:spt="202" path="m,l,21600r21600,l21600,xe">
              <v:stroke joinstyle="miter"/>
              <v:path gradientshapeok="t" o:connecttype="rect"/>
            </v:shapetype>
            <v:shape id="Text Box 30" o:spid="_x0000_s1032" type="#_x0000_t202" style="position:absolute;margin-left:0;margin-top:0;width:471pt;height:8.35pt;rotation:-45;z-index:-2516316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E58A3" w14:textId="77777777" w:rsidR="000A7C83" w:rsidRPr="00ED2A8D" w:rsidRDefault="000A7C83" w:rsidP="008747E0">
    <w:pPr>
      <w:pStyle w:val="Header"/>
    </w:pPr>
    <w:r>
      <w:rPr>
        <w:noProof/>
        <w:lang w:val="en-IE" w:eastAsia="en-IE"/>
      </w:rPr>
      <w:drawing>
        <wp:anchor distT="0" distB="0" distL="114300" distR="114300" simplePos="0" relativeHeight="251658752" behindDoc="1" locked="0" layoutInCell="1" allowOverlap="1" wp14:anchorId="2F176891" wp14:editId="3013437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1B4799" w14:textId="77777777" w:rsidR="000A7C83" w:rsidRPr="00ED2A8D" w:rsidRDefault="000A7C83" w:rsidP="008747E0">
    <w:pPr>
      <w:pStyle w:val="Header"/>
    </w:pPr>
  </w:p>
  <w:p w14:paraId="7D967F03" w14:textId="77777777" w:rsidR="000A7C83" w:rsidRDefault="000A7C83" w:rsidP="008747E0">
    <w:pPr>
      <w:pStyle w:val="Header"/>
    </w:pPr>
  </w:p>
  <w:p w14:paraId="11938C68" w14:textId="77777777" w:rsidR="000A7C83" w:rsidRDefault="000A7C83" w:rsidP="008747E0">
    <w:pPr>
      <w:pStyle w:val="Header"/>
    </w:pPr>
  </w:p>
  <w:p w14:paraId="647E1E10" w14:textId="77777777" w:rsidR="000A7C83" w:rsidRDefault="000A7C83" w:rsidP="008747E0">
    <w:pPr>
      <w:pStyle w:val="Header"/>
    </w:pPr>
  </w:p>
  <w:p w14:paraId="55543310" w14:textId="77777777" w:rsidR="000A7C83" w:rsidRPr="00441393" w:rsidRDefault="000A7C83" w:rsidP="00441393">
    <w:pPr>
      <w:pStyle w:val="Contents"/>
    </w:pPr>
    <w:r>
      <w:t>DOCUMENT REVISION</w:t>
    </w:r>
  </w:p>
  <w:p w14:paraId="1A37D231" w14:textId="77777777" w:rsidR="000A7C83" w:rsidRPr="00ED2A8D" w:rsidRDefault="000A7C83" w:rsidP="008747E0">
    <w:pPr>
      <w:pStyle w:val="Header"/>
    </w:pPr>
  </w:p>
  <w:p w14:paraId="6A87726C" w14:textId="77777777" w:rsidR="000A7C83" w:rsidRPr="00AC33A2" w:rsidRDefault="000A7C83" w:rsidP="0078486B">
    <w:pPr>
      <w:pStyle w:val="Header"/>
      <w:spacing w:line="14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02D3D" w14:textId="77777777" w:rsidR="000A7C83" w:rsidRDefault="000A7C83" w:rsidP="003313C9">
    <w:pPr>
      <w:pStyle w:val="Header"/>
    </w:pPr>
    <w:r>
      <w:rPr>
        <w:noProof/>
        <w:lang w:val="en-IE" w:eastAsia="en-IE"/>
      </w:rPr>
      <w:drawing>
        <wp:anchor distT="0" distB="0" distL="114300" distR="114300" simplePos="0" relativeHeight="251692032" behindDoc="1" locked="0" layoutInCell="1" allowOverlap="1" wp14:anchorId="0556A280" wp14:editId="67A4CABC">
          <wp:simplePos x="0" y="0"/>
          <wp:positionH relativeFrom="page">
            <wp:posOffset>10001561</wp:posOffset>
          </wp:positionH>
          <wp:positionV relativeFrom="page">
            <wp:posOffset>13538</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BF361" w14:textId="77777777" w:rsidR="000A7C83" w:rsidRDefault="000A7C83">
    <w:pPr>
      <w:pStyle w:val="Header"/>
    </w:pPr>
    <w:r>
      <w:rPr>
        <w:noProof/>
        <w:lang w:val="en-IE" w:eastAsia="en-IE"/>
      </w:rPr>
      <mc:AlternateContent>
        <mc:Choice Requires="wps">
          <w:drawing>
            <wp:anchor distT="0" distB="0" distL="114300" distR="114300" simplePos="0" relativeHeight="251683840" behindDoc="1" locked="0" layoutInCell="0" allowOverlap="1" wp14:anchorId="38027E04" wp14:editId="52A9329F">
              <wp:simplePos x="0" y="0"/>
              <wp:positionH relativeFrom="margin">
                <wp:align>center</wp:align>
              </wp:positionH>
              <wp:positionV relativeFrom="margin">
                <wp:align>center</wp:align>
              </wp:positionV>
              <wp:extent cx="5981700" cy="106045"/>
              <wp:effectExtent l="0" t="1765300" r="0" b="174752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5FA44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468D6F" id="_x0000_t202" coordsize="21600,21600" o:spt="202" path="m,l,21600r21600,l21600,xe">
              <v:stroke joinstyle="miter"/>
              <v:path gradientshapeok="t" o:connecttype="rect"/>
            </v:shapetype>
            <v:shape id="Text Box 28" o:spid="_x0000_s1033" type="#_x0000_t202" style="position:absolute;margin-left:0;margin-top:0;width:471pt;height:8.35pt;rotation:-45;z-index:-2516326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HFtcdooCAAAF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7CEF1" w14:textId="77777777" w:rsidR="000A7C83" w:rsidRDefault="000A7C83">
    <w:pPr>
      <w:pStyle w:val="Header"/>
    </w:pPr>
    <w:r>
      <w:rPr>
        <w:noProof/>
        <w:lang w:val="en-IE" w:eastAsia="en-IE"/>
      </w:rPr>
      <mc:AlternateContent>
        <mc:Choice Requires="wps">
          <w:drawing>
            <wp:anchor distT="0" distB="0" distL="114300" distR="114300" simplePos="0" relativeHeight="251686912" behindDoc="1" locked="0" layoutInCell="0" allowOverlap="1" wp14:anchorId="4007EF6E" wp14:editId="0B79177F">
              <wp:simplePos x="0" y="0"/>
              <wp:positionH relativeFrom="margin">
                <wp:align>center</wp:align>
              </wp:positionH>
              <wp:positionV relativeFrom="margin">
                <wp:align>center</wp:align>
              </wp:positionV>
              <wp:extent cx="5981700" cy="106045"/>
              <wp:effectExtent l="0" t="1765300" r="0" b="174752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AD19CF1"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2AFAE6" id="_x0000_t202" coordsize="21600,21600" o:spt="202" path="m,l,21600r21600,l21600,xe">
              <v:stroke joinstyle="miter"/>
              <v:path gradientshapeok="t" o:connecttype="rect"/>
            </v:shapetype>
            <v:shape id="Text Box 27" o:spid="_x0000_s1034" type="#_x0000_t202" style="position:absolute;margin-left:0;margin-top:0;width:471pt;height:8.35pt;rotation:-45;z-index:-2516295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ECFFB" w14:textId="77777777" w:rsidR="000A7C83" w:rsidRDefault="000A7C83" w:rsidP="003313C9">
    <w:pPr>
      <w:pStyle w:val="Header"/>
    </w:pPr>
    <w:r>
      <w:rPr>
        <w:noProof/>
        <w:lang w:val="en-IE" w:eastAsia="en-IE"/>
      </w:rPr>
      <w:drawing>
        <wp:anchor distT="0" distB="0" distL="114300" distR="114300" simplePos="0" relativeHeight="251693056" behindDoc="1" locked="0" layoutInCell="1" allowOverlap="1" wp14:anchorId="3F871005" wp14:editId="3B7E6217">
          <wp:simplePos x="0" y="0"/>
          <wp:positionH relativeFrom="page">
            <wp:posOffset>6911892</wp:posOffset>
          </wp:positionH>
          <wp:positionV relativeFrom="page">
            <wp:posOffset>6350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2CD00" w14:textId="77777777" w:rsidR="000A7C83" w:rsidRDefault="000A7C83">
    <w:pPr>
      <w:pStyle w:val="Header"/>
    </w:pPr>
    <w:r>
      <w:rPr>
        <w:noProof/>
        <w:lang w:val="en-IE" w:eastAsia="en-IE"/>
      </w:rPr>
      <mc:AlternateContent>
        <mc:Choice Requires="wps">
          <w:drawing>
            <wp:anchor distT="0" distB="0" distL="114300" distR="114300" simplePos="0" relativeHeight="251685888" behindDoc="1" locked="0" layoutInCell="0" allowOverlap="1" wp14:anchorId="7A85D0C3" wp14:editId="7AA6C2D2">
              <wp:simplePos x="0" y="0"/>
              <wp:positionH relativeFrom="margin">
                <wp:align>center</wp:align>
              </wp:positionH>
              <wp:positionV relativeFrom="margin">
                <wp:align>center</wp:align>
              </wp:positionV>
              <wp:extent cx="5981700" cy="106045"/>
              <wp:effectExtent l="0" t="1765300" r="0" b="174752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BA2541"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921AF8" id="_x0000_t202" coordsize="21600,21600" o:spt="202" path="m,l,21600r21600,l21600,xe">
              <v:stroke joinstyle="miter"/>
              <v:path gradientshapeok="t" o:connecttype="rect"/>
            </v:shapetype>
            <v:shape id="Text Box 25" o:spid="_x0000_s1035" type="#_x0000_t202" style="position:absolute;margin-left:0;margin-top:0;width:471pt;height:8.35pt;rotation:-45;z-index:-2516305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epT8KIoCAAAF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91542" w14:textId="77777777" w:rsidR="000A7C83" w:rsidRDefault="000A7C83">
    <w:pPr>
      <w:pStyle w:val="Header"/>
    </w:pPr>
    <w:r>
      <w:rPr>
        <w:noProof/>
        <w:lang w:val="en-IE" w:eastAsia="en-IE"/>
      </w:rPr>
      <mc:AlternateContent>
        <mc:Choice Requires="wps">
          <w:drawing>
            <wp:anchor distT="0" distB="0" distL="114300" distR="114300" simplePos="0" relativeHeight="251688960" behindDoc="1" locked="0" layoutInCell="0" allowOverlap="1" wp14:anchorId="6A8CE766" wp14:editId="3A9630A9">
              <wp:simplePos x="0" y="0"/>
              <wp:positionH relativeFrom="margin">
                <wp:align>center</wp:align>
              </wp:positionH>
              <wp:positionV relativeFrom="margin">
                <wp:align>center</wp:align>
              </wp:positionV>
              <wp:extent cx="5981700" cy="106045"/>
              <wp:effectExtent l="0" t="1765300" r="0" b="174752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119862"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9FA710" id="_x0000_t202" coordsize="21600,21600" o:spt="202" path="m,l,21600r21600,l21600,xe">
              <v:stroke joinstyle="miter"/>
              <v:path gradientshapeok="t" o:connecttype="rect"/>
            </v:shapetype>
            <v:shape id="Text Box 24" o:spid="_x0000_s1036" type="#_x0000_t202" style="position:absolute;margin-left:0;margin-top:0;width:471pt;height:8.35pt;rotation:-45;z-index:-2516275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7BDB2" w14:textId="77777777" w:rsidR="000A7C83" w:rsidRDefault="000A7C83" w:rsidP="003313C9">
    <w:pPr>
      <w:pStyle w:val="Header"/>
    </w:pPr>
    <w:r>
      <w:rPr>
        <w:noProof/>
        <w:lang w:val="en-IE" w:eastAsia="en-IE"/>
      </w:rPr>
      <w:drawing>
        <wp:anchor distT="0" distB="0" distL="114300" distR="114300" simplePos="0" relativeHeight="251694080" behindDoc="1" locked="0" layoutInCell="1" allowOverlap="1" wp14:anchorId="2ED59FDB" wp14:editId="546273F1">
          <wp:simplePos x="0" y="0"/>
          <wp:positionH relativeFrom="page">
            <wp:posOffset>9941891</wp:posOffset>
          </wp:positionH>
          <wp:positionV relativeFrom="page">
            <wp:posOffset>3175</wp:posOffset>
          </wp:positionV>
          <wp:extent cx="720000" cy="720000"/>
          <wp:effectExtent l="0" t="0" r="4445" b="4445"/>
          <wp:wrapNone/>
          <wp:docPr id="4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9962D" w14:textId="77777777" w:rsidR="000A7C83" w:rsidRDefault="000A7C83">
    <w:pPr>
      <w:pStyle w:val="Header"/>
    </w:pPr>
    <w:r>
      <w:rPr>
        <w:noProof/>
        <w:lang w:val="en-IE" w:eastAsia="en-IE"/>
      </w:rPr>
      <mc:AlternateContent>
        <mc:Choice Requires="wps">
          <w:drawing>
            <wp:anchor distT="0" distB="0" distL="114300" distR="114300" simplePos="0" relativeHeight="251687936" behindDoc="1" locked="0" layoutInCell="0" allowOverlap="1" wp14:anchorId="6006C728" wp14:editId="7F1324DE">
              <wp:simplePos x="0" y="0"/>
              <wp:positionH relativeFrom="margin">
                <wp:align>center</wp:align>
              </wp:positionH>
              <wp:positionV relativeFrom="margin">
                <wp:align>center</wp:align>
              </wp:positionV>
              <wp:extent cx="5981700" cy="106045"/>
              <wp:effectExtent l="0" t="1765300" r="0" b="174752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C49F99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BCD929" id="_x0000_t202" coordsize="21600,21600" o:spt="202" path="m,l,21600r21600,l21600,xe">
              <v:stroke joinstyle="miter"/>
              <v:path gradientshapeok="t" o:connecttype="rect"/>
            </v:shapetype>
            <v:shape id="Text Box 22" o:spid="_x0000_s1037" type="#_x0000_t202" style="position:absolute;margin-left:0;margin-top:0;width:471pt;height:8.35pt;rotation:-45;z-index:-2516285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p57vJ4oCAAAG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F3B0C" w14:textId="77777777" w:rsidR="000A7C83" w:rsidRDefault="000A7C83">
    <w:pPr>
      <w:pStyle w:val="Header"/>
    </w:pPr>
    <w:r>
      <w:rPr>
        <w:noProof/>
        <w:lang w:val="en-IE" w:eastAsia="en-IE"/>
      </w:rPr>
      <mc:AlternateContent>
        <mc:Choice Requires="wps">
          <w:drawing>
            <wp:anchor distT="0" distB="0" distL="114300" distR="114300" simplePos="0" relativeHeight="251691008" behindDoc="1" locked="0" layoutInCell="0" allowOverlap="1" wp14:anchorId="1C7A4299" wp14:editId="1959BB6E">
              <wp:simplePos x="0" y="0"/>
              <wp:positionH relativeFrom="margin">
                <wp:align>center</wp:align>
              </wp:positionH>
              <wp:positionV relativeFrom="margin">
                <wp:align>center</wp:align>
              </wp:positionV>
              <wp:extent cx="5981700" cy="106045"/>
              <wp:effectExtent l="0" t="1765300" r="0" b="174752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BA3CEE"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E32BA4" id="_x0000_t202" coordsize="21600,21600" o:spt="202" path="m,l,21600r21600,l21600,xe">
              <v:stroke joinstyle="miter"/>
              <v:path gradientshapeok="t" o:connecttype="rect"/>
            </v:shapetype>
            <v:shape id="Text Box 18" o:spid="_x0000_s1038" type="#_x0000_t202" style="position:absolute;margin-left:0;margin-top:0;width:471pt;height:8.35pt;rotation:-45;z-index:-2516254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5CFB2" w14:textId="77777777" w:rsidR="000A7C83" w:rsidRDefault="000A7C83" w:rsidP="003313C9">
    <w:pPr>
      <w:pStyle w:val="Header"/>
    </w:pPr>
    <w:r>
      <w:rPr>
        <w:noProof/>
        <w:lang w:val="en-IE" w:eastAsia="en-IE"/>
      </w:rPr>
      <w:drawing>
        <wp:anchor distT="0" distB="0" distL="114300" distR="114300" simplePos="0" relativeHeight="251695104" behindDoc="1" locked="0" layoutInCell="1" allowOverlap="1" wp14:anchorId="22782841" wp14:editId="76AD0F6A">
          <wp:simplePos x="0" y="0"/>
          <wp:positionH relativeFrom="page">
            <wp:posOffset>6852451</wp:posOffset>
          </wp:positionH>
          <wp:positionV relativeFrom="page">
            <wp:posOffset>5273</wp:posOffset>
          </wp:positionV>
          <wp:extent cx="720000" cy="720000"/>
          <wp:effectExtent l="0" t="0" r="4445" b="4445"/>
          <wp:wrapNone/>
          <wp:docPr id="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92884" w14:textId="77777777" w:rsidR="000A7C83" w:rsidRPr="00ED2A8D" w:rsidRDefault="000A7C83" w:rsidP="008747E0">
    <w:pPr>
      <w:pStyle w:val="Header"/>
    </w:pPr>
    <w:r>
      <w:rPr>
        <w:noProof/>
        <w:lang w:val="en-IE" w:eastAsia="en-IE"/>
      </w:rPr>
      <w:drawing>
        <wp:anchor distT="0" distB="0" distL="114300" distR="114300" simplePos="0" relativeHeight="251674624" behindDoc="1" locked="0" layoutInCell="1" allowOverlap="1" wp14:anchorId="6E10F0D1" wp14:editId="1AF37D0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9454CD" w14:textId="77777777" w:rsidR="000A7C83" w:rsidRPr="00ED2A8D" w:rsidRDefault="000A7C83" w:rsidP="008747E0">
    <w:pPr>
      <w:pStyle w:val="Header"/>
    </w:pPr>
  </w:p>
  <w:p w14:paraId="40861843" w14:textId="77777777" w:rsidR="000A7C83" w:rsidRDefault="000A7C83" w:rsidP="008747E0">
    <w:pPr>
      <w:pStyle w:val="Header"/>
    </w:pPr>
  </w:p>
  <w:p w14:paraId="735D895E" w14:textId="77777777" w:rsidR="000A7C83" w:rsidRDefault="000A7C83" w:rsidP="008747E0">
    <w:pPr>
      <w:pStyle w:val="Header"/>
    </w:pPr>
  </w:p>
  <w:p w14:paraId="666BE2D7" w14:textId="77777777" w:rsidR="000A7C83" w:rsidRDefault="000A7C83" w:rsidP="008747E0">
    <w:pPr>
      <w:pStyle w:val="Header"/>
    </w:pPr>
  </w:p>
  <w:p w14:paraId="53EA5082" w14:textId="77777777" w:rsidR="000A7C83" w:rsidRPr="00441393" w:rsidRDefault="000A7C83" w:rsidP="00441393">
    <w:pPr>
      <w:pStyle w:val="Contents"/>
    </w:pPr>
    <w:r>
      <w:t>CONTENTS</w:t>
    </w:r>
  </w:p>
  <w:p w14:paraId="5F1F7579" w14:textId="77777777" w:rsidR="000A7C83" w:rsidRPr="00ED2A8D" w:rsidRDefault="000A7C83" w:rsidP="008747E0">
    <w:pPr>
      <w:pStyle w:val="Header"/>
    </w:pPr>
  </w:p>
  <w:p w14:paraId="54EA9286" w14:textId="77777777" w:rsidR="000A7C83" w:rsidRPr="00AC33A2" w:rsidRDefault="000A7C83" w:rsidP="0078486B">
    <w:pPr>
      <w:pStyle w:val="Header"/>
      <w:spacing w:line="140" w:lineRule="exac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D4677" w14:textId="77777777" w:rsidR="000A7C83" w:rsidRDefault="000A7C83">
    <w:pPr>
      <w:pStyle w:val="Header"/>
    </w:pPr>
    <w:r>
      <w:rPr>
        <w:noProof/>
        <w:lang w:val="en-IE" w:eastAsia="en-IE"/>
      </w:rPr>
      <mc:AlternateContent>
        <mc:Choice Requires="wps">
          <w:drawing>
            <wp:anchor distT="0" distB="0" distL="114300" distR="114300" simplePos="0" relativeHeight="251689984" behindDoc="1" locked="0" layoutInCell="0" allowOverlap="1" wp14:anchorId="6835527C" wp14:editId="60AA5E59">
              <wp:simplePos x="0" y="0"/>
              <wp:positionH relativeFrom="margin">
                <wp:align>center</wp:align>
              </wp:positionH>
              <wp:positionV relativeFrom="margin">
                <wp:align>center</wp:align>
              </wp:positionV>
              <wp:extent cx="5981700" cy="231140"/>
              <wp:effectExtent l="0" t="1765300" r="0" b="17475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2311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2DEE4CF" w14:textId="77777777" w:rsidR="000A7C83" w:rsidRDefault="000A7C83"/>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A897D2" id="_x0000_t202" coordsize="21600,21600" o:spt="202" path="m,l,21600r21600,l21600,xe">
              <v:stroke joinstyle="miter"/>
              <v:path gradientshapeok="t" o:connecttype="rect"/>
            </v:shapetype>
            <v:shape id="Text Box 3" o:spid="_x0000_s1039" type="#_x0000_t202" style="position:absolute;margin-left:0;margin-top:0;width:471pt;height:18.2pt;rotation:-45;z-index:-2516264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" o:allowincell="f" filled="f" stroked="f">
              <v:stroke joinstyle="round"/>
              <o:lock v:ext="edit" shapetype="t"/>
              <v:textbox style="mso-fit-shape-to-text:t">
                <w:txbxContent>
                  <w:p w:rsidR="000A7C83" w:rsidRDefault="000A7C83"/>
                </w:txbxContent>
              </v:textbox>
              <w10:wrap anchorx="margin" anchory="margin"/>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F3487" w14:textId="77777777" w:rsidR="000A7C83" w:rsidRDefault="000A7C83" w:rsidP="00480D65">
    <w:pPr>
      <w:pStyle w:val="Header"/>
    </w:pPr>
    <w:r>
      <w:rPr>
        <w:noProof/>
        <w:lang w:val="en-IE" w:eastAsia="en-IE"/>
      </w:rPr>
      <w:drawing>
        <wp:anchor distT="0" distB="0" distL="114300" distR="114300" simplePos="0" relativeHeight="251724800" behindDoc="1" locked="0" layoutInCell="1" allowOverlap="1" wp14:anchorId="02F26D7A" wp14:editId="295E9F70">
          <wp:simplePos x="0" y="0"/>
          <wp:positionH relativeFrom="page">
            <wp:posOffset>9960343</wp:posOffset>
          </wp:positionH>
          <wp:positionV relativeFrom="page">
            <wp:posOffset>10996</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A5A35" w14:textId="77777777" w:rsidR="000A7C83" w:rsidRDefault="000A7C83" w:rsidP="00480D65">
    <w:pPr>
      <w:pStyle w:val="Header"/>
    </w:pPr>
    <w:r>
      <w:rPr>
        <w:noProof/>
        <w:lang w:val="en-IE" w:eastAsia="en-IE"/>
      </w:rPr>
      <w:drawing>
        <wp:anchor distT="0" distB="0" distL="114300" distR="114300" simplePos="0" relativeHeight="251722752" behindDoc="1" locked="0" layoutInCell="1" allowOverlap="1" wp14:anchorId="2E17556C" wp14:editId="5034D086">
          <wp:simplePos x="0" y="0"/>
          <wp:positionH relativeFrom="page">
            <wp:posOffset>6854470</wp:posOffset>
          </wp:positionH>
          <wp:positionV relativeFrom="page">
            <wp:posOffset>-7191</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20704" behindDoc="1" locked="0" layoutInCell="1" allowOverlap="1" wp14:anchorId="153078AD" wp14:editId="7F925012">
          <wp:simplePos x="0" y="0"/>
          <wp:positionH relativeFrom="page">
            <wp:posOffset>9978786</wp:posOffset>
          </wp:positionH>
          <wp:positionV relativeFrom="page">
            <wp:posOffset>-6985</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B1957" w14:textId="77777777" w:rsidR="000A7C83" w:rsidRDefault="000A7C8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E3E40" w14:textId="77777777" w:rsidR="000A7C83" w:rsidRDefault="000A7C83" w:rsidP="003313C9">
    <w:pPr>
      <w:pStyle w:val="Header"/>
    </w:pPr>
    <w:r>
      <w:rPr>
        <w:noProof/>
        <w:lang w:val="en-IE" w:eastAsia="en-IE"/>
      </w:rPr>
      <w:drawing>
        <wp:anchor distT="0" distB="0" distL="114300" distR="114300" simplePos="0" relativeHeight="251680768" behindDoc="1" locked="0" layoutInCell="1" allowOverlap="1" wp14:anchorId="0A108688" wp14:editId="3705D517">
          <wp:simplePos x="0" y="0"/>
          <wp:positionH relativeFrom="page">
            <wp:posOffset>6854687</wp:posOffset>
          </wp:positionH>
          <wp:positionV relativeFrom="page">
            <wp:posOffset>2733</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CA4F6" w14:textId="77777777" w:rsidR="000A7C83" w:rsidRDefault="000A7C8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7B217" w14:textId="77777777" w:rsidR="000A7C83" w:rsidRPr="00ED2A8D" w:rsidRDefault="000A7C83" w:rsidP="008747E0">
    <w:pPr>
      <w:pStyle w:val="Header"/>
    </w:pPr>
    <w:r>
      <w:rPr>
        <w:noProof/>
        <w:lang w:val="en-IE" w:eastAsia="en-IE"/>
      </w:rPr>
      <w:drawing>
        <wp:anchor distT="0" distB="0" distL="114300" distR="114300" simplePos="0" relativeHeight="251703296" behindDoc="1" locked="0" layoutInCell="1" allowOverlap="1" wp14:anchorId="75CCAA58" wp14:editId="47AFEDC0">
          <wp:simplePos x="0" y="0"/>
          <wp:positionH relativeFrom="page">
            <wp:posOffset>9957002</wp:posOffset>
          </wp:positionH>
          <wp:positionV relativeFrom="page">
            <wp:posOffset>30710</wp:posOffset>
          </wp:positionV>
          <wp:extent cx="720000" cy="720000"/>
          <wp:effectExtent l="0" t="0" r="4445" b="4445"/>
          <wp:wrapNone/>
          <wp:docPr id="3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F780627" w14:textId="77777777" w:rsidR="000A7C83" w:rsidRPr="004E2F16" w:rsidRDefault="000A7C83" w:rsidP="004E2F16">
    <w:pPr>
      <w:pStyle w:val="Header"/>
    </w:pPr>
  </w:p>
  <w:p w14:paraId="1A90F24B" w14:textId="77777777" w:rsidR="000A7C83" w:rsidRDefault="000A7C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BAE21" w14:textId="77777777" w:rsidR="000A7C83" w:rsidRDefault="000A7C83" w:rsidP="003313C9">
    <w:pPr>
      <w:pStyle w:val="Header"/>
    </w:pPr>
    <w:r>
      <w:rPr>
        <w:noProof/>
        <w:lang w:val="en-IE" w:eastAsia="en-IE"/>
      </w:rPr>
      <w:drawing>
        <wp:anchor distT="0" distB="0" distL="114300" distR="114300" simplePos="0" relativeHeight="251704320" behindDoc="1" locked="0" layoutInCell="1" allowOverlap="1" wp14:anchorId="076E0C43" wp14:editId="23D9256E">
          <wp:simplePos x="0" y="0"/>
          <wp:positionH relativeFrom="page">
            <wp:posOffset>6843949</wp:posOffset>
          </wp:positionH>
          <wp:positionV relativeFrom="page">
            <wp:posOffset>-8430</wp:posOffset>
          </wp:positionV>
          <wp:extent cx="720000" cy="720000"/>
          <wp:effectExtent l="0" t="0" r="4445" b="4445"/>
          <wp:wrapNone/>
          <wp:docPr id="3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F957E" w14:textId="77777777" w:rsidR="000A7C83" w:rsidRDefault="000A7C83">
    <w:pPr>
      <w:pStyle w:val="Header"/>
    </w:pPr>
    <w:r>
      <w:rPr>
        <w:noProof/>
        <w:lang w:val="en-IE" w:eastAsia="en-IE"/>
      </w:rPr>
      <mc:AlternateContent>
        <mc:Choice Requires="wps">
          <w:drawing>
            <wp:anchor distT="0" distB="0" distL="114300" distR="114300" simplePos="0" relativeHeight="251712512" behindDoc="1" locked="0" layoutInCell="0" allowOverlap="1" wp14:anchorId="380D941D" wp14:editId="7BF7DF85">
              <wp:simplePos x="0" y="0"/>
              <wp:positionH relativeFrom="margin">
                <wp:align>center</wp:align>
              </wp:positionH>
              <wp:positionV relativeFrom="margin">
                <wp:align>center</wp:align>
              </wp:positionV>
              <wp:extent cx="5981700" cy="106045"/>
              <wp:effectExtent l="0" t="1765300" r="0" b="174752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C99AEC"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82B8BB" id="_x0000_t202" coordsize="21600,21600" o:spt="202" path="m,l,21600r21600,l21600,xe">
              <v:stroke joinstyle="miter"/>
              <v:path gradientshapeok="t" o:connecttype="rect"/>
            </v:shapetype>
            <v:shape id="Text Box 20" o:spid="_x0000_s1026" type="#_x0000_t202" style="position:absolute;margin-left:0;margin-top:0;width:471pt;height:8.35pt;rotation:-45;z-index:-2516039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" o:allowincell="f" filled="f" stroked="f">
              <v:stroke joinstyle="round"/>
              <o:lock v:ext="edit" shapetype="t"/>
              <v:textbox style="mso-fit-shape-to-text:t">
                <w:txbxContent>
                  <w:p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1746A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A6057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AFCF6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8356F7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5AF6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480C7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A2A15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A455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ECAF0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90560E"/>
    <w:multiLevelType w:val="multilevel"/>
    <w:tmpl w:val="771000E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06C3C40"/>
    <w:multiLevelType w:val="multilevel"/>
    <w:tmpl w:val="73AE4B56"/>
    <w:lvl w:ilvl="0">
      <w:start w:val="1"/>
      <w:numFmt w:val="decimal"/>
      <w:suff w:val="space"/>
      <w:lvlText w:val="%1."/>
      <w:lvlJc w:val="left"/>
      <w:pPr>
        <w:ind w:left="0" w:firstLine="0"/>
      </w:pPr>
      <w:rPr>
        <w:rFonts w:ascii="Calibri" w:hAnsi="Calibri" w:hint="default"/>
        <w:b/>
        <w:bCs/>
        <w:i w:val="0"/>
        <w:iCs w:val="0"/>
        <w:caps/>
        <w:strike w:val="0"/>
        <w:dstrike w:val="0"/>
        <w:vanish w:val="0"/>
        <w:color w:val="00AFAA"/>
        <w:sz w:val="28"/>
        <w:szCs w:val="28"/>
        <w:u w:val="none"/>
        <w:vertAlign w:val="baseline"/>
      </w:rPr>
    </w:lvl>
    <w:lvl w:ilvl="1">
      <w:start w:val="1"/>
      <w:numFmt w:val="decimal"/>
      <w:suff w:val="space"/>
      <w:lvlText w:val="%1.%2."/>
      <w:lvlJc w:val="left"/>
      <w:pPr>
        <w:ind w:left="0" w:firstLine="0"/>
      </w:pPr>
      <w:rPr>
        <w:rFonts w:ascii="Calibri" w:hAnsi="Calibri" w:hint="default"/>
        <w:b/>
        <w:i w:val="0"/>
        <w:caps/>
        <w:strike w:val="0"/>
        <w:dstrike w:val="0"/>
        <w:vanish w:val="0"/>
        <w:color w:val="00AFAA"/>
        <w:sz w:val="24"/>
        <w:u w:val="none"/>
        <w:vertAlign w:val="baseline"/>
      </w:rPr>
    </w:lvl>
    <w:lvl w:ilvl="2">
      <w:start w:val="1"/>
      <w:numFmt w:val="decimal"/>
      <w:suff w:val="space"/>
      <w:lvlText w:val="%1.%2.%3."/>
      <w:lvlJc w:val="left"/>
      <w:pPr>
        <w:ind w:left="0" w:firstLine="0"/>
      </w:pPr>
      <w:rPr>
        <w:rFonts w:ascii="Calibri" w:hAnsi="Calibri" w:hint="default"/>
        <w:b/>
        <w:i w:val="0"/>
        <w:caps/>
        <w:strike w:val="0"/>
        <w:dstrike w:val="0"/>
        <w:vanish w:val="0"/>
        <w:color w:val="00AFAA"/>
        <w:sz w:val="22"/>
        <w:vertAlign w:val="baseline"/>
      </w:rPr>
    </w:lvl>
    <w:lvl w:ilvl="3">
      <w:start w:val="1"/>
      <w:numFmt w:val="decimal"/>
      <w:suff w:val="space"/>
      <w:lvlText w:val="%1.%2.%3.%4"/>
      <w:lvlJc w:val="left"/>
      <w:pPr>
        <w:ind w:left="0" w:firstLine="0"/>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BA4B1E"/>
    <w:multiLevelType w:val="multilevel"/>
    <w:tmpl w:val="81809D9E"/>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15:restartNumberingAfterBreak="0">
    <w:nsid w:val="7BB11B89"/>
    <w:multiLevelType w:val="hybridMultilevel"/>
    <w:tmpl w:val="64DCC9CA"/>
    <w:lvl w:ilvl="0" w:tplc="D44E2B6C">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25"/>
  </w:num>
  <w:num w:numId="4">
    <w:abstractNumId w:val="26"/>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9"/>
  </w:num>
  <w:num w:numId="14">
    <w:abstractNumId w:val="22"/>
  </w:num>
  <w:num w:numId="15">
    <w:abstractNumId w:val="14"/>
  </w:num>
  <w:num w:numId="16">
    <w:abstractNumId w:val="10"/>
  </w:num>
  <w:num w:numId="17">
    <w:abstractNumId w:val="17"/>
  </w:num>
  <w:num w:numId="18">
    <w:abstractNumId w:val="23"/>
  </w:num>
  <w:num w:numId="19">
    <w:abstractNumId w:val="31"/>
  </w:num>
  <w:num w:numId="20">
    <w:abstractNumId w:val="27"/>
  </w:num>
  <w:num w:numId="21">
    <w:abstractNumId w:val="21"/>
  </w:num>
  <w:num w:numId="22">
    <w:abstractNumId w:val="16"/>
  </w:num>
  <w:num w:numId="23">
    <w:abstractNumId w:val="25"/>
  </w:num>
  <w:num w:numId="24">
    <w:abstractNumId w:val="11"/>
  </w:num>
  <w:num w:numId="25">
    <w:abstractNumId w:val="24"/>
  </w:num>
  <w:num w:numId="26">
    <w:abstractNumId w:val="28"/>
  </w:num>
  <w:num w:numId="27">
    <w:abstractNumId w:val="8"/>
  </w:num>
  <w:num w:numId="28">
    <w:abstractNumId w:val="29"/>
  </w:num>
  <w:num w:numId="29">
    <w:abstractNumId w:val="15"/>
  </w:num>
  <w:num w:numId="30">
    <w:abstractNumId w:val="13"/>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5924"/>
    <w:rsid w:val="00016B42"/>
    <w:rsid w:val="000174F9"/>
    <w:rsid w:val="000249C2"/>
    <w:rsid w:val="00024A1E"/>
    <w:rsid w:val="000258F6"/>
    <w:rsid w:val="000379A7"/>
    <w:rsid w:val="00040EB8"/>
    <w:rsid w:val="000537D0"/>
    <w:rsid w:val="00057B6D"/>
    <w:rsid w:val="00061A7B"/>
    <w:rsid w:val="00082538"/>
    <w:rsid w:val="0008654C"/>
    <w:rsid w:val="000904ED"/>
    <w:rsid w:val="000A27A8"/>
    <w:rsid w:val="000A5291"/>
    <w:rsid w:val="000A7C83"/>
    <w:rsid w:val="000C711B"/>
    <w:rsid w:val="000E3954"/>
    <w:rsid w:val="000E3E52"/>
    <w:rsid w:val="000E6A59"/>
    <w:rsid w:val="000F0F9F"/>
    <w:rsid w:val="000F17DD"/>
    <w:rsid w:val="000F3F43"/>
    <w:rsid w:val="00100229"/>
    <w:rsid w:val="00113D5B"/>
    <w:rsid w:val="00113F8F"/>
    <w:rsid w:val="001205DE"/>
    <w:rsid w:val="00123D3A"/>
    <w:rsid w:val="001349DB"/>
    <w:rsid w:val="00136E58"/>
    <w:rsid w:val="00161325"/>
    <w:rsid w:val="0017295E"/>
    <w:rsid w:val="00174D64"/>
    <w:rsid w:val="001766B4"/>
    <w:rsid w:val="00183217"/>
    <w:rsid w:val="001875B1"/>
    <w:rsid w:val="001A7AE2"/>
    <w:rsid w:val="001C570E"/>
    <w:rsid w:val="001D4A3E"/>
    <w:rsid w:val="001E416D"/>
    <w:rsid w:val="00201337"/>
    <w:rsid w:val="002022EA"/>
    <w:rsid w:val="00205B17"/>
    <w:rsid w:val="00205D9B"/>
    <w:rsid w:val="002204DA"/>
    <w:rsid w:val="0022371A"/>
    <w:rsid w:val="00232AD7"/>
    <w:rsid w:val="00246BE4"/>
    <w:rsid w:val="002520AD"/>
    <w:rsid w:val="00257DF8"/>
    <w:rsid w:val="00257E4A"/>
    <w:rsid w:val="0027175D"/>
    <w:rsid w:val="00274ADD"/>
    <w:rsid w:val="00280DE0"/>
    <w:rsid w:val="00284CFE"/>
    <w:rsid w:val="00292085"/>
    <w:rsid w:val="002B598C"/>
    <w:rsid w:val="002C5134"/>
    <w:rsid w:val="002C7B21"/>
    <w:rsid w:val="002E4993"/>
    <w:rsid w:val="002E5BAC"/>
    <w:rsid w:val="002E7635"/>
    <w:rsid w:val="002F265A"/>
    <w:rsid w:val="00305EFE"/>
    <w:rsid w:val="00313D85"/>
    <w:rsid w:val="00315CE3"/>
    <w:rsid w:val="00320639"/>
    <w:rsid w:val="003251FE"/>
    <w:rsid w:val="003274DB"/>
    <w:rsid w:val="00327FBF"/>
    <w:rsid w:val="003313C9"/>
    <w:rsid w:val="003559C5"/>
    <w:rsid w:val="0036382D"/>
    <w:rsid w:val="00365C96"/>
    <w:rsid w:val="00380350"/>
    <w:rsid w:val="0038085F"/>
    <w:rsid w:val="00380B4E"/>
    <w:rsid w:val="003816E4"/>
    <w:rsid w:val="00394D11"/>
    <w:rsid w:val="003A4046"/>
    <w:rsid w:val="003A7759"/>
    <w:rsid w:val="003B03EA"/>
    <w:rsid w:val="003B6175"/>
    <w:rsid w:val="003C7C34"/>
    <w:rsid w:val="003D0F37"/>
    <w:rsid w:val="003D5150"/>
    <w:rsid w:val="003F191B"/>
    <w:rsid w:val="003F1C3A"/>
    <w:rsid w:val="003F1ECC"/>
    <w:rsid w:val="0042518D"/>
    <w:rsid w:val="0042639D"/>
    <w:rsid w:val="004300C5"/>
    <w:rsid w:val="00434423"/>
    <w:rsid w:val="00441393"/>
    <w:rsid w:val="00447CF0"/>
    <w:rsid w:val="00456F10"/>
    <w:rsid w:val="00465491"/>
    <w:rsid w:val="00480D65"/>
    <w:rsid w:val="00492A8D"/>
    <w:rsid w:val="004B444E"/>
    <w:rsid w:val="004B5AF5"/>
    <w:rsid w:val="004C7EDB"/>
    <w:rsid w:val="004E1D57"/>
    <w:rsid w:val="004E23DC"/>
    <w:rsid w:val="004E2F16"/>
    <w:rsid w:val="004F3CF6"/>
    <w:rsid w:val="004F5600"/>
    <w:rsid w:val="004F56EB"/>
    <w:rsid w:val="00503044"/>
    <w:rsid w:val="00523666"/>
    <w:rsid w:val="00526234"/>
    <w:rsid w:val="00541600"/>
    <w:rsid w:val="00543652"/>
    <w:rsid w:val="00557434"/>
    <w:rsid w:val="00590BF9"/>
    <w:rsid w:val="00595415"/>
    <w:rsid w:val="00597652"/>
    <w:rsid w:val="005A080B"/>
    <w:rsid w:val="005B12A5"/>
    <w:rsid w:val="005B2163"/>
    <w:rsid w:val="005C161A"/>
    <w:rsid w:val="005C1BCB"/>
    <w:rsid w:val="005C2312"/>
    <w:rsid w:val="005C4735"/>
    <w:rsid w:val="005C5C63"/>
    <w:rsid w:val="005D304B"/>
    <w:rsid w:val="005D6E5D"/>
    <w:rsid w:val="005E3989"/>
    <w:rsid w:val="005E4659"/>
    <w:rsid w:val="005E6557"/>
    <w:rsid w:val="005F1386"/>
    <w:rsid w:val="005F17C2"/>
    <w:rsid w:val="005F44F3"/>
    <w:rsid w:val="005F5C6E"/>
    <w:rsid w:val="00606D9C"/>
    <w:rsid w:val="006127AC"/>
    <w:rsid w:val="00634A78"/>
    <w:rsid w:val="00642025"/>
    <w:rsid w:val="0065107F"/>
    <w:rsid w:val="00666061"/>
    <w:rsid w:val="00667424"/>
    <w:rsid w:val="00667792"/>
    <w:rsid w:val="006714ED"/>
    <w:rsid w:val="00671677"/>
    <w:rsid w:val="006750F2"/>
    <w:rsid w:val="0068553C"/>
    <w:rsid w:val="00685F34"/>
    <w:rsid w:val="00686EDA"/>
    <w:rsid w:val="006975A8"/>
    <w:rsid w:val="006A11C5"/>
    <w:rsid w:val="006A2EC5"/>
    <w:rsid w:val="006D0C75"/>
    <w:rsid w:val="006E0818"/>
    <w:rsid w:val="006E0E7D"/>
    <w:rsid w:val="006F1C14"/>
    <w:rsid w:val="007149E8"/>
    <w:rsid w:val="0072084D"/>
    <w:rsid w:val="0072737A"/>
    <w:rsid w:val="00731DEE"/>
    <w:rsid w:val="0073622C"/>
    <w:rsid w:val="00750AF1"/>
    <w:rsid w:val="007542FF"/>
    <w:rsid w:val="00757AB5"/>
    <w:rsid w:val="007715E8"/>
    <w:rsid w:val="00773829"/>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7AB"/>
    <w:rsid w:val="007E15D0"/>
    <w:rsid w:val="007E30DF"/>
    <w:rsid w:val="007F7544"/>
    <w:rsid w:val="007F7BED"/>
    <w:rsid w:val="00800995"/>
    <w:rsid w:val="00804FA0"/>
    <w:rsid w:val="008326B2"/>
    <w:rsid w:val="00846831"/>
    <w:rsid w:val="0084683E"/>
    <w:rsid w:val="008533FB"/>
    <w:rsid w:val="00864E45"/>
    <w:rsid w:val="00865532"/>
    <w:rsid w:val="008737D3"/>
    <w:rsid w:val="00873B26"/>
    <w:rsid w:val="008747E0"/>
    <w:rsid w:val="00876841"/>
    <w:rsid w:val="00882B3C"/>
    <w:rsid w:val="008910A5"/>
    <w:rsid w:val="008946D6"/>
    <w:rsid w:val="008972C3"/>
    <w:rsid w:val="008C33B5"/>
    <w:rsid w:val="008D1B79"/>
    <w:rsid w:val="008E1F69"/>
    <w:rsid w:val="008E54F8"/>
    <w:rsid w:val="008F57D8"/>
    <w:rsid w:val="00902834"/>
    <w:rsid w:val="00914E26"/>
    <w:rsid w:val="0091590F"/>
    <w:rsid w:val="00924793"/>
    <w:rsid w:val="009249A2"/>
    <w:rsid w:val="0092540C"/>
    <w:rsid w:val="00925E0F"/>
    <w:rsid w:val="00931A57"/>
    <w:rsid w:val="009414E6"/>
    <w:rsid w:val="00943290"/>
    <w:rsid w:val="0094549B"/>
    <w:rsid w:val="00971591"/>
    <w:rsid w:val="00974564"/>
    <w:rsid w:val="00974E99"/>
    <w:rsid w:val="00975E1F"/>
    <w:rsid w:val="009764FA"/>
    <w:rsid w:val="00980192"/>
    <w:rsid w:val="0098220E"/>
    <w:rsid w:val="00987481"/>
    <w:rsid w:val="00990750"/>
    <w:rsid w:val="00994D97"/>
    <w:rsid w:val="009A1FCD"/>
    <w:rsid w:val="009B785E"/>
    <w:rsid w:val="009C0EA3"/>
    <w:rsid w:val="009C25D3"/>
    <w:rsid w:val="009C26F8"/>
    <w:rsid w:val="009C609E"/>
    <w:rsid w:val="009E16EC"/>
    <w:rsid w:val="009E2A5F"/>
    <w:rsid w:val="009E4A4D"/>
    <w:rsid w:val="009F081F"/>
    <w:rsid w:val="00A13E56"/>
    <w:rsid w:val="00A24838"/>
    <w:rsid w:val="00A3217B"/>
    <w:rsid w:val="00A4308C"/>
    <w:rsid w:val="00A4469B"/>
    <w:rsid w:val="00A457E6"/>
    <w:rsid w:val="00A460FA"/>
    <w:rsid w:val="00A549B3"/>
    <w:rsid w:val="00A61634"/>
    <w:rsid w:val="00A72ED7"/>
    <w:rsid w:val="00A8083F"/>
    <w:rsid w:val="00A90D86"/>
    <w:rsid w:val="00AA0EE6"/>
    <w:rsid w:val="00AA1E75"/>
    <w:rsid w:val="00AA3E01"/>
    <w:rsid w:val="00AA7005"/>
    <w:rsid w:val="00AB46CD"/>
    <w:rsid w:val="00AB4A21"/>
    <w:rsid w:val="00AB4FB9"/>
    <w:rsid w:val="00AC210C"/>
    <w:rsid w:val="00AC33A2"/>
    <w:rsid w:val="00AD4E86"/>
    <w:rsid w:val="00AE59A3"/>
    <w:rsid w:val="00AE65F1"/>
    <w:rsid w:val="00AE6BB4"/>
    <w:rsid w:val="00AE74AD"/>
    <w:rsid w:val="00AF159C"/>
    <w:rsid w:val="00B01873"/>
    <w:rsid w:val="00B17253"/>
    <w:rsid w:val="00B25267"/>
    <w:rsid w:val="00B31A41"/>
    <w:rsid w:val="00B40199"/>
    <w:rsid w:val="00B502FF"/>
    <w:rsid w:val="00B572C6"/>
    <w:rsid w:val="00B67422"/>
    <w:rsid w:val="00B67FEF"/>
    <w:rsid w:val="00B70BD4"/>
    <w:rsid w:val="00B73463"/>
    <w:rsid w:val="00B80917"/>
    <w:rsid w:val="00B83759"/>
    <w:rsid w:val="00B9016D"/>
    <w:rsid w:val="00BA0F98"/>
    <w:rsid w:val="00BA1517"/>
    <w:rsid w:val="00BA67FD"/>
    <w:rsid w:val="00BA7C48"/>
    <w:rsid w:val="00BB27A6"/>
    <w:rsid w:val="00BB2E2F"/>
    <w:rsid w:val="00BB5453"/>
    <w:rsid w:val="00BB7848"/>
    <w:rsid w:val="00BC27F6"/>
    <w:rsid w:val="00BC39F4"/>
    <w:rsid w:val="00BD378B"/>
    <w:rsid w:val="00BD7EE1"/>
    <w:rsid w:val="00BE5568"/>
    <w:rsid w:val="00BF1358"/>
    <w:rsid w:val="00C0106D"/>
    <w:rsid w:val="00C133BE"/>
    <w:rsid w:val="00C2048E"/>
    <w:rsid w:val="00C222B4"/>
    <w:rsid w:val="00C35CF6"/>
    <w:rsid w:val="00C4117A"/>
    <w:rsid w:val="00C4713C"/>
    <w:rsid w:val="00C47A15"/>
    <w:rsid w:val="00C50721"/>
    <w:rsid w:val="00C533EC"/>
    <w:rsid w:val="00C5470E"/>
    <w:rsid w:val="00C55EFB"/>
    <w:rsid w:val="00C56585"/>
    <w:rsid w:val="00C56B3F"/>
    <w:rsid w:val="00C662C8"/>
    <w:rsid w:val="00C773D9"/>
    <w:rsid w:val="00C80ACE"/>
    <w:rsid w:val="00C81162"/>
    <w:rsid w:val="00C83666"/>
    <w:rsid w:val="00C83737"/>
    <w:rsid w:val="00C86248"/>
    <w:rsid w:val="00C870B5"/>
    <w:rsid w:val="00C91630"/>
    <w:rsid w:val="00C966EB"/>
    <w:rsid w:val="00CA04B1"/>
    <w:rsid w:val="00CA2DFC"/>
    <w:rsid w:val="00CB03D4"/>
    <w:rsid w:val="00CC35EF"/>
    <w:rsid w:val="00CC5048"/>
    <w:rsid w:val="00CC6246"/>
    <w:rsid w:val="00CC7531"/>
    <w:rsid w:val="00CE5E46"/>
    <w:rsid w:val="00CF3418"/>
    <w:rsid w:val="00D1463A"/>
    <w:rsid w:val="00D16B8E"/>
    <w:rsid w:val="00D216A5"/>
    <w:rsid w:val="00D25DCD"/>
    <w:rsid w:val="00D347D9"/>
    <w:rsid w:val="00D356AB"/>
    <w:rsid w:val="00D3700C"/>
    <w:rsid w:val="00D653B1"/>
    <w:rsid w:val="00D74AE1"/>
    <w:rsid w:val="00D865A8"/>
    <w:rsid w:val="00D91F99"/>
    <w:rsid w:val="00D92C2D"/>
    <w:rsid w:val="00D95BDA"/>
    <w:rsid w:val="00DA17CD"/>
    <w:rsid w:val="00DB25B3"/>
    <w:rsid w:val="00DB50E4"/>
    <w:rsid w:val="00DB5CEB"/>
    <w:rsid w:val="00DB7AD1"/>
    <w:rsid w:val="00DD32D9"/>
    <w:rsid w:val="00DE0893"/>
    <w:rsid w:val="00DE2040"/>
    <w:rsid w:val="00DE2814"/>
    <w:rsid w:val="00DF7040"/>
    <w:rsid w:val="00E01272"/>
    <w:rsid w:val="00E03846"/>
    <w:rsid w:val="00E14AC9"/>
    <w:rsid w:val="00E20A7D"/>
    <w:rsid w:val="00E27A2F"/>
    <w:rsid w:val="00E37B47"/>
    <w:rsid w:val="00E42A94"/>
    <w:rsid w:val="00E458BF"/>
    <w:rsid w:val="00E706E7"/>
    <w:rsid w:val="00E734BE"/>
    <w:rsid w:val="00E771E1"/>
    <w:rsid w:val="00E84229"/>
    <w:rsid w:val="00E86D30"/>
    <w:rsid w:val="00E86FC5"/>
    <w:rsid w:val="00E90960"/>
    <w:rsid w:val="00E90E4E"/>
    <w:rsid w:val="00E92F1E"/>
    <w:rsid w:val="00E9391E"/>
    <w:rsid w:val="00EA1052"/>
    <w:rsid w:val="00EA218F"/>
    <w:rsid w:val="00EA304F"/>
    <w:rsid w:val="00EA3C9B"/>
    <w:rsid w:val="00EA4F29"/>
    <w:rsid w:val="00EA54AD"/>
    <w:rsid w:val="00EA5F83"/>
    <w:rsid w:val="00EA668C"/>
    <w:rsid w:val="00EA6F9D"/>
    <w:rsid w:val="00EB6F3C"/>
    <w:rsid w:val="00EC1E2C"/>
    <w:rsid w:val="00EC366E"/>
    <w:rsid w:val="00EC3812"/>
    <w:rsid w:val="00ED030E"/>
    <w:rsid w:val="00ED1C7D"/>
    <w:rsid w:val="00ED2A8D"/>
    <w:rsid w:val="00EE54CB"/>
    <w:rsid w:val="00EF1C54"/>
    <w:rsid w:val="00EF23C8"/>
    <w:rsid w:val="00EF404B"/>
    <w:rsid w:val="00F00376"/>
    <w:rsid w:val="00F02F9B"/>
    <w:rsid w:val="00F157E2"/>
    <w:rsid w:val="00F170D1"/>
    <w:rsid w:val="00F36531"/>
    <w:rsid w:val="00F50FCB"/>
    <w:rsid w:val="00F527AC"/>
    <w:rsid w:val="00F61D83"/>
    <w:rsid w:val="00F65DD1"/>
    <w:rsid w:val="00F70611"/>
    <w:rsid w:val="00F707B3"/>
    <w:rsid w:val="00F71135"/>
    <w:rsid w:val="00F90461"/>
    <w:rsid w:val="00FB16A8"/>
    <w:rsid w:val="00FC378B"/>
    <w:rsid w:val="00FC3977"/>
    <w:rsid w:val="00FD2F16"/>
    <w:rsid w:val="00FD6065"/>
    <w:rsid w:val="00FE6AA1"/>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553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56EB"/>
    <w:pPr>
      <w:spacing w:after="0" w:line="216" w:lineRule="atLeast"/>
    </w:pPr>
    <w:rPr>
      <w:sz w:val="18"/>
      <w:lang w:val="en-GB"/>
    </w:rPr>
  </w:style>
  <w:style w:type="paragraph" w:styleId="Heading1">
    <w:name w:val="heading 1"/>
    <w:basedOn w:val="Normal"/>
    <w:next w:val="Heading1separatationline"/>
    <w:link w:val="Heading1Char"/>
    <w:qFormat/>
    <w:rsid w:val="004F56EB"/>
    <w:pPr>
      <w:keepNext/>
      <w:keepLines/>
      <w:numPr>
        <w:numId w:val="23"/>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4F56EB"/>
    <w:pPr>
      <w:keepNext/>
      <w:keepLines/>
      <w:numPr>
        <w:ilvl w:val="1"/>
        <w:numId w:val="23"/>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4F56EB"/>
    <w:pPr>
      <w:keepNext/>
      <w:keepLines/>
      <w:numPr>
        <w:ilvl w:val="2"/>
        <w:numId w:val="23"/>
      </w:numPr>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4F56EB"/>
    <w:pPr>
      <w:keepNext/>
      <w:keepLines/>
      <w:numPr>
        <w:ilvl w:val="3"/>
        <w:numId w:val="23"/>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4F56EB"/>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4F56EB"/>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F56E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F56E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F56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4F56EB"/>
    <w:pPr>
      <w:spacing w:after="0" w:line="240" w:lineRule="exact"/>
    </w:pPr>
    <w:rPr>
      <w:sz w:val="20"/>
      <w:lang w:val="en-GB"/>
    </w:rPr>
  </w:style>
  <w:style w:type="character" w:customStyle="1" w:styleId="HeaderChar">
    <w:name w:val="Header Char"/>
    <w:basedOn w:val="DefaultParagraphFont"/>
    <w:link w:val="Header"/>
    <w:rsid w:val="004F56EB"/>
    <w:rPr>
      <w:sz w:val="20"/>
      <w:lang w:val="en-GB"/>
    </w:rPr>
  </w:style>
  <w:style w:type="paragraph" w:styleId="Footer">
    <w:name w:val="footer"/>
    <w:link w:val="FooterChar"/>
    <w:rsid w:val="004F56EB"/>
    <w:pPr>
      <w:spacing w:after="0" w:line="240" w:lineRule="exact"/>
    </w:pPr>
    <w:rPr>
      <w:sz w:val="20"/>
      <w:lang w:val="en-GB"/>
    </w:rPr>
  </w:style>
  <w:style w:type="character" w:customStyle="1" w:styleId="FooterChar">
    <w:name w:val="Footer Char"/>
    <w:basedOn w:val="DefaultParagraphFont"/>
    <w:link w:val="Footer"/>
    <w:rsid w:val="004F56EB"/>
    <w:rPr>
      <w:sz w:val="20"/>
      <w:lang w:val="en-GB"/>
    </w:rPr>
  </w:style>
  <w:style w:type="paragraph" w:styleId="BalloonText">
    <w:name w:val="Balloon Text"/>
    <w:basedOn w:val="Normal"/>
    <w:link w:val="BalloonTextChar"/>
    <w:rsid w:val="004F56E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F56EB"/>
    <w:rPr>
      <w:rFonts w:ascii="Tahoma" w:hAnsi="Tahoma" w:cs="Tahoma"/>
      <w:sz w:val="16"/>
      <w:szCs w:val="16"/>
      <w:lang w:val="en-GB"/>
    </w:rPr>
  </w:style>
  <w:style w:type="table" w:styleId="TableGrid">
    <w:name w:val="Table Grid"/>
    <w:basedOn w:val="TableNormal"/>
    <w:uiPriority w:val="59"/>
    <w:rsid w:val="004F5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F56EB"/>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4F56EB"/>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4F56EB"/>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4F56EB"/>
    <w:pPr>
      <w:ind w:left="360" w:hanging="360"/>
      <w:contextualSpacing/>
    </w:pPr>
    <w:rPr>
      <w:sz w:val="22"/>
    </w:rPr>
  </w:style>
  <w:style w:type="character" w:customStyle="1" w:styleId="Heading4Char">
    <w:name w:val="Heading 4 Char"/>
    <w:basedOn w:val="DefaultParagraphFont"/>
    <w:link w:val="Heading4"/>
    <w:rsid w:val="004F56EB"/>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4F56EB"/>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4F56EB"/>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4F56EB"/>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4F56EB"/>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4F56E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F56EB"/>
    <w:pPr>
      <w:numPr>
        <w:numId w:val="18"/>
      </w:numPr>
      <w:spacing w:after="120"/>
    </w:pPr>
    <w:rPr>
      <w:color w:val="000000" w:themeColor="text1"/>
      <w:sz w:val="22"/>
      <w:lang w:val="fr-FR"/>
    </w:rPr>
  </w:style>
  <w:style w:type="paragraph" w:customStyle="1" w:styleId="Bullet2">
    <w:name w:val="Bullet 2"/>
    <w:basedOn w:val="Normal"/>
    <w:link w:val="Bullet2Char"/>
    <w:qFormat/>
    <w:rsid w:val="004F56EB"/>
    <w:pPr>
      <w:numPr>
        <w:numId w:val="19"/>
      </w:numPr>
      <w:spacing w:after="120"/>
    </w:pPr>
    <w:rPr>
      <w:color w:val="000000" w:themeColor="text1"/>
      <w:sz w:val="22"/>
    </w:rPr>
  </w:style>
  <w:style w:type="paragraph" w:customStyle="1" w:styleId="Heading1separatationline">
    <w:name w:val="Heading 1 separatation line"/>
    <w:basedOn w:val="Normal"/>
    <w:next w:val="BodyText"/>
    <w:rsid w:val="004F56EB"/>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4F56EB"/>
    <w:pPr>
      <w:pBdr>
        <w:bottom w:val="single" w:sz="4" w:space="1" w:color="575756"/>
      </w:pBdr>
      <w:spacing w:after="60" w:line="110" w:lineRule="exact"/>
      <w:ind w:right="8787"/>
    </w:pPr>
    <w:rPr>
      <w:color w:val="000000" w:themeColor="text1"/>
      <w:sz w:val="22"/>
    </w:rPr>
  </w:style>
  <w:style w:type="paragraph" w:styleId="Subtitle">
    <w:name w:val="Subtitle"/>
    <w:basedOn w:val="Normal"/>
    <w:next w:val="Normal"/>
    <w:link w:val="SubtitleChar"/>
    <w:qFormat/>
    <w:rsid w:val="005A080B"/>
    <w:pPr>
      <w:numPr>
        <w:ilvl w:val="1"/>
      </w:numPr>
      <w:spacing w:before="60" w:line="500" w:lineRule="atLeast"/>
    </w:pPr>
    <w:rPr>
      <w:rFonts w:asciiTheme="majorHAnsi" w:eastAsiaTheme="majorEastAsia" w:hAnsiTheme="majorHAnsi" w:cstheme="majorBidi"/>
      <w:iCs/>
      <w:caps/>
      <w:color w:val="00558C" w:themeColor="accent1"/>
      <w:spacing w:val="15"/>
      <w:sz w:val="50"/>
      <w:szCs w:val="24"/>
    </w:rPr>
  </w:style>
  <w:style w:type="character" w:customStyle="1" w:styleId="SubtitleChar">
    <w:name w:val="Subtitle Char"/>
    <w:basedOn w:val="DefaultParagraphFont"/>
    <w:link w:val="Subtitle"/>
    <w:rsid w:val="005A080B"/>
    <w:rPr>
      <w:rFonts w:asciiTheme="majorHAnsi" w:eastAsiaTheme="majorEastAsia" w:hAnsiTheme="majorHAnsi" w:cstheme="majorBidi"/>
      <w:iCs/>
      <w:caps/>
      <w:color w:val="00558C" w:themeColor="accent1"/>
      <w:spacing w:val="15"/>
      <w:sz w:val="50"/>
      <w:szCs w:val="24"/>
      <w:lang w:val="en-GB"/>
    </w:rPr>
  </w:style>
  <w:style w:type="paragraph" w:customStyle="1" w:styleId="PageNumber1">
    <w:name w:val="Page Number1"/>
    <w:basedOn w:val="Normal"/>
    <w:rsid w:val="004F56EB"/>
    <w:pPr>
      <w:spacing w:line="180" w:lineRule="exact"/>
      <w:jc w:val="right"/>
    </w:pPr>
    <w:rPr>
      <w:color w:val="00558C" w:themeColor="accent1"/>
    </w:rPr>
  </w:style>
  <w:style w:type="paragraph" w:customStyle="1" w:styleId="Editionnumber">
    <w:name w:val="Edition number"/>
    <w:basedOn w:val="Normal"/>
    <w:rsid w:val="004F56EB"/>
    <w:rPr>
      <w:b/>
      <w:color w:val="00558C" w:themeColor="accent1"/>
      <w:sz w:val="50"/>
      <w:szCs w:val="50"/>
    </w:rPr>
  </w:style>
  <w:style w:type="paragraph" w:customStyle="1" w:styleId="Contents">
    <w:name w:val="Contents"/>
    <w:basedOn w:val="Header"/>
    <w:rsid w:val="004F56EB"/>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F56EB"/>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B444E"/>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4F56EB"/>
    <w:rPr>
      <w:color w:val="00558C" w:themeColor="accent1"/>
      <w:u w:val="single"/>
    </w:rPr>
  </w:style>
  <w:style w:type="paragraph" w:styleId="ListNumber3">
    <w:name w:val="List Number 3"/>
    <w:basedOn w:val="Normal"/>
    <w:uiPriority w:val="99"/>
    <w:unhideWhenUsed/>
    <w:rsid w:val="004F56EB"/>
    <w:pPr>
      <w:contextualSpacing/>
    </w:pPr>
  </w:style>
  <w:style w:type="paragraph" w:styleId="TableofFigures">
    <w:name w:val="table of figures"/>
    <w:basedOn w:val="Normal"/>
    <w:next w:val="Normal"/>
    <w:uiPriority w:val="99"/>
    <w:rsid w:val="004F56EB"/>
    <w:pPr>
      <w:tabs>
        <w:tab w:val="right" w:leader="dot" w:pos="9781"/>
      </w:tabs>
      <w:spacing w:after="60"/>
      <w:ind w:left="1276" w:hanging="1276"/>
    </w:pPr>
    <w:rPr>
      <w:i/>
      <w:sz w:val="22"/>
    </w:rPr>
  </w:style>
  <w:style w:type="paragraph" w:customStyle="1" w:styleId="Tabletext">
    <w:name w:val="Table text"/>
    <w:basedOn w:val="Normal"/>
    <w:qFormat/>
    <w:rsid w:val="004F56EB"/>
    <w:pPr>
      <w:ind w:left="113" w:right="113"/>
    </w:pPr>
    <w:rPr>
      <w:color w:val="000000" w:themeColor="text1"/>
      <w:sz w:val="20"/>
    </w:rPr>
  </w:style>
  <w:style w:type="paragraph" w:customStyle="1" w:styleId="Tabletexttitle">
    <w:name w:val="Table text title"/>
    <w:basedOn w:val="Tabletext"/>
    <w:rsid w:val="004F56EB"/>
    <w:rPr>
      <w:b/>
      <w:color w:val="009FE3" w:themeColor="accent2"/>
    </w:rPr>
  </w:style>
  <w:style w:type="table" w:styleId="MediumShading1">
    <w:name w:val="Medium Shading 1"/>
    <w:basedOn w:val="TableNormal"/>
    <w:uiPriority w:val="63"/>
    <w:rsid w:val="004F56E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4F56EB"/>
    <w:rPr>
      <w:b/>
      <w:bCs/>
      <w:i/>
      <w:color w:val="575756"/>
      <w:sz w:val="22"/>
      <w:u w:val="single"/>
    </w:rPr>
  </w:style>
  <w:style w:type="paragraph" w:styleId="TOC3">
    <w:name w:val="toc 3"/>
    <w:basedOn w:val="Normal"/>
    <w:next w:val="Normal"/>
    <w:uiPriority w:val="39"/>
    <w:unhideWhenUsed/>
    <w:rsid w:val="004F56EB"/>
    <w:pPr>
      <w:spacing w:after="60"/>
      <w:ind w:left="1134" w:hanging="709"/>
    </w:pPr>
  </w:style>
  <w:style w:type="paragraph" w:styleId="BodyTextIndent3">
    <w:name w:val="Body Text Indent 3"/>
    <w:basedOn w:val="Normal"/>
    <w:link w:val="BodyTextIndent3Char"/>
    <w:semiHidden/>
    <w:unhideWhenUsed/>
    <w:rsid w:val="004F56EB"/>
    <w:pPr>
      <w:spacing w:after="120"/>
      <w:ind w:left="360"/>
    </w:pPr>
    <w:rPr>
      <w:sz w:val="16"/>
      <w:szCs w:val="16"/>
    </w:rPr>
  </w:style>
  <w:style w:type="paragraph" w:styleId="List2">
    <w:name w:val="List 2"/>
    <w:basedOn w:val="Normal"/>
    <w:unhideWhenUsed/>
    <w:rsid w:val="004F56EB"/>
    <w:pPr>
      <w:ind w:left="720" w:hanging="360"/>
      <w:contextualSpacing/>
    </w:pPr>
  </w:style>
  <w:style w:type="character" w:customStyle="1" w:styleId="Bullet2Char">
    <w:name w:val="Bullet 2 Char"/>
    <w:basedOn w:val="DefaultParagraphFont"/>
    <w:link w:val="Bullet2"/>
    <w:rsid w:val="004F56EB"/>
    <w:rPr>
      <w:color w:val="000000" w:themeColor="text1"/>
      <w:lang w:val="en-GB"/>
    </w:rPr>
  </w:style>
  <w:style w:type="character" w:customStyle="1" w:styleId="BodyTextIndent3Char">
    <w:name w:val="Body Text Indent 3 Char"/>
    <w:basedOn w:val="DefaultParagraphFont"/>
    <w:link w:val="BodyTextIndent3"/>
    <w:semiHidden/>
    <w:rsid w:val="004F56EB"/>
    <w:rPr>
      <w:sz w:val="16"/>
      <w:szCs w:val="16"/>
      <w:lang w:val="en-GB"/>
    </w:rPr>
  </w:style>
  <w:style w:type="paragraph" w:customStyle="1" w:styleId="AppendixHead1">
    <w:name w:val="Appendix Head 1"/>
    <w:basedOn w:val="Normal"/>
    <w:next w:val="Heading1separatationline"/>
    <w:rsid w:val="004F56EB"/>
    <w:pPr>
      <w:numPr>
        <w:numId w:val="16"/>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4F56EB"/>
    <w:pPr>
      <w:numPr>
        <w:ilvl w:val="1"/>
        <w:numId w:val="16"/>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4F56EB"/>
    <w:pPr>
      <w:numPr>
        <w:ilvl w:val="2"/>
        <w:numId w:val="16"/>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4F56EB"/>
    <w:pPr>
      <w:numPr>
        <w:ilvl w:val="3"/>
        <w:numId w:val="16"/>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4F56EB"/>
    <w:pPr>
      <w:numPr>
        <w:numId w:val="12"/>
      </w:numPr>
      <w:spacing w:after="360"/>
    </w:pPr>
    <w:rPr>
      <w:b/>
      <w:i/>
      <w:caps/>
      <w:color w:val="407EC9"/>
      <w:sz w:val="28"/>
      <w:u w:val="single"/>
    </w:rPr>
  </w:style>
  <w:style w:type="character" w:customStyle="1" w:styleId="AnnexChar">
    <w:name w:val="Annex Char"/>
    <w:basedOn w:val="DefaultParagraphFont"/>
    <w:link w:val="Annex"/>
    <w:rsid w:val="004F56EB"/>
    <w:rPr>
      <w:b/>
      <w:i/>
      <w:caps/>
      <w:color w:val="407EC9"/>
      <w:sz w:val="28"/>
      <w:u w:val="single"/>
      <w:lang w:val="en-GB"/>
    </w:rPr>
  </w:style>
  <w:style w:type="paragraph" w:customStyle="1" w:styleId="AnnexAHead1">
    <w:name w:val="Annex A Head 1"/>
    <w:basedOn w:val="Normal"/>
    <w:next w:val="Heading1separatationline"/>
    <w:rsid w:val="004F56EB"/>
    <w:pPr>
      <w:numPr>
        <w:numId w:val="13"/>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4F56EB"/>
    <w:pPr>
      <w:numPr>
        <w:ilvl w:val="1"/>
        <w:numId w:val="13"/>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4F56EB"/>
    <w:pPr>
      <w:spacing w:after="120"/>
    </w:pPr>
    <w:rPr>
      <w:sz w:val="22"/>
    </w:rPr>
  </w:style>
  <w:style w:type="character" w:customStyle="1" w:styleId="BodyTextChar">
    <w:name w:val="Body Text Char"/>
    <w:basedOn w:val="DefaultParagraphFont"/>
    <w:link w:val="BodyText"/>
    <w:rsid w:val="004F56EB"/>
    <w:rPr>
      <w:lang w:val="en-GB"/>
    </w:rPr>
  </w:style>
  <w:style w:type="paragraph" w:customStyle="1" w:styleId="AnnexAHead3">
    <w:name w:val="Annex A Head 3"/>
    <w:basedOn w:val="Normal"/>
    <w:next w:val="BodyText"/>
    <w:rsid w:val="004F56EB"/>
    <w:pPr>
      <w:numPr>
        <w:ilvl w:val="2"/>
        <w:numId w:val="13"/>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4F56EB"/>
    <w:pPr>
      <w:numPr>
        <w:ilvl w:val="3"/>
        <w:numId w:val="13"/>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4F56EB"/>
    <w:pPr>
      <w:numPr>
        <w:numId w:val="15"/>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4F56EB"/>
    <w:rPr>
      <w:noProof w:val="0"/>
      <w:sz w:val="18"/>
      <w:szCs w:val="18"/>
      <w:lang w:val="en-GB"/>
    </w:rPr>
  </w:style>
  <w:style w:type="paragraph" w:styleId="CommentText">
    <w:name w:val="annotation text"/>
    <w:basedOn w:val="Normal"/>
    <w:link w:val="CommentTextChar"/>
    <w:unhideWhenUsed/>
    <w:rsid w:val="004F56EB"/>
    <w:pPr>
      <w:spacing w:line="240" w:lineRule="auto"/>
    </w:pPr>
    <w:rPr>
      <w:sz w:val="24"/>
      <w:szCs w:val="24"/>
    </w:rPr>
  </w:style>
  <w:style w:type="character" w:customStyle="1" w:styleId="CommentTextChar">
    <w:name w:val="Comment Text Char"/>
    <w:basedOn w:val="DefaultParagraphFont"/>
    <w:link w:val="CommentText"/>
    <w:rsid w:val="004F56EB"/>
    <w:rPr>
      <w:sz w:val="24"/>
      <w:szCs w:val="24"/>
      <w:lang w:val="en-GB"/>
    </w:rPr>
  </w:style>
  <w:style w:type="paragraph" w:styleId="CommentSubject">
    <w:name w:val="annotation subject"/>
    <w:basedOn w:val="CommentText"/>
    <w:next w:val="CommentText"/>
    <w:link w:val="CommentSubjectChar"/>
    <w:unhideWhenUsed/>
    <w:rsid w:val="004F56EB"/>
    <w:rPr>
      <w:b/>
      <w:bCs/>
      <w:sz w:val="20"/>
      <w:szCs w:val="20"/>
    </w:rPr>
  </w:style>
  <w:style w:type="character" w:customStyle="1" w:styleId="CommentSubjectChar">
    <w:name w:val="Comment Subject Char"/>
    <w:basedOn w:val="CommentTextChar"/>
    <w:link w:val="CommentSubject"/>
    <w:rsid w:val="004F56EB"/>
    <w:rPr>
      <w:b/>
      <w:bCs/>
      <w:sz w:val="20"/>
      <w:szCs w:val="20"/>
      <w:lang w:val="en-GB"/>
    </w:rPr>
  </w:style>
  <w:style w:type="paragraph" w:styleId="FootnoteText">
    <w:name w:val="footnote text"/>
    <w:basedOn w:val="Normal"/>
    <w:link w:val="FootnoteTextChar"/>
    <w:uiPriority w:val="99"/>
    <w:unhideWhenUsed/>
    <w:rsid w:val="004F56E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F56EB"/>
    <w:rPr>
      <w:sz w:val="18"/>
      <w:szCs w:val="24"/>
      <w:vertAlign w:val="superscript"/>
      <w:lang w:val="en-GB"/>
    </w:rPr>
  </w:style>
  <w:style w:type="paragraph" w:customStyle="1" w:styleId="InsetList">
    <w:name w:val="Inset List"/>
    <w:basedOn w:val="Normal"/>
    <w:rsid w:val="004F56EB"/>
    <w:pPr>
      <w:numPr>
        <w:numId w:val="24"/>
      </w:numPr>
      <w:tabs>
        <w:tab w:val="num" w:pos="360"/>
      </w:tabs>
      <w:spacing w:after="120"/>
      <w:jc w:val="both"/>
    </w:pPr>
    <w:rPr>
      <w:sz w:val="22"/>
    </w:rPr>
  </w:style>
  <w:style w:type="paragraph" w:customStyle="1" w:styleId="Footereditionno">
    <w:name w:val="Footer edition no."/>
    <w:basedOn w:val="Normal"/>
    <w:rsid w:val="004F56EB"/>
    <w:pPr>
      <w:tabs>
        <w:tab w:val="right" w:pos="10206"/>
      </w:tabs>
    </w:pPr>
    <w:rPr>
      <w:b/>
      <w:color w:val="00558C"/>
      <w:sz w:val="15"/>
    </w:rPr>
  </w:style>
  <w:style w:type="paragraph" w:customStyle="1" w:styleId="Forward">
    <w:name w:val="Forward"/>
    <w:basedOn w:val="Normal"/>
    <w:next w:val="BodyText"/>
    <w:rsid w:val="004F56EB"/>
    <w:pPr>
      <w:spacing w:before="240" w:after="360"/>
      <w:jc w:val="center"/>
    </w:pPr>
    <w:rPr>
      <w:b/>
      <w:caps/>
      <w:color w:val="009FE3"/>
      <w:sz w:val="32"/>
    </w:rPr>
  </w:style>
  <w:style w:type="paragraph" w:customStyle="1" w:styleId="References">
    <w:name w:val="References"/>
    <w:basedOn w:val="Normal"/>
    <w:qFormat/>
    <w:rsid w:val="004F56EB"/>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DB7AD1"/>
    <w:pPr>
      <w:numPr>
        <w:numId w:val="30"/>
      </w:numPr>
      <w:spacing w:after="240"/>
      <w:ind w:left="992" w:hanging="992"/>
    </w:pPr>
  </w:style>
  <w:style w:type="paragraph" w:styleId="ListNumber">
    <w:name w:val="List Number"/>
    <w:basedOn w:val="Normal"/>
    <w:rsid w:val="004F56EB"/>
    <w:pPr>
      <w:numPr>
        <w:numId w:val="27"/>
      </w:numPr>
      <w:contextualSpacing/>
    </w:pPr>
  </w:style>
  <w:style w:type="paragraph" w:styleId="TOC4">
    <w:name w:val="toc 4"/>
    <w:basedOn w:val="Normal"/>
    <w:next w:val="Normal"/>
    <w:autoRedefine/>
    <w:uiPriority w:val="39"/>
    <w:unhideWhenUsed/>
    <w:rsid w:val="004B444E"/>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4F56EB"/>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4F56EB"/>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4F56EB"/>
    <w:pPr>
      <w:spacing w:line="240" w:lineRule="auto"/>
      <w:ind w:left="4320"/>
    </w:pPr>
  </w:style>
  <w:style w:type="character" w:styleId="FootnoteReference">
    <w:name w:val="footnote reference"/>
    <w:rsid w:val="004F56EB"/>
    <w:rPr>
      <w:vertAlign w:val="superscript"/>
    </w:rPr>
  </w:style>
  <w:style w:type="character" w:customStyle="1" w:styleId="ClosingChar">
    <w:name w:val="Closing Char"/>
    <w:basedOn w:val="DefaultParagraphFont"/>
    <w:link w:val="Closing"/>
    <w:uiPriority w:val="99"/>
    <w:semiHidden/>
    <w:rsid w:val="004F56EB"/>
    <w:rPr>
      <w:sz w:val="18"/>
      <w:lang w:val="en-GB"/>
    </w:rPr>
  </w:style>
  <w:style w:type="paragraph" w:styleId="BodyText2">
    <w:name w:val="Body Text 2"/>
    <w:basedOn w:val="Normal"/>
    <w:link w:val="BodyText2Char"/>
    <w:semiHidden/>
    <w:unhideWhenUsed/>
    <w:rsid w:val="004F56EB"/>
    <w:pPr>
      <w:spacing w:after="120" w:line="480" w:lineRule="auto"/>
    </w:pPr>
  </w:style>
  <w:style w:type="paragraph" w:customStyle="1" w:styleId="Listatext">
    <w:name w:val="List a text"/>
    <w:basedOn w:val="Normal"/>
    <w:qFormat/>
    <w:rsid w:val="004F56EB"/>
    <w:pPr>
      <w:spacing w:after="120"/>
      <w:ind w:left="1134"/>
    </w:pPr>
    <w:rPr>
      <w:sz w:val="22"/>
    </w:rPr>
  </w:style>
  <w:style w:type="character" w:customStyle="1" w:styleId="BodyText2Char">
    <w:name w:val="Body Text 2 Char"/>
    <w:basedOn w:val="DefaultParagraphFont"/>
    <w:link w:val="BodyText2"/>
    <w:semiHidden/>
    <w:rsid w:val="004F56EB"/>
    <w:rPr>
      <w:sz w:val="18"/>
      <w:lang w:val="en-GB"/>
    </w:rPr>
  </w:style>
  <w:style w:type="paragraph" w:styleId="BodyTextFirstIndent">
    <w:name w:val="Body Text First Indent"/>
    <w:basedOn w:val="BodyText"/>
    <w:link w:val="BodyTextFirstIndentChar"/>
    <w:semiHidden/>
    <w:rsid w:val="004F56EB"/>
    <w:pPr>
      <w:spacing w:after="0"/>
      <w:ind w:firstLine="360"/>
    </w:pPr>
    <w:rPr>
      <w:sz w:val="18"/>
    </w:rPr>
  </w:style>
  <w:style w:type="character" w:customStyle="1" w:styleId="BodyTextFirstIndentChar">
    <w:name w:val="Body Text First Indent Char"/>
    <w:basedOn w:val="BodyTextChar"/>
    <w:link w:val="BodyTextFirstIndent"/>
    <w:semiHidden/>
    <w:rsid w:val="004F56EB"/>
    <w:rPr>
      <w:sz w:val="18"/>
      <w:lang w:val="en-GB"/>
    </w:rPr>
  </w:style>
  <w:style w:type="paragraph" w:customStyle="1" w:styleId="List1indent">
    <w:name w:val="List 1 indent"/>
    <w:basedOn w:val="Normal"/>
    <w:rsid w:val="004F56EB"/>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F56EB"/>
    <w:pPr>
      <w:numPr>
        <w:ilvl w:val="2"/>
        <w:numId w:val="25"/>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4F56EB"/>
    <w:pPr>
      <w:numPr>
        <w:numId w:val="17"/>
      </w:numPr>
    </w:pPr>
  </w:style>
  <w:style w:type="paragraph" w:customStyle="1" w:styleId="List1indent2text">
    <w:name w:val="List 1 indent 2 text"/>
    <w:basedOn w:val="Normal"/>
    <w:rsid w:val="004F56EB"/>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4F56EB"/>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4F56EB"/>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4F56EB"/>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4F56EB"/>
    <w:pPr>
      <w:spacing w:line="240" w:lineRule="auto"/>
      <w:ind w:left="1680"/>
    </w:pPr>
    <w:rPr>
      <w:rFonts w:ascii="Arial" w:eastAsia="Times New Roman" w:hAnsi="Arial" w:cs="Times New Roman"/>
      <w:sz w:val="20"/>
      <w:szCs w:val="20"/>
    </w:rPr>
  </w:style>
  <w:style w:type="paragraph" w:customStyle="1" w:styleId="THECOUNCIL">
    <w:name w:val="THE COUNCIL"/>
    <w:basedOn w:val="BodyText"/>
    <w:rsid w:val="008972C3"/>
    <w:pPr>
      <w:spacing w:line="240" w:lineRule="auto"/>
    </w:pPr>
    <w:rPr>
      <w:rFonts w:ascii="Arial" w:eastAsia="Times New Roman" w:hAnsi="Arial" w:cs="Times New Roman"/>
      <w:b/>
      <w:sz w:val="28"/>
      <w:szCs w:val="24"/>
    </w:rPr>
  </w:style>
  <w:style w:type="paragraph" w:customStyle="1" w:styleId="List1indenttext">
    <w:name w:val="List 1 indent text"/>
    <w:basedOn w:val="Normal"/>
    <w:rsid w:val="004F56EB"/>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4F56EB"/>
    <w:pPr>
      <w:ind w:left="2268" w:hanging="567"/>
    </w:pPr>
    <w:rPr>
      <w:sz w:val="20"/>
    </w:rPr>
  </w:style>
  <w:style w:type="paragraph" w:styleId="TOC5">
    <w:name w:val="toc 5"/>
    <w:basedOn w:val="Normal"/>
    <w:next w:val="Normal"/>
    <w:autoRedefine/>
    <w:uiPriority w:val="39"/>
    <w:rsid w:val="004F56EB"/>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4F56E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F56E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56EB"/>
    <w:pPr>
      <w:numPr>
        <w:numId w:val="20"/>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F56EB"/>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56EB"/>
    <w:pPr>
      <w:numPr>
        <w:numId w:val="26"/>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4F56EB"/>
    <w:pPr>
      <w:numPr>
        <w:ilvl w:val="1"/>
        <w:numId w:val="2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4F56EB"/>
    <w:pPr>
      <w:numPr>
        <w:ilvl w:val="2"/>
        <w:numId w:val="26"/>
      </w:numPr>
      <w:spacing w:after="120"/>
    </w:pPr>
    <w:rPr>
      <w:sz w:val="20"/>
    </w:rPr>
  </w:style>
  <w:style w:type="paragraph" w:customStyle="1" w:styleId="List1text">
    <w:name w:val="List 1 text"/>
    <w:basedOn w:val="Normal"/>
    <w:qFormat/>
    <w:rsid w:val="004F56E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4F56EB"/>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4F56EB"/>
    <w:rPr>
      <w:rFonts w:ascii="Tahoma" w:eastAsia="Times New Roman" w:hAnsi="Tahoma" w:cs="Times New Roman"/>
      <w:sz w:val="20"/>
      <w:szCs w:val="24"/>
      <w:shd w:val="clear" w:color="auto" w:fill="000080"/>
      <w:lang w:val="de-DE" w:eastAsia="de-DE"/>
    </w:rPr>
  </w:style>
  <w:style w:type="character" w:styleId="FollowedHyperlink">
    <w:name w:val="FollowedHyperlink"/>
    <w:rsid w:val="004F56EB"/>
    <w:rPr>
      <w:color w:val="800080"/>
      <w:u w:val="single"/>
    </w:rPr>
  </w:style>
  <w:style w:type="paragraph" w:styleId="NormalWeb">
    <w:name w:val="Normal (Web)"/>
    <w:basedOn w:val="Normal"/>
    <w:uiPriority w:val="99"/>
    <w:rsid w:val="004F56EB"/>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4F56EB"/>
    <w:pPr>
      <w:tabs>
        <w:tab w:val="left" w:pos="1134"/>
        <w:tab w:val="right" w:pos="9781"/>
      </w:tabs>
    </w:pPr>
  </w:style>
  <w:style w:type="character" w:styleId="Emphasis">
    <w:name w:val="Emphasis"/>
    <w:uiPriority w:val="20"/>
    <w:rsid w:val="004F56EB"/>
    <w:rPr>
      <w:i/>
      <w:iCs/>
    </w:rPr>
  </w:style>
  <w:style w:type="character" w:styleId="HTMLCite">
    <w:name w:val="HTML Cite"/>
    <w:rsid w:val="004F56EB"/>
    <w:rPr>
      <w:i/>
      <w:iCs/>
    </w:rPr>
  </w:style>
  <w:style w:type="paragraph" w:customStyle="1" w:styleId="equation">
    <w:name w:val="equation"/>
    <w:basedOn w:val="Normal"/>
    <w:next w:val="BodyText"/>
    <w:qFormat/>
    <w:rsid w:val="004F56EB"/>
    <w:pPr>
      <w:keepNext/>
      <w:numPr>
        <w:numId w:val="21"/>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4F56E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4F56E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4F56E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222B4"/>
    <w:pPr>
      <w:numPr>
        <w:numId w:val="1"/>
      </w:numPr>
    </w:pPr>
    <w:rPr>
      <w:sz w:val="20"/>
    </w:rPr>
  </w:style>
  <w:style w:type="paragraph" w:customStyle="1" w:styleId="Textedesaisie">
    <w:name w:val="Texte de saisie"/>
    <w:basedOn w:val="Normal"/>
    <w:link w:val="TextedesaisieCar"/>
    <w:rsid w:val="004F56EB"/>
    <w:rPr>
      <w:color w:val="000000" w:themeColor="text1"/>
      <w:sz w:val="22"/>
    </w:rPr>
  </w:style>
  <w:style w:type="character" w:customStyle="1" w:styleId="TextedesaisieCar">
    <w:name w:val="Texte de saisie Car"/>
    <w:basedOn w:val="DefaultParagraphFont"/>
    <w:link w:val="Textedesaisie"/>
    <w:rsid w:val="004F56EB"/>
    <w:rPr>
      <w:color w:val="000000" w:themeColor="text1"/>
      <w:lang w:val="en-GB"/>
    </w:rPr>
  </w:style>
  <w:style w:type="paragraph" w:customStyle="1" w:styleId="AnnexTablecaption">
    <w:name w:val="Annex Table caption"/>
    <w:basedOn w:val="Tablecaption"/>
    <w:next w:val="Normal"/>
    <w:rsid w:val="004F56EB"/>
    <w:pPr>
      <w:ind w:left="851" w:hanging="851"/>
    </w:pPr>
  </w:style>
  <w:style w:type="paragraph" w:customStyle="1" w:styleId="Figurecaption">
    <w:name w:val="Figure caption"/>
    <w:basedOn w:val="Caption"/>
    <w:next w:val="Normal"/>
    <w:rsid w:val="004F56EB"/>
    <w:pPr>
      <w:numPr>
        <w:numId w:val="22"/>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56EB"/>
    <w:pPr>
      <w:numPr>
        <w:numId w:val="0"/>
      </w:numPr>
    </w:pPr>
  </w:style>
  <w:style w:type="paragraph" w:styleId="NoSpacing">
    <w:name w:val="No Spacing"/>
    <w:uiPriority w:val="1"/>
    <w:semiHidden/>
    <w:rsid w:val="004F56EB"/>
    <w:pPr>
      <w:spacing w:after="0" w:line="240" w:lineRule="auto"/>
    </w:pPr>
    <w:rPr>
      <w:sz w:val="18"/>
      <w:lang w:val="en-GB"/>
    </w:rPr>
  </w:style>
  <w:style w:type="paragraph" w:customStyle="1" w:styleId="AnnexBHead2">
    <w:name w:val="Annex B Head 2"/>
    <w:basedOn w:val="AnnexAHead2"/>
    <w:next w:val="Heading2separationline"/>
    <w:rsid w:val="004F56EB"/>
    <w:pPr>
      <w:numPr>
        <w:numId w:val="14"/>
      </w:numPr>
    </w:pPr>
  </w:style>
  <w:style w:type="paragraph" w:customStyle="1" w:styleId="AnnexBHead3">
    <w:name w:val="Annex B Head 3"/>
    <w:basedOn w:val="AnnexAHead3"/>
    <w:next w:val="BodyText"/>
    <w:rsid w:val="004F56EB"/>
    <w:pPr>
      <w:numPr>
        <w:numId w:val="14"/>
      </w:numPr>
    </w:pPr>
  </w:style>
  <w:style w:type="paragraph" w:customStyle="1" w:styleId="AnnexBHead4">
    <w:name w:val="Annex B Head 4"/>
    <w:basedOn w:val="AnnexAHead4"/>
    <w:next w:val="BodyText"/>
    <w:rsid w:val="004F56EB"/>
    <w:pPr>
      <w:numPr>
        <w:numId w:val="14"/>
      </w:numPr>
    </w:pPr>
  </w:style>
  <w:style w:type="paragraph" w:customStyle="1" w:styleId="Editionnumber-footer">
    <w:name w:val="Edition number - footer"/>
    <w:basedOn w:val="Footer"/>
    <w:next w:val="NoSpacing"/>
    <w:rsid w:val="004F56EB"/>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4F56EB"/>
    <w:pPr>
      <w:ind w:left="113" w:right="113"/>
    </w:pPr>
    <w:rPr>
      <w:b/>
      <w:color w:val="00AFAA"/>
      <w:sz w:val="20"/>
      <w:lang w:val="en-US"/>
    </w:rPr>
  </w:style>
  <w:style w:type="character" w:styleId="PageNumber">
    <w:name w:val="page number"/>
    <w:rsid w:val="004F56EB"/>
    <w:rPr>
      <w:rFonts w:asciiTheme="minorHAnsi" w:hAnsiTheme="minorHAnsi"/>
      <w:sz w:val="15"/>
    </w:rPr>
  </w:style>
  <w:style w:type="paragraph" w:customStyle="1" w:styleId="Part">
    <w:name w:val="Part"/>
    <w:basedOn w:val="Normal"/>
    <w:next w:val="Heading1"/>
    <w:qFormat/>
    <w:rsid w:val="00123D3A"/>
    <w:pPr>
      <w:numPr>
        <w:numId w:val="28"/>
      </w:numPr>
      <w:spacing w:after="240"/>
      <w:jc w:val="center"/>
    </w:pPr>
    <w:rPr>
      <w:b/>
      <w:caps/>
      <w:color w:val="009FDF"/>
      <w:sz w:val="32"/>
    </w:rPr>
  </w:style>
  <w:style w:type="paragraph" w:customStyle="1" w:styleId="Documentdate">
    <w:name w:val="Document date"/>
    <w:basedOn w:val="Normal"/>
    <w:rsid w:val="004F56EB"/>
    <w:rPr>
      <w:b/>
      <w:color w:val="00558C"/>
      <w:sz w:val="28"/>
    </w:rPr>
  </w:style>
  <w:style w:type="paragraph" w:customStyle="1" w:styleId="Documentnumber">
    <w:name w:val="Document number"/>
    <w:basedOn w:val="Normal"/>
    <w:next w:val="Normal"/>
    <w:rsid w:val="004F56EB"/>
    <w:rPr>
      <w:caps/>
      <w:color w:val="00558C"/>
      <w:sz w:val="50"/>
    </w:rPr>
  </w:style>
  <w:style w:type="paragraph" w:customStyle="1" w:styleId="Module">
    <w:name w:val="Module"/>
    <w:basedOn w:val="Normal"/>
    <w:next w:val="Heading1"/>
    <w:qFormat/>
    <w:rsid w:val="00123D3A"/>
    <w:pPr>
      <w:spacing w:after="240" w:line="240" w:lineRule="auto"/>
      <w:ind w:left="1843" w:hanging="1843"/>
    </w:pPr>
    <w:rPr>
      <w:rFonts w:eastAsia="Times New Roman" w:cs="Times New Roman"/>
      <w:b/>
      <w:color w:val="009FDF"/>
      <w:sz w:val="32"/>
      <w:szCs w:val="24"/>
      <w:u w:val="single" w:color="009FDF"/>
    </w:rPr>
  </w:style>
  <w:style w:type="paragraph" w:customStyle="1" w:styleId="Footerlandscape">
    <w:name w:val="Footer landscape"/>
    <w:basedOn w:val="Normal"/>
    <w:rsid w:val="004F56EB"/>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4F56EB"/>
    <w:pPr>
      <w:pBdr>
        <w:top w:val="single" w:sz="4" w:space="1" w:color="auto"/>
      </w:pBdr>
      <w:tabs>
        <w:tab w:val="right" w:pos="10206"/>
      </w:tabs>
    </w:pPr>
    <w:rPr>
      <w:b/>
      <w:noProof/>
      <w:color w:val="00558C"/>
      <w:sz w:val="15"/>
      <w:lang w:val="en-US"/>
    </w:rPr>
  </w:style>
  <w:style w:type="paragraph" w:styleId="Title">
    <w:name w:val="Title"/>
    <w:basedOn w:val="Normal"/>
    <w:next w:val="Normal"/>
    <w:link w:val="TitleChar"/>
    <w:qFormat/>
    <w:rsid w:val="00A457E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457E6"/>
    <w:rPr>
      <w:rFonts w:asciiTheme="majorHAnsi" w:eastAsiaTheme="majorEastAsia" w:hAnsiTheme="majorHAnsi" w:cstheme="majorBidi"/>
      <w:spacing w:val="-10"/>
      <w:kern w:val="28"/>
      <w:sz w:val="56"/>
      <w:szCs w:val="56"/>
      <w:lang w:val="en-GB"/>
    </w:rPr>
  </w:style>
  <w:style w:type="paragraph" w:customStyle="1" w:styleId="List1indent1">
    <w:name w:val="List 1 indent 1"/>
    <w:basedOn w:val="Normal"/>
    <w:rsid w:val="00A457E6"/>
    <w:pPr>
      <w:tabs>
        <w:tab w:val="num" w:pos="1134"/>
      </w:tabs>
      <w:spacing w:after="120" w:line="240" w:lineRule="auto"/>
      <w:ind w:left="1134" w:hanging="567"/>
      <w:jc w:val="both"/>
    </w:pPr>
    <w:rPr>
      <w:rFonts w:eastAsia="Times New Roman" w:cs="Times New Roman"/>
      <w:sz w:val="22"/>
      <w:szCs w:val="20"/>
      <w:lang w:val="fr-FR" w:eastAsia="en-GB"/>
    </w:rPr>
  </w:style>
  <w:style w:type="paragraph" w:customStyle="1" w:styleId="Documenttype">
    <w:name w:val="Document type"/>
    <w:basedOn w:val="Normal"/>
    <w:rsid w:val="004F56EB"/>
    <w:pPr>
      <w:spacing w:line="500" w:lineRule="exact"/>
      <w:ind w:left="907" w:right="907"/>
    </w:pPr>
    <w:rPr>
      <w:b/>
      <w:caps/>
      <w:color w:val="FFFFFF" w:themeColor="background1"/>
      <w:sz w:val="50"/>
      <w:szCs w:val="50"/>
    </w:rPr>
  </w:style>
  <w:style w:type="paragraph" w:customStyle="1" w:styleId="Documentname">
    <w:name w:val="Document name"/>
    <w:basedOn w:val="Documenttype"/>
    <w:rsid w:val="004F56EB"/>
    <w:pPr>
      <w:ind w:left="0" w:right="0"/>
    </w:pPr>
    <w:rPr>
      <w:b w:val="0"/>
      <w:color w:val="00558C"/>
    </w:rPr>
  </w:style>
  <w:style w:type="paragraph" w:customStyle="1" w:styleId="Equationcaption">
    <w:name w:val="Equation caption"/>
    <w:basedOn w:val="TableofFigures"/>
    <w:next w:val="BodyText"/>
    <w:rsid w:val="004F56EB"/>
    <w:pPr>
      <w:tabs>
        <w:tab w:val="left" w:pos="1843"/>
      </w:tabs>
    </w:pPr>
    <w:rPr>
      <w:b/>
    </w:rPr>
  </w:style>
  <w:style w:type="paragraph" w:customStyle="1" w:styleId="Headingseparationline-landscape">
    <w:name w:val="Heading separation line - landscape"/>
    <w:basedOn w:val="Heading1separatationline"/>
    <w:rsid w:val="00AC210C"/>
    <w:pPr>
      <w:ind w:right="14317"/>
    </w:pPr>
  </w:style>
  <w:style w:type="character" w:styleId="PlaceholderText">
    <w:name w:val="Placeholder Text"/>
    <w:basedOn w:val="DefaultParagraphFont"/>
    <w:uiPriority w:val="99"/>
    <w:semiHidden/>
    <w:rsid w:val="004F56EB"/>
    <w:rPr>
      <w:color w:val="808080"/>
    </w:rPr>
  </w:style>
  <w:style w:type="paragraph" w:customStyle="1" w:styleId="Reference">
    <w:name w:val="Reference"/>
    <w:basedOn w:val="Normal"/>
    <w:rsid w:val="004F56EB"/>
    <w:pPr>
      <w:numPr>
        <w:numId w:val="29"/>
      </w:numPr>
      <w:spacing w:after="120" w:line="240" w:lineRule="auto"/>
    </w:pPr>
    <w:rPr>
      <w:rFonts w:eastAsia="Times New Roman" w:cs="Times New Roman"/>
      <w:sz w:val="22"/>
      <w:szCs w:val="20"/>
    </w:rPr>
  </w:style>
  <w:style w:type="paragraph" w:customStyle="1" w:styleId="Style1">
    <w:name w:val="Style1"/>
    <w:basedOn w:val="Tableheading"/>
    <w:rsid w:val="004F56EB"/>
    <w:rPr>
      <w:color w:val="407EC9"/>
    </w:rPr>
  </w:style>
  <w:style w:type="paragraph" w:customStyle="1" w:styleId="Style2">
    <w:name w:val="Style2"/>
    <w:basedOn w:val="TOC3"/>
    <w:autoRedefine/>
    <w:rsid w:val="004F56EB"/>
    <w:pPr>
      <w:tabs>
        <w:tab w:val="left" w:pos="1985"/>
        <w:tab w:val="right" w:pos="10195"/>
      </w:tabs>
    </w:pPr>
    <w:rPr>
      <w:rFonts w:eastAsiaTheme="minorEastAsia"/>
      <w:noProof/>
      <w:sz w:val="24"/>
      <w:szCs w:val="24"/>
      <w:lang w:val="en-US"/>
    </w:rPr>
  </w:style>
  <w:style w:type="paragraph" w:customStyle="1" w:styleId="AppendixHeading1">
    <w:name w:val="Appendix Heading 1"/>
    <w:basedOn w:val="Normal"/>
    <w:next w:val="BodyText"/>
    <w:rsid w:val="003A4046"/>
    <w:pPr>
      <w:numPr>
        <w:numId w:val="48"/>
      </w:numPr>
      <w:spacing w:before="120" w:after="120" w:line="240" w:lineRule="auto"/>
    </w:pPr>
    <w:rPr>
      <w:rFonts w:ascii="Arial" w:eastAsia="Calibri" w:hAnsi="Arial" w:cs="Arial"/>
      <w:b/>
      <w:caps/>
      <w:sz w:val="24"/>
      <w:szCs w:val="24"/>
    </w:rPr>
  </w:style>
  <w:style w:type="paragraph" w:customStyle="1" w:styleId="AppendixHeading2">
    <w:name w:val="Appendix Heading 2"/>
    <w:basedOn w:val="Normal"/>
    <w:next w:val="BodyText"/>
    <w:rsid w:val="003A4046"/>
    <w:pPr>
      <w:numPr>
        <w:ilvl w:val="1"/>
        <w:numId w:val="48"/>
      </w:numPr>
      <w:spacing w:before="120" w:after="120" w:line="240" w:lineRule="auto"/>
    </w:pPr>
    <w:rPr>
      <w:rFonts w:ascii="Arial" w:eastAsia="Calibri" w:hAnsi="Arial" w:cs="Arial"/>
      <w:b/>
      <w:sz w:val="22"/>
      <w:szCs w:val="24"/>
    </w:rPr>
  </w:style>
  <w:style w:type="paragraph" w:customStyle="1" w:styleId="AppendixHeading3">
    <w:name w:val="Appendix Heading 3"/>
    <w:basedOn w:val="Normal"/>
    <w:next w:val="Normal"/>
    <w:rsid w:val="003A4046"/>
    <w:pPr>
      <w:numPr>
        <w:ilvl w:val="2"/>
        <w:numId w:val="48"/>
      </w:numPr>
      <w:spacing w:before="120" w:after="120" w:line="240" w:lineRule="auto"/>
    </w:pPr>
    <w:rPr>
      <w:rFonts w:ascii="Arial" w:eastAsia="Calibri" w:hAnsi="Arial" w:cs="Arial"/>
      <w:sz w:val="22"/>
      <w:szCs w:val="24"/>
    </w:rPr>
  </w:style>
  <w:style w:type="paragraph" w:customStyle="1" w:styleId="AppendixHeading4">
    <w:name w:val="Appendix Heading 4"/>
    <w:basedOn w:val="Normal"/>
    <w:next w:val="BodyText"/>
    <w:rsid w:val="003A4046"/>
    <w:pPr>
      <w:numPr>
        <w:ilvl w:val="3"/>
        <w:numId w:val="48"/>
      </w:numPr>
      <w:spacing w:before="120" w:after="120" w:line="240" w:lineRule="auto"/>
    </w:pPr>
    <w:rPr>
      <w:rFonts w:ascii="Arial" w:eastAsia="Calibri"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cademy@iala-aism.org" TargetMode="Externa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0.xml"/><Relationship Id="rId21" Type="http://schemas.openxmlformats.org/officeDocument/2006/relationships/header" Target="header7.xml"/><Relationship Id="rId34" Type="http://schemas.openxmlformats.org/officeDocument/2006/relationships/footer" Target="footer8.xml"/><Relationship Id="rId42" Type="http://schemas.openxmlformats.org/officeDocument/2006/relationships/header" Target="header20.xml"/><Relationship Id="rId47" Type="http://schemas.openxmlformats.org/officeDocument/2006/relationships/footer" Target="footer12.xml"/><Relationship Id="rId50" Type="http://schemas.openxmlformats.org/officeDocument/2006/relationships/header" Target="header26.xml"/><Relationship Id="rId55" Type="http://schemas.openxmlformats.org/officeDocument/2006/relationships/footer" Target="footer14.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commentsExtended" Target="commentsExtended.xml"/><Relationship Id="rId29" Type="http://schemas.openxmlformats.org/officeDocument/2006/relationships/footer" Target="footer6.xml"/><Relationship Id="rId41" Type="http://schemas.openxmlformats.org/officeDocument/2006/relationships/header" Target="header19.xml"/><Relationship Id="rId54" Type="http://schemas.openxmlformats.org/officeDocument/2006/relationships/header" Target="header29.xm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2.xml"/><Relationship Id="rId53" Type="http://schemas.openxmlformats.org/officeDocument/2006/relationships/header" Target="header28.xml"/><Relationship Id="rId58"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9.xml"/><Relationship Id="rId49" Type="http://schemas.openxmlformats.org/officeDocument/2006/relationships/header" Target="header25.xml"/><Relationship Id="rId57" Type="http://schemas.openxmlformats.org/officeDocument/2006/relationships/header" Target="header31.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omments" Target="comments.xml"/><Relationship Id="rId31" Type="http://schemas.openxmlformats.org/officeDocument/2006/relationships/header" Target="header13.xml"/><Relationship Id="rId44" Type="http://schemas.openxmlformats.org/officeDocument/2006/relationships/header" Target="header21.xml"/><Relationship Id="rId52" Type="http://schemas.openxmlformats.org/officeDocument/2006/relationships/header" Target="header27.xml"/><Relationship Id="rId60"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11.xml"/><Relationship Id="rId48" Type="http://schemas.openxmlformats.org/officeDocument/2006/relationships/header" Target="header24.xml"/><Relationship Id="rId56" Type="http://schemas.openxmlformats.org/officeDocument/2006/relationships/header" Target="header30.xml"/><Relationship Id="rId8" Type="http://schemas.openxmlformats.org/officeDocument/2006/relationships/header" Target="header1.xml"/><Relationship Id="rId51" Type="http://schemas.openxmlformats.org/officeDocument/2006/relationships/footer" Target="footer1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header" Target="header23.xml"/><Relationship Id="rId59" Type="http://schemas.openxmlformats.org/officeDocument/2006/relationships/header" Target="header3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9.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31.xml.rels><?xml version="1.0" encoding="UTF-8" standalone="yes"?>
<Relationships xmlns="http://schemas.openxmlformats.org/package/2006/relationships"><Relationship Id="rId1" Type="http://schemas.openxmlformats.org/officeDocument/2006/relationships/image" Target="media/image3.png"/></Relationships>
</file>

<file path=word/_rels/header3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DE34F-179C-4752-906A-58B8F48A0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46</Pages>
  <Words>10941</Words>
  <Characters>62364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73159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2016-05-25T13:25:00Z</cp:lastPrinted>
  <dcterms:created xsi:type="dcterms:W3CDTF">2017-03-28T14:43:00Z</dcterms:created>
  <dcterms:modified xsi:type="dcterms:W3CDTF">2017-03-29T08:30:00Z</dcterms:modified>
  <cp:category/>
</cp:coreProperties>
</file>